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0D3DF1">
      <w:pPr>
        <w:spacing w:line="588" w:lineRule="exact"/>
        <w:rPr>
          <w:rFonts w:hint="eastAsia" w:ascii="黑体" w:hAnsi="黑体" w:eastAsia="黑体" w:cs="黑体"/>
          <w:sz w:val="32"/>
          <w:szCs w:val="32"/>
          <w:lang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3</w:t>
      </w:r>
    </w:p>
    <w:p w14:paraId="6B090855">
      <w:pPr>
        <w:widowControl w:val="0"/>
        <w:spacing w:beforeLines="0" w:afterLines="0" w:line="640" w:lineRule="exact"/>
        <w:ind w:firstLine="0" w:firstLineChars="0"/>
        <w:jc w:val="center"/>
        <w:rPr>
          <w:rFonts w:hint="eastAsia" w:ascii="方正小标宋简体" w:hAnsi="方正小标宋简体" w:eastAsia="方正小标宋简体" w:cs="方正小标宋简体"/>
          <w:color w:val="000000"/>
          <w:kern w:val="0"/>
          <w:sz w:val="44"/>
          <w:szCs w:val="44"/>
        </w:rPr>
      </w:pPr>
    </w:p>
    <w:p w14:paraId="4A7CE373">
      <w:pPr>
        <w:widowControl w:val="0"/>
        <w:spacing w:beforeLines="0" w:afterLines="0" w:line="640" w:lineRule="exact"/>
        <w:ind w:firstLine="0" w:firstLineChars="0"/>
        <w:jc w:val="center"/>
        <w:rPr>
          <w:ins w:id="24" w:author="黎琦/资产管理处（征管办）/湖北省财政厅" w:date="2024-02-22T16:47:39Z"/>
          <w:rFonts w:hint="eastAsia" w:ascii="方正小标宋简体" w:hAnsi="方正小标宋简体" w:eastAsia="方正小标宋简体" w:cs="方正小标宋简体"/>
          <w:color w:val="000000"/>
          <w:kern w:val="0"/>
          <w:sz w:val="36"/>
          <w:szCs w:val="36"/>
        </w:rPr>
      </w:pPr>
      <w:r>
        <w:rPr>
          <w:rFonts w:hint="eastAsia" w:ascii="方正小标宋简体" w:hAnsi="方正小标宋简体" w:eastAsia="方正小标宋简体" w:cs="方正小标宋简体"/>
          <w:color w:val="000000"/>
          <w:kern w:val="0"/>
          <w:sz w:val="36"/>
          <w:szCs w:val="36"/>
        </w:rPr>
        <w:t>湖北省</w:t>
      </w:r>
      <w:ins w:id="25" w:author="黎琦/资产管理处（征管办）/湖北省财政厅" w:date="2024-05-25T12:49:25Z">
        <w:r>
          <w:rPr>
            <w:rFonts w:hint="eastAsia" w:ascii="方正小标宋简体" w:hAnsi="方正小标宋简体" w:eastAsia="方正小标宋简体" w:cs="方正小标宋简体"/>
            <w:color w:val="000000"/>
            <w:kern w:val="0"/>
            <w:sz w:val="36"/>
            <w:szCs w:val="36"/>
            <w:lang w:eastAsia="zh-CN"/>
          </w:rPr>
          <w:t>省直</w:t>
        </w:r>
      </w:ins>
      <w:r>
        <w:rPr>
          <w:rFonts w:hint="eastAsia" w:ascii="方正小标宋简体" w:hAnsi="方正小标宋简体" w:eastAsia="方正小标宋简体" w:cs="方正小标宋简体"/>
          <w:color w:val="000000"/>
          <w:kern w:val="0"/>
          <w:sz w:val="36"/>
          <w:szCs w:val="36"/>
          <w:rPrChange w:id="26" w:author="黎琦/资产管理处（征管办）/湖北省财政厅" w:date="2024-02-22T16:47:33Z">
            <w:rPr>
              <w:rFonts w:hint="eastAsia" w:ascii="宋体" w:hAnsi="宋体" w:eastAsia="宋体" w:cs="宋体"/>
              <w:color w:val="000000"/>
              <w:kern w:val="0"/>
              <w:sz w:val="24"/>
              <w:szCs w:val="24"/>
            </w:rPr>
          </w:rPrChange>
        </w:rPr>
        <w:t>行政事业单位国有资产</w:t>
      </w:r>
    </w:p>
    <w:p w14:paraId="61248E50">
      <w:pPr>
        <w:widowControl w:val="0"/>
        <w:spacing w:beforeLines="0" w:afterLines="0" w:line="640" w:lineRule="exact"/>
        <w:ind w:firstLine="0" w:firstLineChars="0"/>
        <w:jc w:val="center"/>
        <w:rPr>
          <w:rFonts w:hint="eastAsia" w:ascii="宋体" w:hAnsi="宋体" w:eastAsia="方正小标宋简体" w:cs="宋体"/>
          <w:color w:val="000000"/>
          <w:kern w:val="0"/>
          <w:sz w:val="36"/>
          <w:szCs w:val="36"/>
          <w:lang w:val="en-US" w:eastAsia="zh-CN"/>
        </w:rPr>
      </w:pPr>
      <w:r>
        <w:rPr>
          <w:rFonts w:hint="eastAsia" w:ascii="方正小标宋简体" w:hAnsi="方正小标宋简体" w:eastAsia="方正小标宋简体" w:cs="方正小标宋简体"/>
          <w:color w:val="000000"/>
          <w:kern w:val="0"/>
          <w:sz w:val="36"/>
          <w:szCs w:val="36"/>
          <w:rPrChange w:id="27" w:author="黎琦/资产管理处（征管办）/湖北省财政厅" w:date="2024-02-22T16:47:33Z">
            <w:rPr>
              <w:rFonts w:hint="eastAsia" w:ascii="宋体" w:hAnsi="宋体" w:eastAsia="宋体" w:cs="宋体"/>
              <w:color w:val="000000"/>
              <w:kern w:val="0"/>
              <w:sz w:val="24"/>
              <w:szCs w:val="24"/>
            </w:rPr>
          </w:rPrChange>
        </w:rPr>
        <w:t>处置管理办法</w:t>
      </w:r>
      <w:r>
        <w:rPr>
          <w:rFonts w:hint="eastAsia" w:ascii="方正小标宋简体" w:hAnsi="方正小标宋简体" w:eastAsia="方正小标宋简体" w:cs="方正小标宋简体"/>
          <w:color w:val="000000"/>
          <w:kern w:val="0"/>
          <w:sz w:val="36"/>
          <w:szCs w:val="36"/>
          <w:lang w:eastAsia="zh-CN"/>
        </w:rPr>
        <w:t>（征求意见稿）</w:t>
      </w:r>
    </w:p>
    <w:p w14:paraId="00678B4F">
      <w:pPr>
        <w:widowControl w:val="0"/>
        <w:spacing w:beforeLines="0" w:afterLines="0" w:line="640" w:lineRule="exact"/>
        <w:ind w:firstLine="480" w:firstLineChars="200"/>
        <w:jc w:val="left"/>
        <w:rPr>
          <w:rFonts w:hint="eastAsia" w:ascii="宋体" w:hAnsi="宋体" w:eastAsia="宋体" w:cs="宋体"/>
          <w:color w:val="000000"/>
          <w:kern w:val="0"/>
          <w:sz w:val="24"/>
          <w:szCs w:val="24"/>
        </w:rPr>
        <w:pPrChange w:id="28" w:author="黎琦/资产管理处（征管办）/湖北省财政厅" w:date="2024-05-25T14:03:39Z">
          <w:pPr>
            <w:widowControl/>
            <w:spacing w:line="432" w:lineRule="atLeast"/>
            <w:jc w:val="left"/>
          </w:pPr>
        </w:pPrChange>
      </w:pPr>
      <w:bookmarkStart w:id="0" w:name="_GoBack"/>
      <w:bookmarkEnd w:id="0"/>
    </w:p>
    <w:p w14:paraId="572FC440">
      <w:pPr>
        <w:widowControl w:val="0"/>
        <w:spacing w:before="157" w:beforeLines="50" w:after="157" w:afterLines="50" w:line="640" w:lineRule="exact"/>
        <w:ind w:firstLine="0" w:firstLineChars="0"/>
        <w:jc w:val="center"/>
        <w:rPr>
          <w:rFonts w:hint="eastAsia" w:ascii="宋体" w:hAnsi="宋体" w:eastAsia="宋体" w:cs="宋体"/>
          <w:color w:val="000000"/>
          <w:kern w:val="0"/>
          <w:sz w:val="24"/>
          <w:szCs w:val="24"/>
        </w:rPr>
        <w:pPrChange w:id="29" w:author="黎琦/资产管理处（征管办）/湖北省财政厅" w:date="2024-05-25T14:03:51Z">
          <w:pPr>
            <w:widowControl/>
            <w:spacing w:line="432" w:lineRule="atLeast"/>
            <w:jc w:val="center"/>
          </w:pPr>
        </w:pPrChange>
      </w:pPr>
      <w:r>
        <w:rPr>
          <w:rFonts w:hint="eastAsia" w:ascii="黑体" w:hAnsi="黑体" w:eastAsia="黑体" w:cs="宋体"/>
          <w:color w:val="000000"/>
          <w:kern w:val="0"/>
          <w:sz w:val="32"/>
          <w:szCs w:val="32"/>
          <w:rPrChange w:id="30" w:author="黎琦/资产管理处（征管办）/湖北省财政厅" w:date="2024-02-22T16:48:06Z">
            <w:rPr>
              <w:rFonts w:hint="eastAsia" w:ascii="黑体" w:hAnsi="黑体" w:eastAsia="黑体" w:cs="宋体"/>
              <w:color w:val="000000"/>
              <w:kern w:val="0"/>
              <w:sz w:val="24"/>
              <w:szCs w:val="24"/>
            </w:rPr>
          </w:rPrChange>
        </w:rPr>
        <w:t>第一章　总　则</w:t>
      </w:r>
    </w:p>
    <w:p w14:paraId="085A47E4">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32" w:author="黎琦/资产管理处（征管办）/湖北省财政厅" w:date="2024-02-22T16:49:37Z">
            <w:rPr>
              <w:rFonts w:hint="eastAsia" w:ascii="宋体" w:hAnsi="宋体" w:eastAsia="宋体" w:cs="宋体"/>
              <w:color w:val="000000"/>
              <w:kern w:val="0"/>
              <w:sz w:val="24"/>
              <w:szCs w:val="24"/>
            </w:rPr>
          </w:rPrChange>
        </w:rPr>
        <w:pPrChange w:id="31" w:author="黎琦/资产管理处（征管办）/湖北省财政厅" w:date="2024-05-25T14:03:39Z">
          <w:pPr>
            <w:widowControl/>
            <w:spacing w:line="432" w:lineRule="atLeast"/>
            <w:jc w:val="left"/>
          </w:pPr>
        </w:pPrChange>
      </w:pPr>
      <w:del w:id="33" w:author="黎琦/资产管理处（征管办）/湖北省财政厅" w:date="2024-02-22T16:49:21Z">
        <w:r>
          <w:rPr>
            <w:rFonts w:hint="eastAsia" w:ascii="仿宋_GB2312" w:hAnsi="仿宋_GB2312" w:eastAsia="仿宋_GB2312" w:cs="仿宋_GB2312"/>
            <w:color w:val="000000"/>
            <w:kern w:val="0"/>
            <w:sz w:val="32"/>
            <w:szCs w:val="32"/>
            <w:rPrChange w:id="34" w:author="黎琦/资产管理处（征管办）/湖北省财政厅" w:date="2024-02-22T16:49:37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35" w:author="黎琦/资产管理处（征管办）/湖北省财政厅" w:date="2024-02-22T16:49:37Z">
            <w:rPr>
              <w:rFonts w:hint="eastAsia" w:ascii="黑体" w:hAnsi="黑体" w:eastAsia="黑体" w:cs="宋体"/>
              <w:color w:val="000000"/>
              <w:kern w:val="0"/>
              <w:sz w:val="24"/>
              <w:szCs w:val="24"/>
            </w:rPr>
          </w:rPrChange>
        </w:rPr>
        <w:t>第一条</w:t>
      </w:r>
      <w:r>
        <w:rPr>
          <w:rFonts w:hint="eastAsia" w:ascii="仿宋_GB2312" w:hAnsi="仿宋_GB2312" w:eastAsia="仿宋_GB2312" w:cs="仿宋_GB2312"/>
          <w:color w:val="000000"/>
          <w:kern w:val="0"/>
          <w:sz w:val="32"/>
          <w:szCs w:val="32"/>
          <w:rPrChange w:id="36" w:author="黎琦/资产管理处（征管办）/湖北省财政厅" w:date="2024-02-22T16:49:37Z">
            <w:rPr>
              <w:rFonts w:hint="eastAsia" w:ascii="宋体" w:hAnsi="宋体" w:eastAsia="宋体" w:cs="宋体"/>
              <w:color w:val="000000"/>
              <w:kern w:val="0"/>
              <w:sz w:val="24"/>
              <w:szCs w:val="24"/>
            </w:rPr>
          </w:rPrChange>
        </w:rPr>
        <w:t>　为规范行政事业单位国有资产处置行为，维护国有资产的安全和完整，根据</w:t>
      </w:r>
      <w:ins w:id="37" w:author="黎琦/资产管理处（征管办）/湖北省财政厅" w:date="2024-01-29T16:40:29Z">
        <w:r>
          <w:rPr>
            <w:rFonts w:hint="eastAsia" w:ascii="仿宋_GB2312" w:hAnsi="仿宋_GB2312" w:eastAsia="仿宋_GB2312" w:cs="仿宋_GB2312"/>
            <w:color w:val="000000"/>
            <w:kern w:val="0"/>
            <w:sz w:val="32"/>
            <w:szCs w:val="32"/>
            <w:lang w:eastAsia="zh-CN"/>
            <w:rPrChange w:id="38" w:author="黎琦/资产管理处（征管办）/湖北省财政厅" w:date="2024-05-25T14:04:57Z">
              <w:rPr>
                <w:rFonts w:hint="eastAsia" w:ascii="宋体" w:hAnsi="宋体" w:eastAsia="宋体" w:cs="宋体"/>
                <w:color w:val="000000"/>
                <w:kern w:val="0"/>
                <w:sz w:val="24"/>
                <w:szCs w:val="24"/>
                <w:lang w:eastAsia="zh-CN"/>
              </w:rPr>
            </w:rPrChange>
          </w:rPr>
          <w:t>《</w:t>
        </w:r>
      </w:ins>
      <w:ins w:id="39" w:author="黎琦/资产管理处（征管办）/湖北省财政厅" w:date="2024-01-29T16:40:33Z">
        <w:r>
          <w:rPr>
            <w:rFonts w:hint="eastAsia" w:ascii="仿宋_GB2312" w:hAnsi="仿宋_GB2312" w:eastAsia="仿宋_GB2312" w:cs="仿宋_GB2312"/>
            <w:color w:val="000000"/>
            <w:kern w:val="0"/>
            <w:sz w:val="32"/>
            <w:szCs w:val="32"/>
            <w:lang w:eastAsia="zh-CN"/>
            <w:rPrChange w:id="40" w:author="黎琦/资产管理处（征管办）/湖北省财政厅" w:date="2024-05-25T14:04:57Z">
              <w:rPr>
                <w:rFonts w:hint="eastAsia" w:ascii="宋体" w:hAnsi="宋体" w:eastAsia="宋体" w:cs="宋体"/>
                <w:color w:val="000000"/>
                <w:kern w:val="0"/>
                <w:sz w:val="24"/>
                <w:szCs w:val="24"/>
                <w:lang w:eastAsia="zh-CN"/>
              </w:rPr>
            </w:rPrChange>
          </w:rPr>
          <w:t>行政</w:t>
        </w:r>
      </w:ins>
      <w:ins w:id="41" w:author="黎琦/资产管理处（征管办）/湖北省财政厅" w:date="2024-01-29T16:40:34Z">
        <w:r>
          <w:rPr>
            <w:rFonts w:hint="eastAsia" w:ascii="仿宋_GB2312" w:hAnsi="仿宋_GB2312" w:eastAsia="仿宋_GB2312" w:cs="仿宋_GB2312"/>
            <w:color w:val="000000"/>
            <w:kern w:val="0"/>
            <w:sz w:val="32"/>
            <w:szCs w:val="32"/>
            <w:lang w:eastAsia="zh-CN"/>
            <w:rPrChange w:id="42" w:author="黎琦/资产管理处（征管办）/湖北省财政厅" w:date="2024-05-25T14:04:57Z">
              <w:rPr>
                <w:rFonts w:hint="eastAsia" w:ascii="宋体" w:hAnsi="宋体" w:eastAsia="宋体" w:cs="宋体"/>
                <w:color w:val="000000"/>
                <w:kern w:val="0"/>
                <w:sz w:val="24"/>
                <w:szCs w:val="24"/>
                <w:lang w:eastAsia="zh-CN"/>
              </w:rPr>
            </w:rPrChange>
          </w:rPr>
          <w:t>事业性</w:t>
        </w:r>
      </w:ins>
      <w:ins w:id="43" w:author="黎琦/资产管理处（征管办）/湖北省财政厅" w:date="2024-01-29T16:40:37Z">
        <w:r>
          <w:rPr>
            <w:rFonts w:hint="eastAsia" w:ascii="仿宋_GB2312" w:hAnsi="仿宋_GB2312" w:eastAsia="仿宋_GB2312" w:cs="仿宋_GB2312"/>
            <w:color w:val="000000"/>
            <w:kern w:val="0"/>
            <w:sz w:val="32"/>
            <w:szCs w:val="32"/>
            <w:lang w:eastAsia="zh-CN"/>
            <w:rPrChange w:id="44" w:author="黎琦/资产管理处（征管办）/湖北省财政厅" w:date="2024-05-25T14:04:57Z">
              <w:rPr>
                <w:rFonts w:hint="eastAsia" w:ascii="宋体" w:hAnsi="宋体" w:eastAsia="宋体" w:cs="宋体"/>
                <w:color w:val="000000"/>
                <w:kern w:val="0"/>
                <w:sz w:val="24"/>
                <w:szCs w:val="24"/>
                <w:lang w:eastAsia="zh-CN"/>
              </w:rPr>
            </w:rPrChange>
          </w:rPr>
          <w:t>国有资产管理</w:t>
        </w:r>
      </w:ins>
      <w:ins w:id="45" w:author="黎琦/资产管理处（征管办）/湖北省财政厅" w:date="2024-01-29T16:40:38Z">
        <w:r>
          <w:rPr>
            <w:rFonts w:hint="eastAsia" w:ascii="仿宋_GB2312" w:hAnsi="仿宋_GB2312" w:eastAsia="仿宋_GB2312" w:cs="仿宋_GB2312"/>
            <w:color w:val="000000"/>
            <w:kern w:val="0"/>
            <w:sz w:val="32"/>
            <w:szCs w:val="32"/>
            <w:lang w:eastAsia="zh-CN"/>
            <w:rPrChange w:id="46" w:author="黎琦/资产管理处（征管办）/湖北省财政厅" w:date="2024-05-25T14:04:57Z">
              <w:rPr>
                <w:rFonts w:hint="eastAsia" w:ascii="宋体" w:hAnsi="宋体" w:eastAsia="宋体" w:cs="宋体"/>
                <w:color w:val="000000"/>
                <w:kern w:val="0"/>
                <w:sz w:val="24"/>
                <w:szCs w:val="24"/>
                <w:lang w:eastAsia="zh-CN"/>
              </w:rPr>
            </w:rPrChange>
          </w:rPr>
          <w:t>条例</w:t>
        </w:r>
      </w:ins>
      <w:ins w:id="47" w:author="黎琦/资产管理处（征管办）/湖北省财政厅" w:date="2024-01-29T16:40:29Z">
        <w:r>
          <w:rPr>
            <w:rFonts w:hint="eastAsia" w:ascii="仿宋_GB2312" w:hAnsi="仿宋_GB2312" w:eastAsia="仿宋_GB2312" w:cs="仿宋_GB2312"/>
            <w:color w:val="000000"/>
            <w:kern w:val="0"/>
            <w:sz w:val="32"/>
            <w:szCs w:val="32"/>
            <w:lang w:eastAsia="zh-CN"/>
            <w:rPrChange w:id="48" w:author="黎琦/资产管理处（征管办）/湖北省财政厅" w:date="2024-05-25T14:04:57Z">
              <w:rPr>
                <w:rFonts w:hint="eastAsia" w:ascii="宋体" w:hAnsi="宋体" w:eastAsia="宋体" w:cs="宋体"/>
                <w:color w:val="000000"/>
                <w:kern w:val="0"/>
                <w:sz w:val="24"/>
                <w:szCs w:val="24"/>
                <w:lang w:eastAsia="zh-CN"/>
              </w:rPr>
            </w:rPrChange>
          </w:rPr>
          <w:t>》</w:t>
        </w:r>
      </w:ins>
      <w:ins w:id="49" w:author="黎琦/资产管理处（征管办）/湖北省财政厅" w:date="2024-01-29T16:40:40Z">
        <w:r>
          <w:rPr>
            <w:rFonts w:hint="eastAsia" w:ascii="仿宋_GB2312" w:hAnsi="仿宋_GB2312" w:eastAsia="仿宋_GB2312" w:cs="仿宋_GB2312"/>
            <w:color w:val="000000"/>
            <w:kern w:val="0"/>
            <w:sz w:val="32"/>
            <w:szCs w:val="32"/>
            <w:lang w:eastAsia="zh-CN"/>
            <w:rPrChange w:id="50" w:author="黎琦/资产管理处（征管办）/湖北省财政厅" w:date="2024-05-25T14:04:57Z">
              <w:rPr>
                <w:rFonts w:hint="eastAsia" w:ascii="宋体" w:hAnsi="宋体" w:eastAsia="宋体" w:cs="宋体"/>
                <w:color w:val="000000"/>
                <w:kern w:val="0"/>
                <w:sz w:val="24"/>
                <w:szCs w:val="24"/>
                <w:lang w:eastAsia="zh-CN"/>
              </w:rPr>
            </w:rPrChange>
          </w:rPr>
          <w:t>（</w:t>
        </w:r>
      </w:ins>
      <w:ins w:id="51" w:author="黎琦/资产管理处（征管办）/湖北省财政厅" w:date="2024-01-29T16:40:43Z">
        <w:r>
          <w:rPr>
            <w:rFonts w:hint="eastAsia" w:ascii="仿宋_GB2312" w:hAnsi="仿宋_GB2312" w:eastAsia="仿宋_GB2312" w:cs="仿宋_GB2312"/>
            <w:color w:val="000000"/>
            <w:kern w:val="0"/>
            <w:sz w:val="32"/>
            <w:szCs w:val="32"/>
            <w:lang w:eastAsia="zh-CN"/>
            <w:rPrChange w:id="52" w:author="黎琦/资产管理处（征管办）/湖北省财政厅" w:date="2024-05-25T14:04:57Z">
              <w:rPr>
                <w:rFonts w:hint="eastAsia" w:ascii="宋体" w:hAnsi="宋体" w:eastAsia="宋体" w:cs="宋体"/>
                <w:color w:val="000000"/>
                <w:kern w:val="0"/>
                <w:sz w:val="24"/>
                <w:szCs w:val="24"/>
                <w:lang w:eastAsia="zh-CN"/>
              </w:rPr>
            </w:rPrChange>
          </w:rPr>
          <w:t>国务院令</w:t>
        </w:r>
      </w:ins>
      <w:ins w:id="53" w:author="黎琦/资产管理处（征管办）/湖北省财政厅" w:date="2024-01-29T16:40:44Z">
        <w:r>
          <w:rPr>
            <w:rFonts w:hint="eastAsia" w:ascii="仿宋_GB2312" w:hAnsi="仿宋_GB2312" w:eastAsia="仿宋_GB2312" w:cs="仿宋_GB2312"/>
            <w:color w:val="000000"/>
            <w:kern w:val="0"/>
            <w:sz w:val="32"/>
            <w:szCs w:val="32"/>
            <w:lang w:eastAsia="zh-CN"/>
            <w:rPrChange w:id="54" w:author="黎琦/资产管理处（征管办）/湖北省财政厅" w:date="2024-05-25T14:04:57Z">
              <w:rPr>
                <w:rFonts w:hint="eastAsia" w:ascii="宋体" w:hAnsi="宋体" w:eastAsia="宋体" w:cs="宋体"/>
                <w:color w:val="000000"/>
                <w:kern w:val="0"/>
                <w:sz w:val="24"/>
                <w:szCs w:val="24"/>
                <w:lang w:eastAsia="zh-CN"/>
              </w:rPr>
            </w:rPrChange>
          </w:rPr>
          <w:t>第</w:t>
        </w:r>
      </w:ins>
      <w:ins w:id="55" w:author="黎琦/资产管理处（征管办）/湖北省财政厅" w:date="2024-01-29T16:40:46Z">
        <w:r>
          <w:rPr>
            <w:rFonts w:hint="eastAsia" w:ascii="仿宋_GB2312" w:hAnsi="仿宋_GB2312" w:eastAsia="仿宋_GB2312" w:cs="仿宋_GB2312"/>
            <w:color w:val="000000"/>
            <w:kern w:val="0"/>
            <w:sz w:val="32"/>
            <w:szCs w:val="32"/>
            <w:lang w:val="en-US" w:eastAsia="zh-CN"/>
            <w:rPrChange w:id="56" w:author="黎琦/资产管理处（征管办）/湖北省财政厅" w:date="2024-05-25T14:04:57Z">
              <w:rPr>
                <w:rFonts w:hint="eastAsia" w:ascii="宋体" w:hAnsi="宋体" w:eastAsia="宋体" w:cs="宋体"/>
                <w:color w:val="000000"/>
                <w:kern w:val="0"/>
                <w:sz w:val="24"/>
                <w:szCs w:val="24"/>
                <w:lang w:val="en-US" w:eastAsia="zh-CN"/>
              </w:rPr>
            </w:rPrChange>
          </w:rPr>
          <w:t>73</w:t>
        </w:r>
      </w:ins>
      <w:ins w:id="57" w:author="黎琦/资产管理处（征管办）/湖北省财政厅" w:date="2024-01-29T16:40:47Z">
        <w:r>
          <w:rPr>
            <w:rFonts w:hint="eastAsia" w:ascii="仿宋_GB2312" w:hAnsi="仿宋_GB2312" w:eastAsia="仿宋_GB2312" w:cs="仿宋_GB2312"/>
            <w:color w:val="000000"/>
            <w:kern w:val="0"/>
            <w:sz w:val="32"/>
            <w:szCs w:val="32"/>
            <w:lang w:val="en-US" w:eastAsia="zh-CN"/>
            <w:rPrChange w:id="58" w:author="黎琦/资产管理处（征管办）/湖北省财政厅" w:date="2024-05-25T14:04:57Z">
              <w:rPr>
                <w:rFonts w:hint="eastAsia" w:ascii="宋体" w:hAnsi="宋体" w:eastAsia="宋体" w:cs="宋体"/>
                <w:color w:val="000000"/>
                <w:kern w:val="0"/>
                <w:sz w:val="24"/>
                <w:szCs w:val="24"/>
                <w:lang w:val="en-US" w:eastAsia="zh-CN"/>
              </w:rPr>
            </w:rPrChange>
          </w:rPr>
          <w:t>8</w:t>
        </w:r>
      </w:ins>
      <w:ins w:id="59" w:author="黎琦/资产管理处（征管办）/湖北省财政厅" w:date="2024-01-29T16:40:48Z">
        <w:r>
          <w:rPr>
            <w:rFonts w:hint="eastAsia" w:ascii="仿宋_GB2312" w:hAnsi="仿宋_GB2312" w:eastAsia="仿宋_GB2312" w:cs="仿宋_GB2312"/>
            <w:color w:val="000000"/>
            <w:kern w:val="0"/>
            <w:sz w:val="32"/>
            <w:szCs w:val="32"/>
            <w:lang w:val="en-US" w:eastAsia="zh-CN"/>
            <w:rPrChange w:id="60" w:author="黎琦/资产管理处（征管办）/湖北省财政厅" w:date="2024-05-25T14:04:57Z">
              <w:rPr>
                <w:rFonts w:hint="eastAsia" w:ascii="宋体" w:hAnsi="宋体" w:eastAsia="宋体" w:cs="宋体"/>
                <w:color w:val="000000"/>
                <w:kern w:val="0"/>
                <w:sz w:val="24"/>
                <w:szCs w:val="24"/>
                <w:lang w:val="en-US" w:eastAsia="zh-CN"/>
              </w:rPr>
            </w:rPrChange>
          </w:rPr>
          <w:t>号</w:t>
        </w:r>
      </w:ins>
      <w:ins w:id="61" w:author="黎琦/资产管理处（征管办）/湖北省财政厅" w:date="2024-01-29T16:40:40Z">
        <w:r>
          <w:rPr>
            <w:rFonts w:hint="eastAsia" w:ascii="仿宋_GB2312" w:hAnsi="仿宋_GB2312" w:eastAsia="仿宋_GB2312" w:cs="仿宋_GB2312"/>
            <w:color w:val="000000"/>
            <w:kern w:val="0"/>
            <w:sz w:val="32"/>
            <w:szCs w:val="32"/>
            <w:lang w:eastAsia="zh-CN"/>
            <w:rPrChange w:id="62" w:author="黎琦/资产管理处（征管办）/湖北省财政厅" w:date="2024-05-25T14:04:57Z">
              <w:rPr>
                <w:rFonts w:hint="eastAsia" w:ascii="宋体" w:hAnsi="宋体" w:eastAsia="宋体" w:cs="宋体"/>
                <w:color w:val="000000"/>
                <w:kern w:val="0"/>
                <w:sz w:val="24"/>
                <w:szCs w:val="24"/>
                <w:lang w:eastAsia="zh-CN"/>
              </w:rPr>
            </w:rPrChange>
          </w:rPr>
          <w:t>）</w:t>
        </w:r>
      </w:ins>
      <w:ins w:id="63" w:author="黎琦/资产管理处（征管办）/湖北省财政厅" w:date="2024-01-29T16:40:52Z">
        <w:r>
          <w:rPr>
            <w:rFonts w:hint="eastAsia" w:ascii="仿宋_GB2312" w:hAnsi="仿宋_GB2312" w:eastAsia="仿宋_GB2312" w:cs="仿宋_GB2312"/>
            <w:color w:val="000000"/>
            <w:kern w:val="0"/>
            <w:sz w:val="32"/>
            <w:szCs w:val="32"/>
            <w:lang w:eastAsia="zh-CN"/>
            <w:rPrChange w:id="64" w:author="黎琦/资产管理处（征管办）/湖北省财政厅" w:date="2024-05-25T14:04:57Z">
              <w:rPr>
                <w:rFonts w:hint="eastAsia" w:ascii="宋体" w:hAnsi="宋体" w:eastAsia="宋体" w:cs="宋体"/>
                <w:color w:val="000000"/>
                <w:kern w:val="0"/>
                <w:sz w:val="24"/>
                <w:szCs w:val="24"/>
                <w:lang w:eastAsia="zh-CN"/>
              </w:rPr>
            </w:rPrChange>
          </w:rPr>
          <w:t>、</w:t>
        </w:r>
      </w:ins>
      <w:r>
        <w:rPr>
          <w:rFonts w:hint="eastAsia" w:ascii="仿宋_GB2312" w:hAnsi="仿宋_GB2312" w:eastAsia="仿宋_GB2312" w:cs="仿宋_GB2312"/>
          <w:color w:val="000000"/>
          <w:kern w:val="0"/>
          <w:sz w:val="32"/>
          <w:szCs w:val="32"/>
          <w:rPrChange w:id="65" w:author="黎琦/资产管理处（征管办）/湖北省财政厅" w:date="2024-02-22T16:49:37Z">
            <w:rPr>
              <w:rFonts w:hint="eastAsia" w:ascii="宋体" w:hAnsi="宋体" w:eastAsia="宋体" w:cs="宋体"/>
              <w:color w:val="000000"/>
              <w:kern w:val="0"/>
              <w:sz w:val="24"/>
              <w:szCs w:val="24"/>
            </w:rPr>
          </w:rPrChange>
        </w:rPr>
        <w:t>《湖北省行政事业</w:t>
      </w:r>
      <w:ins w:id="66" w:author="黎琦/资产管理处（征管办）/湖北省财政厅" w:date="2024-01-29T16:40:10Z">
        <w:r>
          <w:rPr>
            <w:rFonts w:hint="eastAsia" w:ascii="仿宋_GB2312" w:hAnsi="仿宋_GB2312" w:eastAsia="仿宋_GB2312" w:cs="仿宋_GB2312"/>
            <w:color w:val="000000"/>
            <w:kern w:val="0"/>
            <w:sz w:val="32"/>
            <w:szCs w:val="32"/>
            <w:lang w:eastAsia="zh-CN"/>
            <w:rPrChange w:id="67" w:author="黎琦/资产管理处（征管办）/湖北省财政厅" w:date="2024-05-25T14:04:57Z">
              <w:rPr>
                <w:rFonts w:hint="eastAsia" w:ascii="宋体" w:hAnsi="宋体" w:eastAsia="宋体" w:cs="宋体"/>
                <w:color w:val="000000"/>
                <w:kern w:val="0"/>
                <w:sz w:val="24"/>
                <w:szCs w:val="24"/>
                <w:lang w:eastAsia="zh-CN"/>
              </w:rPr>
            </w:rPrChange>
          </w:rPr>
          <w:t>性</w:t>
        </w:r>
      </w:ins>
      <w:r>
        <w:rPr>
          <w:rFonts w:hint="eastAsia" w:ascii="仿宋_GB2312" w:hAnsi="仿宋_GB2312" w:eastAsia="仿宋_GB2312" w:cs="仿宋_GB2312"/>
          <w:color w:val="000000"/>
          <w:kern w:val="0"/>
          <w:sz w:val="32"/>
          <w:szCs w:val="32"/>
          <w:rPrChange w:id="68" w:author="黎琦/资产管理处（征管办）/湖北省财政厅" w:date="2024-02-22T16:49:37Z">
            <w:rPr>
              <w:rFonts w:hint="eastAsia" w:ascii="宋体" w:hAnsi="宋体" w:eastAsia="宋体" w:cs="宋体"/>
              <w:color w:val="000000"/>
              <w:kern w:val="0"/>
              <w:sz w:val="24"/>
              <w:szCs w:val="24"/>
            </w:rPr>
          </w:rPrChange>
        </w:rPr>
        <w:t>国有资产监督管理条例》</w:t>
      </w:r>
      <w:del w:id="69" w:author="黎琦/资产管理处（征管办）/湖北省财政厅" w:date="2024-02-23T14:15:52Z">
        <w:r>
          <w:rPr>
            <w:rFonts w:hint="eastAsia" w:ascii="仿宋_GB2312" w:hAnsi="仿宋_GB2312" w:eastAsia="仿宋_GB2312" w:cs="仿宋_GB2312"/>
            <w:color w:val="000000"/>
            <w:kern w:val="0"/>
            <w:sz w:val="32"/>
            <w:szCs w:val="32"/>
            <w:rPrChange w:id="70" w:author="黎琦/资产管理处（征管办）/湖北省财政厅" w:date="2024-02-22T16:49:37Z">
              <w:rPr>
                <w:rFonts w:hint="eastAsia" w:ascii="宋体" w:hAnsi="宋体" w:eastAsia="宋体" w:cs="宋体"/>
                <w:color w:val="000000"/>
                <w:kern w:val="0"/>
                <w:sz w:val="24"/>
                <w:szCs w:val="24"/>
              </w:rPr>
            </w:rPrChange>
          </w:rPr>
          <w:delText>、《行政单位国有资产管理暂行办法》（财政部第35号令）、《事业单位国有资产管理暂行办法》（财政部第36号令）</w:delText>
        </w:r>
      </w:del>
      <w:r>
        <w:rPr>
          <w:rFonts w:hint="eastAsia" w:ascii="仿宋_GB2312" w:hAnsi="仿宋_GB2312" w:eastAsia="仿宋_GB2312" w:cs="仿宋_GB2312"/>
          <w:color w:val="000000"/>
          <w:kern w:val="0"/>
          <w:sz w:val="32"/>
          <w:szCs w:val="32"/>
          <w:rPrChange w:id="71" w:author="黎琦/资产管理处（征管办）/湖北省财政厅" w:date="2024-02-22T16:49:37Z">
            <w:rPr>
              <w:rFonts w:hint="eastAsia" w:ascii="宋体" w:hAnsi="宋体" w:eastAsia="宋体" w:cs="宋体"/>
              <w:color w:val="000000"/>
              <w:kern w:val="0"/>
              <w:sz w:val="24"/>
              <w:szCs w:val="24"/>
            </w:rPr>
          </w:rPrChange>
        </w:rPr>
        <w:t>等有关规定，</w:t>
      </w:r>
      <w:del w:id="72" w:author="黎琦/资产管理处（征管办）/湖北省财政厅" w:date="2024-05-25T12:49:45Z">
        <w:r>
          <w:rPr>
            <w:rFonts w:hint="eastAsia" w:ascii="仿宋_GB2312" w:hAnsi="仿宋_GB2312" w:eastAsia="仿宋_GB2312" w:cs="仿宋_GB2312"/>
            <w:color w:val="000000"/>
            <w:kern w:val="0"/>
            <w:sz w:val="32"/>
            <w:szCs w:val="32"/>
            <w:rPrChange w:id="73" w:author="黎琦/资产管理处（征管办）/湖北省财政厅" w:date="2024-02-22T16:49:37Z">
              <w:rPr>
                <w:rFonts w:hint="eastAsia" w:ascii="宋体" w:hAnsi="宋体" w:eastAsia="宋体" w:cs="宋体"/>
                <w:color w:val="000000"/>
                <w:kern w:val="0"/>
                <w:sz w:val="24"/>
                <w:szCs w:val="24"/>
              </w:rPr>
            </w:rPrChange>
          </w:rPr>
          <w:delText>结合本省实际，</w:delText>
        </w:r>
      </w:del>
      <w:r>
        <w:rPr>
          <w:rFonts w:hint="eastAsia" w:ascii="仿宋_GB2312" w:hAnsi="仿宋_GB2312" w:eastAsia="仿宋_GB2312" w:cs="仿宋_GB2312"/>
          <w:color w:val="000000"/>
          <w:kern w:val="0"/>
          <w:sz w:val="32"/>
          <w:szCs w:val="32"/>
          <w:rPrChange w:id="74" w:author="黎琦/资产管理处（征管办）/湖北省财政厅" w:date="2024-02-22T16:49:37Z">
            <w:rPr>
              <w:rFonts w:hint="eastAsia" w:ascii="宋体" w:hAnsi="宋体" w:eastAsia="宋体" w:cs="宋体"/>
              <w:color w:val="000000"/>
              <w:kern w:val="0"/>
              <w:sz w:val="24"/>
              <w:szCs w:val="24"/>
            </w:rPr>
          </w:rPrChange>
        </w:rPr>
        <w:t>制定本办法。</w:t>
      </w:r>
    </w:p>
    <w:p w14:paraId="31F58D7A">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76" w:author="黎琦/资产管理处（征管办）/湖北省财政厅" w:date="2024-02-22T16:49:37Z">
            <w:rPr>
              <w:rFonts w:hint="eastAsia" w:ascii="宋体" w:hAnsi="宋体" w:eastAsia="宋体" w:cs="宋体"/>
              <w:color w:val="000000"/>
              <w:kern w:val="0"/>
              <w:sz w:val="24"/>
              <w:szCs w:val="24"/>
            </w:rPr>
          </w:rPrChange>
        </w:rPr>
        <w:pPrChange w:id="75" w:author="黎琦/资产管理处（征管办）/湖北省财政厅" w:date="2024-05-25T14:03:39Z">
          <w:pPr>
            <w:widowControl/>
            <w:spacing w:line="432" w:lineRule="atLeast"/>
            <w:jc w:val="left"/>
          </w:pPr>
        </w:pPrChange>
      </w:pPr>
      <w:del w:id="77" w:author="黎琦/资产管理处（征管办）/湖北省财政厅" w:date="2024-02-22T16:49:41Z">
        <w:r>
          <w:rPr>
            <w:rFonts w:hint="eastAsia" w:ascii="仿宋_GB2312" w:hAnsi="仿宋_GB2312" w:eastAsia="仿宋_GB2312" w:cs="仿宋_GB2312"/>
            <w:color w:val="000000"/>
            <w:kern w:val="0"/>
            <w:sz w:val="32"/>
            <w:szCs w:val="32"/>
            <w:rPrChange w:id="78" w:author="黎琦/资产管理处（征管办）/湖北省财政厅" w:date="2024-02-22T16:49:37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79" w:author="黎琦/资产管理处（征管办）/湖北省财政厅" w:date="2024-02-22T16:49:37Z">
            <w:rPr>
              <w:rFonts w:hint="eastAsia" w:ascii="黑体" w:hAnsi="黑体" w:eastAsia="黑体" w:cs="宋体"/>
              <w:color w:val="000000"/>
              <w:kern w:val="0"/>
              <w:sz w:val="24"/>
              <w:szCs w:val="24"/>
            </w:rPr>
          </w:rPrChange>
        </w:rPr>
        <w:t>第二条</w:t>
      </w:r>
      <w:r>
        <w:rPr>
          <w:rFonts w:hint="eastAsia" w:ascii="仿宋_GB2312" w:hAnsi="仿宋_GB2312" w:eastAsia="仿宋_GB2312" w:cs="仿宋_GB2312"/>
          <w:color w:val="000000"/>
          <w:kern w:val="0"/>
          <w:sz w:val="32"/>
          <w:szCs w:val="32"/>
          <w:rPrChange w:id="80" w:author="黎琦/资产管理处（征管办）/湖北省财政厅" w:date="2024-02-22T16:49:37Z">
            <w:rPr>
              <w:rFonts w:hint="eastAsia" w:ascii="宋体" w:hAnsi="宋体" w:eastAsia="宋体" w:cs="宋体"/>
              <w:color w:val="000000"/>
              <w:kern w:val="0"/>
              <w:sz w:val="24"/>
              <w:szCs w:val="24"/>
            </w:rPr>
          </w:rPrChange>
        </w:rPr>
        <w:t>　本办法适用于</w:t>
      </w:r>
      <w:del w:id="81" w:author="黎琦/资产管理处（征管办）/湖北省财政厅" w:date="2024-05-25T13:17:17Z">
        <w:r>
          <w:rPr>
            <w:rFonts w:hint="eastAsia" w:ascii="仿宋_GB2312" w:hAnsi="仿宋_GB2312" w:eastAsia="仿宋_GB2312" w:cs="仿宋_GB2312"/>
            <w:color w:val="000000"/>
            <w:kern w:val="0"/>
            <w:sz w:val="32"/>
            <w:szCs w:val="32"/>
            <w:rPrChange w:id="82" w:author="黎琦/资产管理处（征管办）/湖北省财政厅" w:date="2024-02-22T16:49:37Z">
              <w:rPr>
                <w:rFonts w:hint="eastAsia" w:ascii="宋体" w:hAnsi="宋体" w:eastAsia="宋体" w:cs="宋体"/>
                <w:color w:val="000000"/>
                <w:kern w:val="0"/>
                <w:sz w:val="24"/>
                <w:szCs w:val="24"/>
              </w:rPr>
            </w:rPrChange>
          </w:rPr>
          <w:delText>本省各</w:delText>
        </w:r>
      </w:del>
      <w:ins w:id="83" w:author="黎琦/资产管理处（征管办）/湖北省财政厅" w:date="2024-05-25T13:17:17Z">
        <w:r>
          <w:rPr>
            <w:rFonts w:hint="eastAsia" w:ascii="仿宋_GB2312" w:hAnsi="仿宋_GB2312" w:eastAsia="仿宋_GB2312" w:cs="仿宋_GB2312"/>
            <w:color w:val="000000"/>
            <w:kern w:val="0"/>
            <w:sz w:val="32"/>
            <w:szCs w:val="32"/>
            <w:lang w:eastAsia="zh-CN"/>
          </w:rPr>
          <w:t>省</w:t>
        </w:r>
      </w:ins>
      <w:ins w:id="84" w:author="黎琦/资产管理处（征管办）/湖北省财政厅" w:date="2024-05-25T13:21:52Z">
        <w:r>
          <w:rPr>
            <w:rFonts w:hint="eastAsia" w:ascii="仿宋_GB2312" w:hAnsi="仿宋_GB2312" w:eastAsia="仿宋_GB2312" w:cs="仿宋_GB2312"/>
            <w:color w:val="000000"/>
            <w:kern w:val="0"/>
            <w:sz w:val="32"/>
            <w:szCs w:val="32"/>
            <w:lang w:eastAsia="zh-CN"/>
          </w:rPr>
          <w:t>级</w:t>
        </w:r>
      </w:ins>
      <w:del w:id="85" w:author="黎琦/资产管理处（征管办）/湖北省财政厅" w:date="2024-05-25T12:49:55Z">
        <w:r>
          <w:rPr>
            <w:rFonts w:hint="eastAsia" w:ascii="仿宋_GB2312" w:hAnsi="仿宋_GB2312" w:eastAsia="仿宋_GB2312" w:cs="仿宋_GB2312"/>
            <w:color w:val="000000"/>
            <w:kern w:val="0"/>
            <w:sz w:val="32"/>
            <w:szCs w:val="32"/>
            <w:rPrChange w:id="86" w:author="黎琦/资产管理处（征管办）/湖北省财政厅" w:date="2024-02-22T16:49:37Z">
              <w:rPr>
                <w:rFonts w:hint="eastAsia" w:ascii="宋体" w:hAnsi="宋体" w:eastAsia="宋体" w:cs="宋体"/>
                <w:color w:val="000000"/>
                <w:kern w:val="0"/>
                <w:sz w:val="24"/>
                <w:szCs w:val="24"/>
              </w:rPr>
            </w:rPrChange>
          </w:rPr>
          <w:delText>级</w:delText>
        </w:r>
      </w:del>
      <w:r>
        <w:rPr>
          <w:rFonts w:hint="eastAsia" w:ascii="仿宋_GB2312" w:hAnsi="仿宋_GB2312" w:eastAsia="仿宋_GB2312" w:cs="仿宋_GB2312"/>
          <w:color w:val="000000"/>
          <w:kern w:val="0"/>
          <w:sz w:val="32"/>
          <w:szCs w:val="32"/>
          <w:rPrChange w:id="87" w:author="黎琦/资产管理处（征管办）/湖北省财政厅" w:date="2024-02-22T16:49:37Z">
            <w:rPr>
              <w:rFonts w:hint="eastAsia" w:ascii="宋体" w:hAnsi="宋体" w:eastAsia="宋体" w:cs="宋体"/>
              <w:color w:val="000000"/>
              <w:kern w:val="0"/>
              <w:sz w:val="24"/>
              <w:szCs w:val="24"/>
            </w:rPr>
          </w:rPrChange>
        </w:rPr>
        <w:t>党的机关、人大机关、行政机关、政协机关、</w:t>
      </w:r>
      <w:r>
        <w:rPr>
          <w:rFonts w:hint="eastAsia" w:ascii="仿宋_GB2312" w:hAnsi="仿宋_GB2312" w:eastAsia="仿宋_GB2312" w:cs="仿宋_GB2312"/>
          <w:color w:val="000000"/>
          <w:kern w:val="0"/>
          <w:sz w:val="32"/>
          <w:szCs w:val="32"/>
          <w:lang w:eastAsia="zh-CN"/>
        </w:rPr>
        <w:t>监察机关、</w:t>
      </w:r>
      <w:r>
        <w:rPr>
          <w:rFonts w:hint="eastAsia" w:ascii="仿宋_GB2312" w:hAnsi="仿宋_GB2312" w:eastAsia="仿宋_GB2312" w:cs="仿宋_GB2312"/>
          <w:color w:val="000000"/>
          <w:kern w:val="0"/>
          <w:sz w:val="32"/>
          <w:szCs w:val="32"/>
          <w:rPrChange w:id="88" w:author="黎琦/资产管理处（征管办）/湖北省财政厅" w:date="2024-02-22T16:49:37Z">
            <w:rPr>
              <w:rFonts w:hint="eastAsia" w:ascii="宋体" w:hAnsi="宋体" w:eastAsia="宋体" w:cs="宋体"/>
              <w:color w:val="000000"/>
              <w:kern w:val="0"/>
              <w:sz w:val="24"/>
              <w:szCs w:val="24"/>
            </w:rPr>
          </w:rPrChange>
        </w:rPr>
        <w:t>审判机关、检察机关</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Change w:id="89" w:author="黎琦/资产管理处（征管办）/湖北省财政厅" w:date="2024-02-22T16:49:37Z">
            <w:rPr>
              <w:rFonts w:hint="eastAsia" w:ascii="宋体" w:hAnsi="宋体" w:eastAsia="宋体" w:cs="宋体"/>
              <w:color w:val="000000"/>
              <w:kern w:val="0"/>
              <w:sz w:val="24"/>
              <w:szCs w:val="24"/>
            </w:rPr>
          </w:rPrChange>
        </w:rPr>
        <w:t>各民主党派机关</w:t>
      </w:r>
      <w:r>
        <w:rPr>
          <w:rFonts w:hint="eastAsia" w:ascii="仿宋_GB2312" w:hAnsi="仿宋_GB2312" w:eastAsia="仿宋_GB2312" w:cs="仿宋_GB2312"/>
          <w:color w:val="000000"/>
          <w:kern w:val="0"/>
          <w:sz w:val="32"/>
          <w:szCs w:val="32"/>
          <w:lang w:eastAsia="zh-CN"/>
        </w:rPr>
        <w:t>、群团机关以及</w:t>
      </w:r>
      <w:r>
        <w:rPr>
          <w:rFonts w:hint="eastAsia" w:ascii="仿宋_GB2312" w:hAnsi="仿宋_GB2312" w:eastAsia="仿宋_GB2312" w:cs="仿宋_GB2312"/>
          <w:color w:val="000000"/>
          <w:kern w:val="0"/>
          <w:sz w:val="32"/>
          <w:szCs w:val="32"/>
          <w:rPrChange w:id="90" w:author="黎琦/资产管理处（征管办）/湖北省财政厅" w:date="2024-02-22T16:49:37Z">
            <w:rPr>
              <w:rFonts w:hint="eastAsia" w:ascii="宋体" w:hAnsi="宋体" w:eastAsia="宋体" w:cs="宋体"/>
              <w:color w:val="000000"/>
              <w:kern w:val="0"/>
              <w:sz w:val="24"/>
              <w:szCs w:val="24"/>
            </w:rPr>
          </w:rPrChange>
        </w:rPr>
        <w:t>各类</w:t>
      </w:r>
      <w:r>
        <w:rPr>
          <w:rFonts w:hint="eastAsia" w:ascii="仿宋_GB2312" w:hAnsi="仿宋_GB2312" w:eastAsia="仿宋_GB2312" w:cs="仿宋_GB2312"/>
          <w:color w:val="000000"/>
          <w:kern w:val="0"/>
          <w:sz w:val="32"/>
          <w:szCs w:val="32"/>
          <w:lang w:eastAsia="zh-CN"/>
        </w:rPr>
        <w:t>执行政府会计制度准则的</w:t>
      </w:r>
      <w:r>
        <w:rPr>
          <w:rFonts w:hint="eastAsia" w:ascii="仿宋_GB2312" w:hAnsi="仿宋_GB2312" w:eastAsia="仿宋_GB2312" w:cs="仿宋_GB2312"/>
          <w:color w:val="000000"/>
          <w:kern w:val="0"/>
          <w:sz w:val="32"/>
          <w:szCs w:val="32"/>
          <w:rPrChange w:id="91" w:author="黎琦/资产管理处（征管办）/湖北省财政厅" w:date="2024-02-22T16:49:37Z">
            <w:rPr>
              <w:rFonts w:hint="eastAsia" w:ascii="宋体" w:hAnsi="宋体" w:eastAsia="宋体" w:cs="宋体"/>
              <w:color w:val="000000"/>
              <w:kern w:val="0"/>
              <w:sz w:val="24"/>
              <w:szCs w:val="24"/>
            </w:rPr>
          </w:rPrChange>
        </w:rPr>
        <w:t>事业单位</w:t>
      </w:r>
      <w:r>
        <w:rPr>
          <w:rFonts w:hint="eastAsia" w:ascii="仿宋_GB2312" w:hAnsi="仿宋_GB2312" w:eastAsia="仿宋_GB2312" w:cs="仿宋_GB2312"/>
          <w:color w:val="000000"/>
          <w:kern w:val="0"/>
          <w:sz w:val="32"/>
          <w:szCs w:val="32"/>
          <w:rPrChange w:id="92" w:author="黎琦/资产管理处（征管办）/湖北省财政厅" w:date="2024-02-22T16:49:37Z">
            <w:rPr>
              <w:rFonts w:hint="eastAsia" w:ascii="宋体" w:hAnsi="宋体" w:eastAsia="宋体" w:cs="宋体"/>
              <w:color w:val="000000"/>
              <w:kern w:val="0"/>
              <w:sz w:val="24"/>
              <w:szCs w:val="24"/>
            </w:rPr>
          </w:rPrChange>
        </w:rPr>
        <w:t>。</w:t>
      </w:r>
    </w:p>
    <w:p w14:paraId="1CBAB712">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94" w:author="黎琦/资产管理处（征管办）/湖北省财政厅" w:date="2024-02-22T16:49:37Z">
            <w:rPr>
              <w:rFonts w:hint="eastAsia" w:ascii="宋体" w:hAnsi="宋体" w:eastAsia="宋体" w:cs="宋体"/>
              <w:color w:val="000000"/>
              <w:kern w:val="0"/>
              <w:sz w:val="24"/>
              <w:szCs w:val="24"/>
            </w:rPr>
          </w:rPrChange>
        </w:rPr>
        <w:pPrChange w:id="93" w:author="黎琦/资产管理处（征管办）/湖北省财政厅" w:date="2024-05-25T14:03:39Z">
          <w:pPr>
            <w:widowControl/>
            <w:spacing w:line="432" w:lineRule="atLeast"/>
            <w:jc w:val="left"/>
          </w:pPr>
        </w:pPrChange>
      </w:pPr>
      <w:del w:id="95" w:author="黎琦/资产管理处（征管办）/湖北省财政厅" w:date="2024-02-22T16:49:43Z">
        <w:r>
          <w:rPr>
            <w:rFonts w:hint="eastAsia" w:ascii="仿宋_GB2312" w:hAnsi="仿宋_GB2312" w:eastAsia="仿宋_GB2312" w:cs="仿宋_GB2312"/>
            <w:color w:val="000000"/>
            <w:kern w:val="0"/>
            <w:sz w:val="32"/>
            <w:szCs w:val="32"/>
            <w:rPrChange w:id="96" w:author="黎琦/资产管理处（征管办）/湖北省财政厅" w:date="2024-02-22T16:49:37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97" w:author="黎琦/资产管理处（征管办）/湖北省财政厅" w:date="2024-02-22T16:49:37Z">
            <w:rPr>
              <w:rFonts w:hint="eastAsia" w:ascii="黑体" w:hAnsi="黑体" w:eastAsia="黑体" w:cs="宋体"/>
              <w:color w:val="000000"/>
              <w:kern w:val="0"/>
              <w:sz w:val="24"/>
              <w:szCs w:val="24"/>
            </w:rPr>
          </w:rPrChange>
        </w:rPr>
        <w:t>第三条</w:t>
      </w:r>
      <w:r>
        <w:rPr>
          <w:rFonts w:hint="eastAsia" w:ascii="仿宋_GB2312" w:hAnsi="仿宋_GB2312" w:eastAsia="仿宋_GB2312" w:cs="仿宋_GB2312"/>
          <w:color w:val="000000"/>
          <w:kern w:val="0"/>
          <w:sz w:val="32"/>
          <w:szCs w:val="32"/>
          <w:rPrChange w:id="98" w:author="黎琦/资产管理处（征管办）/湖北省财政厅" w:date="2024-02-22T16:49:37Z">
            <w:rPr>
              <w:rFonts w:hint="eastAsia" w:ascii="宋体" w:hAnsi="宋体" w:eastAsia="宋体" w:cs="宋体"/>
              <w:color w:val="000000"/>
              <w:kern w:val="0"/>
              <w:sz w:val="24"/>
              <w:szCs w:val="24"/>
            </w:rPr>
          </w:rPrChange>
        </w:rPr>
        <w:t>　本办法所称的</w:t>
      </w:r>
      <w:ins w:id="99" w:author="黎琦/资产管理处（征管办）/湖北省财政厅" w:date="2024-05-25T13:21:03Z">
        <w:r>
          <w:rPr>
            <w:rFonts w:hint="eastAsia" w:ascii="仿宋_GB2312" w:hAnsi="仿宋_GB2312" w:eastAsia="仿宋_GB2312" w:cs="仿宋_GB2312"/>
            <w:color w:val="000000"/>
            <w:kern w:val="0"/>
            <w:sz w:val="32"/>
            <w:szCs w:val="32"/>
            <w:lang w:eastAsia="zh-CN"/>
          </w:rPr>
          <w:t>省直</w:t>
        </w:r>
      </w:ins>
      <w:r>
        <w:rPr>
          <w:rFonts w:hint="eastAsia" w:ascii="仿宋_GB2312" w:hAnsi="仿宋_GB2312" w:eastAsia="仿宋_GB2312" w:cs="仿宋_GB2312"/>
          <w:color w:val="000000"/>
          <w:kern w:val="0"/>
          <w:sz w:val="32"/>
          <w:szCs w:val="32"/>
          <w:rPrChange w:id="100" w:author="黎琦/资产管理处（征管办）/湖北省财政厅" w:date="2024-02-22T16:49:37Z">
            <w:rPr>
              <w:rFonts w:hint="eastAsia" w:ascii="宋体" w:hAnsi="宋体" w:eastAsia="宋体" w:cs="宋体"/>
              <w:color w:val="000000"/>
              <w:kern w:val="0"/>
              <w:sz w:val="24"/>
              <w:szCs w:val="24"/>
            </w:rPr>
          </w:rPrChange>
        </w:rPr>
        <w:t>行政事业单位国有资产</w:t>
      </w:r>
      <w:del w:id="101" w:author="黎琦/资产管理处（征管办）/湖北省财政厅" w:date="2024-02-23T11:50:08Z">
        <w:r>
          <w:rPr>
            <w:rFonts w:hint="eastAsia" w:ascii="仿宋_GB2312" w:hAnsi="仿宋_GB2312" w:eastAsia="仿宋_GB2312" w:cs="仿宋_GB2312"/>
            <w:color w:val="000000"/>
            <w:kern w:val="0"/>
            <w:sz w:val="32"/>
            <w:szCs w:val="32"/>
            <w:rPrChange w:id="102" w:author="黎琦/资产管理处（征管办）/湖北省财政厅" w:date="2024-02-22T16:49:37Z">
              <w:rPr>
                <w:rFonts w:hint="eastAsia" w:ascii="宋体" w:hAnsi="宋体" w:eastAsia="宋体" w:cs="宋体"/>
                <w:color w:val="000000"/>
                <w:kern w:val="0"/>
                <w:sz w:val="24"/>
                <w:szCs w:val="24"/>
              </w:rPr>
            </w:rPrChange>
          </w:rPr>
          <w:delText>（以下简称资产）</w:delText>
        </w:r>
      </w:del>
      <w:r>
        <w:rPr>
          <w:rFonts w:hint="eastAsia" w:ascii="仿宋_GB2312" w:hAnsi="仿宋_GB2312" w:eastAsia="仿宋_GB2312" w:cs="仿宋_GB2312"/>
          <w:color w:val="000000"/>
          <w:kern w:val="0"/>
          <w:sz w:val="32"/>
          <w:szCs w:val="32"/>
          <w:rPrChange w:id="103" w:author="黎琦/资产管理处（征管办）/湖北省财政厅" w:date="2024-02-22T16:49:37Z">
            <w:rPr>
              <w:rFonts w:hint="eastAsia" w:ascii="宋体" w:hAnsi="宋体" w:eastAsia="宋体" w:cs="宋体"/>
              <w:color w:val="000000"/>
              <w:kern w:val="0"/>
              <w:sz w:val="24"/>
              <w:szCs w:val="24"/>
            </w:rPr>
          </w:rPrChange>
        </w:rPr>
        <w:t>处置，是指</w:t>
      </w:r>
      <w:ins w:id="104" w:author="黎琦/资产管理处（征管办）/湖北省财政厅" w:date="2024-05-25T13:21:08Z">
        <w:r>
          <w:rPr>
            <w:rFonts w:hint="eastAsia" w:ascii="仿宋_GB2312" w:hAnsi="仿宋_GB2312" w:eastAsia="仿宋_GB2312" w:cs="仿宋_GB2312"/>
            <w:color w:val="000000"/>
            <w:kern w:val="0"/>
            <w:sz w:val="32"/>
            <w:szCs w:val="32"/>
            <w:lang w:eastAsia="zh-CN"/>
          </w:rPr>
          <w:t>省直</w:t>
        </w:r>
      </w:ins>
      <w:r>
        <w:rPr>
          <w:rFonts w:hint="eastAsia" w:ascii="仿宋_GB2312" w:hAnsi="仿宋_GB2312" w:eastAsia="仿宋_GB2312" w:cs="仿宋_GB2312"/>
          <w:color w:val="000000"/>
          <w:kern w:val="0"/>
          <w:sz w:val="32"/>
          <w:szCs w:val="32"/>
          <w:rPrChange w:id="105" w:author="黎琦/资产管理处（征管办）/湖北省财政厅" w:date="2024-02-22T16:49:37Z">
            <w:rPr>
              <w:rFonts w:hint="eastAsia" w:ascii="宋体" w:hAnsi="宋体" w:eastAsia="宋体" w:cs="宋体"/>
              <w:color w:val="000000"/>
              <w:kern w:val="0"/>
              <w:sz w:val="24"/>
              <w:szCs w:val="24"/>
            </w:rPr>
          </w:rPrChange>
        </w:rPr>
        <w:t>行政事业单位对其占有、使用的资产，进行产权转移或者核销的行为。处置方式包括：无偿转让、对外捐赠、</w:t>
      </w:r>
      <w:del w:id="106" w:author="黎琦/资产管理处（征管办）/湖北省财政厅" w:date="2024-01-29T16:41:49Z">
        <w:r>
          <w:rPr>
            <w:rFonts w:hint="eastAsia" w:ascii="仿宋_GB2312" w:hAnsi="仿宋_GB2312" w:eastAsia="仿宋_GB2312" w:cs="仿宋_GB2312"/>
            <w:color w:val="000000"/>
            <w:kern w:val="0"/>
            <w:sz w:val="32"/>
            <w:szCs w:val="32"/>
            <w:rPrChange w:id="107" w:author="黎琦/资产管理处（征管办）/湖北省财政厅" w:date="2024-02-22T16:49:37Z">
              <w:rPr>
                <w:rFonts w:hint="eastAsia" w:ascii="宋体" w:hAnsi="宋体" w:eastAsia="宋体" w:cs="宋体"/>
                <w:color w:val="000000"/>
                <w:kern w:val="0"/>
                <w:sz w:val="24"/>
                <w:szCs w:val="24"/>
              </w:rPr>
            </w:rPrChange>
          </w:rPr>
          <w:delText>有偿</w:delText>
        </w:r>
      </w:del>
      <w:r>
        <w:rPr>
          <w:rFonts w:hint="eastAsia" w:ascii="仿宋_GB2312" w:hAnsi="仿宋_GB2312" w:eastAsia="仿宋_GB2312" w:cs="仿宋_GB2312"/>
          <w:color w:val="000000"/>
          <w:kern w:val="0"/>
          <w:sz w:val="32"/>
          <w:szCs w:val="32"/>
          <w:rPrChange w:id="108" w:author="黎琦/资产管理处（征管办）/湖北省财政厅" w:date="2024-02-22T16:49:37Z">
            <w:rPr>
              <w:rFonts w:hint="eastAsia" w:ascii="宋体" w:hAnsi="宋体" w:eastAsia="宋体" w:cs="宋体"/>
              <w:color w:val="000000"/>
              <w:kern w:val="0"/>
              <w:sz w:val="24"/>
              <w:szCs w:val="24"/>
            </w:rPr>
          </w:rPrChange>
        </w:rPr>
        <w:t>转让、置换、报废、</w:t>
      </w:r>
      <w:del w:id="109" w:author="黎琦/资产管理处（征管办）/湖北省财政厅" w:date="2024-01-29T16:41:57Z">
        <w:r>
          <w:rPr>
            <w:rFonts w:hint="eastAsia" w:ascii="仿宋_GB2312" w:hAnsi="仿宋_GB2312" w:eastAsia="仿宋_GB2312" w:cs="仿宋_GB2312"/>
            <w:color w:val="000000"/>
            <w:kern w:val="0"/>
            <w:sz w:val="32"/>
            <w:szCs w:val="32"/>
            <w:rPrChange w:id="110" w:author="黎琦/资产管理处（征管办）/湖北省财政厅" w:date="2024-02-22T16:49:37Z">
              <w:rPr>
                <w:rFonts w:hint="eastAsia" w:ascii="宋体" w:hAnsi="宋体" w:eastAsia="宋体" w:cs="宋体"/>
                <w:color w:val="000000"/>
                <w:kern w:val="0"/>
                <w:sz w:val="24"/>
                <w:szCs w:val="24"/>
              </w:rPr>
            </w:rPrChange>
          </w:rPr>
          <w:delText>报损</w:delText>
        </w:r>
      </w:del>
      <w:ins w:id="111" w:author="黎琦/资产管理处（征管办）/湖北省财政厅" w:date="2024-01-29T16:41:57Z">
        <w:r>
          <w:rPr>
            <w:rFonts w:hint="eastAsia" w:ascii="仿宋_GB2312" w:hAnsi="仿宋_GB2312" w:eastAsia="仿宋_GB2312" w:cs="仿宋_GB2312"/>
            <w:color w:val="000000"/>
            <w:kern w:val="0"/>
            <w:sz w:val="32"/>
            <w:szCs w:val="32"/>
            <w:lang w:eastAsia="zh-CN"/>
            <w:rPrChange w:id="112" w:author="黎琦/资产管理处（征管办）/湖北省财政厅" w:date="2024-05-25T14:04:57Z">
              <w:rPr>
                <w:rFonts w:hint="eastAsia" w:ascii="宋体" w:hAnsi="宋体" w:eastAsia="宋体" w:cs="宋体"/>
                <w:color w:val="000000"/>
                <w:kern w:val="0"/>
                <w:sz w:val="24"/>
                <w:szCs w:val="24"/>
                <w:lang w:eastAsia="zh-CN"/>
              </w:rPr>
            </w:rPrChange>
          </w:rPr>
          <w:t>损失</w:t>
        </w:r>
      </w:ins>
      <w:ins w:id="113" w:author="黎琦/资产管理处（征管办）/湖北省财政厅" w:date="2024-01-29T16:41:58Z">
        <w:r>
          <w:rPr>
            <w:rFonts w:hint="eastAsia" w:ascii="仿宋_GB2312" w:hAnsi="仿宋_GB2312" w:eastAsia="仿宋_GB2312" w:cs="仿宋_GB2312"/>
            <w:color w:val="000000"/>
            <w:kern w:val="0"/>
            <w:sz w:val="32"/>
            <w:szCs w:val="32"/>
            <w:lang w:eastAsia="zh-CN"/>
            <w:rPrChange w:id="114" w:author="黎琦/资产管理处（征管办）/湖北省财政厅" w:date="2024-05-25T14:04:57Z">
              <w:rPr>
                <w:rFonts w:hint="eastAsia" w:ascii="宋体" w:hAnsi="宋体" w:eastAsia="宋体" w:cs="宋体"/>
                <w:color w:val="000000"/>
                <w:kern w:val="0"/>
                <w:sz w:val="24"/>
                <w:szCs w:val="24"/>
                <w:lang w:eastAsia="zh-CN"/>
              </w:rPr>
            </w:rPrChange>
          </w:rPr>
          <w:t>核销</w:t>
        </w:r>
      </w:ins>
      <w:r>
        <w:rPr>
          <w:rFonts w:hint="eastAsia" w:ascii="仿宋_GB2312" w:hAnsi="仿宋_GB2312" w:eastAsia="仿宋_GB2312" w:cs="仿宋_GB2312"/>
          <w:color w:val="000000"/>
          <w:kern w:val="0"/>
          <w:sz w:val="32"/>
          <w:szCs w:val="32"/>
          <w:rPrChange w:id="115" w:author="黎琦/资产管理处（征管办）/湖北省财政厅" w:date="2024-02-22T16:49:37Z">
            <w:rPr>
              <w:rFonts w:hint="eastAsia" w:ascii="宋体" w:hAnsi="宋体" w:eastAsia="宋体" w:cs="宋体"/>
              <w:color w:val="000000"/>
              <w:kern w:val="0"/>
              <w:sz w:val="24"/>
              <w:szCs w:val="24"/>
            </w:rPr>
          </w:rPrChange>
        </w:rPr>
        <w:t>等。</w:t>
      </w:r>
    </w:p>
    <w:p w14:paraId="28D55050">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17" w:author="黎琦/资产管理处（征管办）/湖北省财政厅" w:date="2024-02-22T16:49:37Z">
            <w:rPr>
              <w:rFonts w:hint="eastAsia" w:ascii="宋体" w:hAnsi="宋体" w:eastAsia="宋体" w:cs="宋体"/>
              <w:color w:val="000000"/>
              <w:kern w:val="0"/>
              <w:sz w:val="24"/>
              <w:szCs w:val="24"/>
            </w:rPr>
          </w:rPrChange>
        </w:rPr>
        <w:pPrChange w:id="116" w:author="黎琦/资产管理处（征管办）/湖北省财政厅" w:date="2024-05-25T14:03:39Z">
          <w:pPr>
            <w:widowControl/>
            <w:spacing w:line="432" w:lineRule="atLeast"/>
            <w:jc w:val="left"/>
          </w:pPr>
        </w:pPrChange>
      </w:pPr>
      <w:del w:id="118" w:author="黎琦/资产管理处（征管办）/湖北省财政厅" w:date="2024-02-22T16:49:45Z">
        <w:r>
          <w:rPr>
            <w:rFonts w:hint="eastAsia" w:ascii="仿宋_GB2312" w:hAnsi="仿宋_GB2312" w:eastAsia="仿宋_GB2312" w:cs="仿宋_GB2312"/>
            <w:color w:val="000000"/>
            <w:kern w:val="0"/>
            <w:sz w:val="32"/>
            <w:szCs w:val="32"/>
            <w:rPrChange w:id="119" w:author="黎琦/资产管理处（征管办）/湖北省财政厅" w:date="2024-02-22T16:49:37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20" w:author="黎琦/资产管理处（征管办）/湖北省财政厅" w:date="2024-02-22T16:49:37Z">
            <w:rPr>
              <w:rFonts w:hint="eastAsia" w:ascii="黑体" w:hAnsi="黑体" w:eastAsia="黑体" w:cs="宋体"/>
              <w:color w:val="000000"/>
              <w:kern w:val="0"/>
              <w:sz w:val="24"/>
              <w:szCs w:val="24"/>
            </w:rPr>
          </w:rPrChange>
        </w:rPr>
        <w:t>第四条</w:t>
      </w:r>
      <w:r>
        <w:rPr>
          <w:rFonts w:hint="eastAsia" w:ascii="仿宋_GB2312" w:hAnsi="仿宋_GB2312" w:eastAsia="仿宋_GB2312" w:cs="仿宋_GB2312"/>
          <w:color w:val="000000"/>
          <w:kern w:val="0"/>
          <w:sz w:val="32"/>
          <w:szCs w:val="32"/>
          <w:rPrChange w:id="121" w:author="黎琦/资产管理处（征管办）/湖北省财政厅" w:date="2024-02-22T16:49:37Z">
            <w:rPr>
              <w:rFonts w:hint="eastAsia" w:ascii="宋体" w:hAnsi="宋体" w:eastAsia="宋体" w:cs="宋体"/>
              <w:color w:val="000000"/>
              <w:kern w:val="0"/>
              <w:sz w:val="24"/>
              <w:szCs w:val="24"/>
            </w:rPr>
          </w:rPrChange>
        </w:rPr>
        <w:t>　资产处置的原则：</w:t>
      </w:r>
    </w:p>
    <w:p w14:paraId="34A52DEE">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23" w:author="黎琦/资产管理处（征管办）/湖北省财政厅" w:date="2024-02-22T16:49:37Z">
            <w:rPr>
              <w:rFonts w:hint="eastAsia" w:ascii="宋体" w:hAnsi="宋体" w:eastAsia="宋体" w:cs="宋体"/>
              <w:color w:val="000000"/>
              <w:kern w:val="0"/>
              <w:sz w:val="24"/>
              <w:szCs w:val="24"/>
            </w:rPr>
          </w:rPrChange>
        </w:rPr>
        <w:pPrChange w:id="122" w:author="黎琦/资产管理处（征管办）/湖北省财政厅" w:date="2024-05-25T14:04:57Z">
          <w:pPr>
            <w:widowControl/>
            <w:spacing w:line="432" w:lineRule="atLeast"/>
            <w:jc w:val="left"/>
          </w:pPr>
        </w:pPrChange>
      </w:pPr>
      <w:del w:id="124" w:author="黎琦/资产管理处（征管办）/湖北省财政厅" w:date="2024-02-22T16:49:51Z">
        <w:r>
          <w:rPr>
            <w:rFonts w:hint="eastAsia" w:ascii="仿宋_GB2312" w:hAnsi="仿宋_GB2312" w:eastAsia="仿宋_GB2312" w:cs="仿宋_GB2312"/>
            <w:color w:val="000000"/>
            <w:kern w:val="0"/>
            <w:sz w:val="32"/>
            <w:szCs w:val="32"/>
            <w:rPrChange w:id="125" w:author="黎琦/资产管理处（征管办）/湖北省财政厅" w:date="2024-02-22T16:49:37Z">
              <w:rPr>
                <w:rFonts w:hint="eastAsia" w:ascii="宋体" w:hAnsi="宋体" w:eastAsia="宋体" w:cs="宋体"/>
                <w:color w:val="000000"/>
                <w:kern w:val="0"/>
                <w:sz w:val="24"/>
                <w:szCs w:val="24"/>
              </w:rPr>
            </w:rPrChange>
          </w:rPr>
          <w:delText>　</w:delText>
        </w:r>
      </w:del>
      <w:del w:id="126" w:author="黎琦/资产管理处（征管办）/湖北省财政厅" w:date="2024-02-22T16:49:51Z">
        <w:r>
          <w:rPr>
            <w:rFonts w:hint="eastAsia" w:ascii="仿宋_GB2312" w:hAnsi="仿宋_GB2312" w:eastAsia="仿宋_GB2312" w:cs="仿宋_GB2312"/>
            <w:color w:val="000000"/>
            <w:kern w:val="0"/>
            <w:sz w:val="32"/>
            <w:szCs w:val="32"/>
            <w:rPrChange w:id="127" w:author="黎琦/资产管理处（征管办）/湖北省财政厅" w:date="2024-02-22T16:49:37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28" w:author="黎琦/资产管理处（征管办）/湖北省财政厅" w:date="2024-02-22T16:49:37Z">
            <w:rPr>
              <w:rFonts w:hint="eastAsia" w:ascii="宋体" w:hAnsi="宋体" w:eastAsia="宋体" w:cs="宋体"/>
              <w:color w:val="000000"/>
              <w:kern w:val="0"/>
              <w:sz w:val="24"/>
              <w:szCs w:val="24"/>
            </w:rPr>
          </w:rPrChange>
        </w:rPr>
        <w:t>（一）符合法律、法规和规章规定；</w:t>
      </w:r>
    </w:p>
    <w:p w14:paraId="7314C873">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30" w:author="黎琦/资产管理处（征管办）/湖北省财政厅" w:date="2024-02-22T16:49:37Z">
            <w:rPr>
              <w:rFonts w:hint="eastAsia" w:ascii="宋体" w:hAnsi="宋体" w:eastAsia="宋体" w:cs="宋体"/>
              <w:color w:val="000000"/>
              <w:kern w:val="0"/>
              <w:sz w:val="24"/>
              <w:szCs w:val="24"/>
            </w:rPr>
          </w:rPrChange>
        </w:rPr>
        <w:pPrChange w:id="129" w:author="黎琦/资产管理处（征管办）/湖北省财政厅" w:date="2024-05-25T14:03:39Z">
          <w:pPr>
            <w:widowControl/>
            <w:spacing w:line="432" w:lineRule="atLeast"/>
            <w:jc w:val="left"/>
          </w:pPr>
        </w:pPrChange>
      </w:pPr>
      <w:del w:id="131" w:author="黎琦/资产管理处（征管办）/湖北省财政厅" w:date="2024-02-22T16:49:52Z">
        <w:r>
          <w:rPr>
            <w:rFonts w:hint="eastAsia" w:ascii="仿宋_GB2312" w:hAnsi="仿宋_GB2312" w:eastAsia="仿宋_GB2312" w:cs="仿宋_GB2312"/>
            <w:color w:val="000000"/>
            <w:kern w:val="0"/>
            <w:sz w:val="32"/>
            <w:szCs w:val="32"/>
            <w:rPrChange w:id="132" w:author="黎琦/资产管理处（征管办）/湖北省财政厅" w:date="2024-02-22T16:49:37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33" w:author="黎琦/资产管理处（征管办）/湖北省财政厅" w:date="2024-02-22T16:49:37Z">
            <w:rPr>
              <w:rFonts w:hint="eastAsia" w:ascii="宋体" w:hAnsi="宋体" w:eastAsia="宋体" w:cs="宋体"/>
              <w:color w:val="000000"/>
              <w:kern w:val="0"/>
              <w:sz w:val="24"/>
              <w:szCs w:val="24"/>
            </w:rPr>
          </w:rPrChange>
        </w:rPr>
        <w:t>（二）厉行勤俭节约；</w:t>
      </w:r>
    </w:p>
    <w:p w14:paraId="197CDF1E">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35" w:author="黎琦/资产管理处（征管办）/湖北省财政厅" w:date="2024-02-22T16:49:37Z">
            <w:rPr>
              <w:rFonts w:hint="eastAsia" w:ascii="宋体" w:hAnsi="宋体" w:eastAsia="宋体" w:cs="宋体"/>
              <w:color w:val="000000"/>
              <w:kern w:val="0"/>
              <w:sz w:val="24"/>
              <w:szCs w:val="24"/>
            </w:rPr>
          </w:rPrChange>
        </w:rPr>
        <w:pPrChange w:id="134" w:author="黎琦/资产管理处（征管办）/湖北省财政厅" w:date="2024-05-25T14:03:39Z">
          <w:pPr>
            <w:widowControl/>
            <w:spacing w:line="432" w:lineRule="atLeast"/>
            <w:jc w:val="left"/>
          </w:pPr>
        </w:pPrChange>
      </w:pPr>
      <w:del w:id="136" w:author="黎琦/资产管理处（征管办）/湖北省财政厅" w:date="2024-02-22T16:49:53Z">
        <w:r>
          <w:rPr>
            <w:rFonts w:hint="eastAsia" w:ascii="仿宋_GB2312" w:hAnsi="仿宋_GB2312" w:eastAsia="仿宋_GB2312" w:cs="仿宋_GB2312"/>
            <w:color w:val="000000"/>
            <w:kern w:val="0"/>
            <w:sz w:val="32"/>
            <w:szCs w:val="32"/>
            <w:rPrChange w:id="137" w:author="黎琦/资产管理处（征管办）/湖北省财政厅" w:date="2024-02-22T16:49:37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38" w:author="黎琦/资产管理处（征管办）/湖北省财政厅" w:date="2024-02-22T16:49:37Z">
            <w:rPr>
              <w:rFonts w:hint="eastAsia" w:ascii="宋体" w:hAnsi="宋体" w:eastAsia="宋体" w:cs="宋体"/>
              <w:color w:val="000000"/>
              <w:kern w:val="0"/>
              <w:sz w:val="24"/>
              <w:szCs w:val="24"/>
            </w:rPr>
          </w:rPrChange>
        </w:rPr>
        <w:t>（三）公开、公平、公正；</w:t>
      </w:r>
    </w:p>
    <w:p w14:paraId="667891AA">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40" w:author="黎琦/资产管理处（征管办）/湖北省财政厅" w:date="2024-02-22T16:49:37Z">
            <w:rPr>
              <w:rFonts w:hint="eastAsia" w:ascii="宋体" w:hAnsi="宋体" w:eastAsia="宋体" w:cs="宋体"/>
              <w:color w:val="000000"/>
              <w:kern w:val="0"/>
              <w:sz w:val="24"/>
              <w:szCs w:val="24"/>
            </w:rPr>
          </w:rPrChange>
        </w:rPr>
        <w:pPrChange w:id="139" w:author="黎琦/资产管理处（征管办）/湖北省财政厅" w:date="2024-05-25T14:03:39Z">
          <w:pPr>
            <w:widowControl/>
            <w:spacing w:line="432" w:lineRule="atLeast"/>
            <w:jc w:val="left"/>
          </w:pPr>
        </w:pPrChange>
      </w:pPr>
      <w:del w:id="141" w:author="黎琦/资产管理处（征管办）/湖北省财政厅" w:date="2024-02-22T16:49:55Z">
        <w:r>
          <w:rPr>
            <w:rFonts w:hint="eastAsia" w:ascii="仿宋_GB2312" w:hAnsi="仿宋_GB2312" w:eastAsia="仿宋_GB2312" w:cs="仿宋_GB2312"/>
            <w:color w:val="000000"/>
            <w:kern w:val="0"/>
            <w:sz w:val="32"/>
            <w:szCs w:val="32"/>
            <w:rPrChange w:id="142" w:author="黎琦/资产管理处（征管办）/湖北省财政厅" w:date="2024-02-22T16:49:37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43" w:author="黎琦/资产管理处（征管办）/湖北省财政厅" w:date="2024-02-22T16:49:37Z">
            <w:rPr>
              <w:rFonts w:hint="eastAsia" w:ascii="宋体" w:hAnsi="宋体" w:eastAsia="宋体" w:cs="宋体"/>
              <w:color w:val="000000"/>
              <w:kern w:val="0"/>
              <w:sz w:val="24"/>
              <w:szCs w:val="24"/>
            </w:rPr>
          </w:rPrChange>
        </w:rPr>
        <w:t>（四）与资产配置、使用相结合。</w:t>
      </w:r>
    </w:p>
    <w:p w14:paraId="45BF407B">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45" w:author="黎琦/资产管理处（征管办）/湖北省财政厅" w:date="2024-02-22T16:49:37Z">
            <w:rPr>
              <w:rFonts w:hint="eastAsia" w:ascii="宋体" w:hAnsi="宋体" w:eastAsia="宋体" w:cs="宋体"/>
              <w:color w:val="000000"/>
              <w:kern w:val="0"/>
              <w:sz w:val="24"/>
              <w:szCs w:val="24"/>
            </w:rPr>
          </w:rPrChange>
        </w:rPr>
        <w:pPrChange w:id="144" w:author="黎琦/资产管理处（征管办）/湖北省财政厅" w:date="2024-05-25T14:03:39Z">
          <w:pPr>
            <w:widowControl/>
            <w:spacing w:line="432" w:lineRule="atLeast"/>
            <w:jc w:val="left"/>
          </w:pPr>
        </w:pPrChange>
      </w:pPr>
      <w:del w:id="146" w:author="黎琦/资产管理处（征管办）/湖北省财政厅" w:date="2024-02-22T16:49:58Z">
        <w:r>
          <w:rPr>
            <w:rFonts w:hint="eastAsia" w:ascii="仿宋_GB2312" w:hAnsi="仿宋_GB2312" w:eastAsia="仿宋_GB2312" w:cs="仿宋_GB2312"/>
            <w:color w:val="000000"/>
            <w:kern w:val="0"/>
            <w:sz w:val="32"/>
            <w:szCs w:val="32"/>
            <w:rPrChange w:id="147" w:author="黎琦/资产管理处（征管办）/湖北省财政厅" w:date="2024-02-22T16:49:37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48" w:author="黎琦/资产管理处（征管办）/湖北省财政厅" w:date="2024-02-22T16:49:37Z">
            <w:rPr>
              <w:rFonts w:hint="eastAsia" w:ascii="黑体" w:hAnsi="黑体" w:eastAsia="黑体" w:cs="宋体"/>
              <w:color w:val="000000"/>
              <w:kern w:val="0"/>
              <w:sz w:val="24"/>
              <w:szCs w:val="24"/>
            </w:rPr>
          </w:rPrChange>
        </w:rPr>
        <w:t>第五条</w:t>
      </w:r>
      <w:r>
        <w:rPr>
          <w:rFonts w:hint="eastAsia" w:ascii="仿宋_GB2312" w:hAnsi="仿宋_GB2312" w:eastAsia="仿宋_GB2312" w:cs="仿宋_GB2312"/>
          <w:color w:val="000000"/>
          <w:kern w:val="0"/>
          <w:sz w:val="32"/>
          <w:szCs w:val="32"/>
          <w:rPrChange w:id="149" w:author="黎琦/资产管理处（征管办）/湖北省财政厅" w:date="2024-02-22T16:49:37Z">
            <w:rPr>
              <w:rFonts w:hint="eastAsia" w:ascii="宋体" w:hAnsi="宋体" w:eastAsia="宋体" w:cs="宋体"/>
              <w:color w:val="000000"/>
              <w:kern w:val="0"/>
              <w:sz w:val="24"/>
              <w:szCs w:val="24"/>
            </w:rPr>
          </w:rPrChange>
        </w:rPr>
        <w:t>　资产处置的范围包括：</w:t>
      </w:r>
    </w:p>
    <w:p w14:paraId="0882CFE8">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51" w:author="黎琦/资产管理处（征管办）/湖北省财政厅" w:date="2024-02-22T16:49:37Z">
            <w:rPr>
              <w:rFonts w:hint="eastAsia" w:ascii="宋体" w:hAnsi="宋体" w:eastAsia="宋体" w:cs="宋体"/>
              <w:color w:val="000000"/>
              <w:kern w:val="0"/>
              <w:sz w:val="24"/>
              <w:szCs w:val="24"/>
            </w:rPr>
          </w:rPrChange>
        </w:rPr>
        <w:pPrChange w:id="150" w:author="黎琦/资产管理处（征管办）/湖北省财政厅" w:date="2024-05-25T14:03:39Z">
          <w:pPr>
            <w:widowControl/>
            <w:spacing w:line="432" w:lineRule="atLeast"/>
            <w:jc w:val="left"/>
          </w:pPr>
        </w:pPrChange>
      </w:pPr>
      <w:del w:id="152" w:author="黎琦/资产管理处（征管办）/湖北省财政厅" w:date="2024-02-22T16:50:01Z">
        <w:r>
          <w:rPr>
            <w:rFonts w:hint="eastAsia" w:ascii="仿宋_GB2312" w:hAnsi="仿宋_GB2312" w:eastAsia="仿宋_GB2312" w:cs="仿宋_GB2312"/>
            <w:color w:val="000000"/>
            <w:kern w:val="0"/>
            <w:sz w:val="32"/>
            <w:szCs w:val="32"/>
            <w:rPrChange w:id="153" w:author="黎琦/资产管理处（征管办）/湖北省财政厅" w:date="2024-02-22T16:49:37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54" w:author="黎琦/资产管理处（征管办）/湖北省财政厅" w:date="2024-02-22T16:49:37Z">
            <w:rPr>
              <w:rFonts w:hint="eastAsia" w:ascii="宋体" w:hAnsi="宋体" w:eastAsia="宋体" w:cs="宋体"/>
              <w:color w:val="000000"/>
              <w:kern w:val="0"/>
              <w:sz w:val="24"/>
              <w:szCs w:val="24"/>
            </w:rPr>
          </w:rPrChange>
        </w:rPr>
        <w:t>（一）闲置的资产；</w:t>
      </w:r>
    </w:p>
    <w:p w14:paraId="72E46183">
      <w:pPr>
        <w:widowControl w:val="0"/>
        <w:spacing w:beforeLines="0" w:afterLines="0" w:line="640" w:lineRule="exact"/>
        <w:ind w:firstLine="640" w:firstLineChars="200"/>
        <w:jc w:val="both"/>
        <w:rPr>
          <w:del w:id="156" w:author="黎琦/资产管理处（征管办）/湖北省财政厅" w:date="2024-02-22T16:50:03Z"/>
          <w:rFonts w:hint="eastAsia" w:ascii="仿宋_GB2312" w:hAnsi="仿宋_GB2312" w:eastAsia="仿宋_GB2312" w:cs="仿宋_GB2312"/>
          <w:color w:val="000000"/>
          <w:kern w:val="0"/>
          <w:sz w:val="32"/>
          <w:szCs w:val="32"/>
          <w:rPrChange w:id="157" w:author="黎琦/资产管理处（征管办）/湖北省财政厅" w:date="2024-02-22T16:49:37Z">
            <w:rPr>
              <w:del w:id="158" w:author="黎琦/资产管理处（征管办）/湖北省财政厅" w:date="2024-02-22T16:50:03Z"/>
              <w:rFonts w:hint="eastAsia" w:ascii="宋体" w:hAnsi="宋体" w:eastAsia="宋体" w:cs="宋体"/>
              <w:color w:val="000000"/>
              <w:kern w:val="0"/>
              <w:sz w:val="24"/>
              <w:szCs w:val="24"/>
            </w:rPr>
          </w:rPrChange>
        </w:rPr>
        <w:pPrChange w:id="155" w:author="黎琦/资产管理处（征管办）/湖北省财政厅" w:date="2024-05-25T14:03:39Z">
          <w:pPr>
            <w:widowControl/>
            <w:spacing w:line="432" w:lineRule="atLeast"/>
            <w:jc w:val="left"/>
          </w:pPr>
        </w:pPrChange>
      </w:pPr>
      <w:del w:id="159" w:author="黎琦/资产管理处（征管办）/湖北省财政厅" w:date="2024-02-22T16:50:02Z">
        <w:r>
          <w:rPr>
            <w:rFonts w:hint="eastAsia" w:ascii="仿宋_GB2312" w:hAnsi="仿宋_GB2312" w:eastAsia="仿宋_GB2312" w:cs="仿宋_GB2312"/>
            <w:color w:val="000000"/>
            <w:kern w:val="0"/>
            <w:sz w:val="32"/>
            <w:szCs w:val="32"/>
            <w:rPrChange w:id="160" w:author="黎琦/资产管理处（征管办）/湖北省财政厅" w:date="2024-02-22T16:49:37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61" w:author="黎琦/资产管理处（征管办）/湖北省财政厅" w:date="2024-02-22T16:49:37Z">
            <w:rPr>
              <w:rFonts w:hint="eastAsia" w:ascii="宋体" w:hAnsi="宋体" w:eastAsia="宋体" w:cs="宋体"/>
              <w:color w:val="000000"/>
              <w:kern w:val="0"/>
              <w:sz w:val="24"/>
              <w:szCs w:val="24"/>
            </w:rPr>
          </w:rPrChange>
        </w:rPr>
        <w:t>（二）超标准配置的资产；</w:t>
      </w:r>
    </w:p>
    <w:p w14:paraId="7E7E657F">
      <w:pPr>
        <w:widowControl w:val="0"/>
        <w:spacing w:beforeLines="0" w:afterLines="0" w:line="640" w:lineRule="exact"/>
        <w:ind w:firstLine="640" w:firstLineChars="200"/>
        <w:jc w:val="both"/>
        <w:rPr>
          <w:ins w:id="163" w:author="黎琦/资产管理处（征管办）/湖北省财政厅" w:date="2024-02-22T16:50:05Z"/>
          <w:rFonts w:hint="eastAsia" w:ascii="仿宋_GB2312" w:hAnsi="仿宋_GB2312" w:eastAsia="仿宋_GB2312" w:cs="仿宋_GB2312"/>
          <w:color w:val="000000"/>
          <w:kern w:val="0"/>
          <w:sz w:val="32"/>
          <w:szCs w:val="32"/>
        </w:rPr>
        <w:pPrChange w:id="162" w:author="黎琦/资产管理处（征管办）/湖北省财政厅" w:date="2024-05-25T14:03:39Z">
          <w:pPr>
            <w:widowControl/>
            <w:spacing w:line="432" w:lineRule="atLeast"/>
            <w:jc w:val="left"/>
          </w:pPr>
        </w:pPrChange>
      </w:pPr>
      <w:del w:id="164" w:author="黎琦/资产管理处（征管办）/湖北省财政厅" w:date="2024-02-22T16:50:03Z">
        <w:r>
          <w:rPr>
            <w:rFonts w:hint="eastAsia" w:ascii="仿宋_GB2312" w:hAnsi="仿宋_GB2312" w:eastAsia="仿宋_GB2312" w:cs="仿宋_GB2312"/>
            <w:color w:val="000000"/>
            <w:kern w:val="0"/>
            <w:sz w:val="32"/>
            <w:szCs w:val="32"/>
            <w:rPrChange w:id="165" w:author="黎琦/资产管理处（征管办）/湖北省财政厅" w:date="2024-02-22T16:49:37Z">
              <w:rPr>
                <w:rFonts w:hint="eastAsia" w:ascii="宋体" w:hAnsi="宋体" w:eastAsia="宋体" w:cs="宋体"/>
                <w:color w:val="000000"/>
                <w:kern w:val="0"/>
                <w:sz w:val="24"/>
                <w:szCs w:val="24"/>
              </w:rPr>
            </w:rPrChange>
          </w:rPr>
          <w:delText>　　</w:delText>
        </w:r>
      </w:del>
    </w:p>
    <w:p w14:paraId="7286F1CB">
      <w:pPr>
        <w:widowControl w:val="0"/>
        <w:spacing w:beforeLines="0" w:afterLines="0" w:line="640" w:lineRule="exact"/>
        <w:ind w:firstLine="640" w:firstLineChars="200"/>
        <w:jc w:val="both"/>
        <w:rPr>
          <w:del w:id="167" w:author="黎琦/资产管理处（征管办）/湖北省财政厅" w:date="2024-02-22T16:50:08Z"/>
          <w:rFonts w:hint="eastAsia" w:ascii="仿宋_GB2312" w:hAnsi="仿宋_GB2312" w:eastAsia="仿宋_GB2312" w:cs="仿宋_GB2312"/>
          <w:color w:val="000000"/>
          <w:kern w:val="0"/>
          <w:sz w:val="32"/>
          <w:szCs w:val="32"/>
          <w:rPrChange w:id="168" w:author="黎琦/资产管理处（征管办）/湖北省财政厅" w:date="2024-02-22T16:49:37Z">
            <w:rPr>
              <w:del w:id="169" w:author="黎琦/资产管理处（征管办）/湖北省财政厅" w:date="2024-02-22T16:50:08Z"/>
              <w:rFonts w:hint="eastAsia" w:ascii="宋体" w:hAnsi="宋体" w:eastAsia="宋体" w:cs="宋体"/>
              <w:color w:val="000000"/>
              <w:kern w:val="0"/>
              <w:sz w:val="24"/>
              <w:szCs w:val="24"/>
            </w:rPr>
          </w:rPrChange>
        </w:rPr>
        <w:pPrChange w:id="166" w:author="黎琦/资产管理处（征管办）/湖北省财政厅" w:date="2024-05-25T14:03:39Z">
          <w:pPr>
            <w:widowControl/>
            <w:spacing w:line="432" w:lineRule="atLeast"/>
            <w:jc w:val="left"/>
          </w:pPr>
        </w:pPrChange>
      </w:pPr>
      <w:r>
        <w:rPr>
          <w:rFonts w:hint="eastAsia" w:ascii="仿宋_GB2312" w:hAnsi="仿宋_GB2312" w:eastAsia="仿宋_GB2312" w:cs="仿宋_GB2312"/>
          <w:color w:val="000000"/>
          <w:kern w:val="0"/>
          <w:sz w:val="32"/>
          <w:szCs w:val="32"/>
          <w:rPrChange w:id="170" w:author="黎琦/资产管理处（征管办）/湖北省财政厅" w:date="2024-02-22T16:49:37Z">
            <w:rPr>
              <w:rFonts w:hint="eastAsia" w:ascii="宋体" w:hAnsi="宋体" w:eastAsia="宋体" w:cs="宋体"/>
              <w:color w:val="000000"/>
              <w:kern w:val="0"/>
              <w:sz w:val="24"/>
              <w:szCs w:val="24"/>
            </w:rPr>
          </w:rPrChange>
        </w:rPr>
        <w:t>（三）因技术原因并经过科学论证，确需报废、淘汰的资产；</w:t>
      </w:r>
    </w:p>
    <w:p w14:paraId="682DEA18">
      <w:pPr>
        <w:widowControl w:val="0"/>
        <w:spacing w:beforeLines="0" w:afterLines="0" w:line="640" w:lineRule="exact"/>
        <w:ind w:firstLine="640" w:firstLineChars="200"/>
        <w:jc w:val="both"/>
        <w:rPr>
          <w:ins w:id="172" w:author="黎琦/资产管理处（征管办）/湖北省财政厅" w:date="2024-02-22T16:50:09Z"/>
          <w:rFonts w:hint="eastAsia" w:ascii="仿宋_GB2312" w:hAnsi="仿宋_GB2312" w:eastAsia="仿宋_GB2312" w:cs="仿宋_GB2312"/>
          <w:color w:val="000000"/>
          <w:kern w:val="0"/>
          <w:sz w:val="32"/>
          <w:szCs w:val="32"/>
        </w:rPr>
        <w:pPrChange w:id="171" w:author="黎琦/资产管理处（征管办）/湖北省财政厅" w:date="2024-05-25T14:03:39Z">
          <w:pPr>
            <w:widowControl/>
            <w:spacing w:line="432" w:lineRule="atLeast"/>
            <w:jc w:val="left"/>
          </w:pPr>
        </w:pPrChange>
      </w:pPr>
      <w:del w:id="173" w:author="黎琦/资产管理处（征管办）/湖北省财政厅" w:date="2024-02-22T16:50:08Z">
        <w:r>
          <w:rPr>
            <w:rFonts w:hint="eastAsia" w:ascii="仿宋_GB2312" w:hAnsi="仿宋_GB2312" w:eastAsia="仿宋_GB2312" w:cs="仿宋_GB2312"/>
            <w:color w:val="000000"/>
            <w:kern w:val="0"/>
            <w:sz w:val="32"/>
            <w:szCs w:val="32"/>
            <w:rPrChange w:id="174" w:author="黎琦/资产管理处（征管办）/湖北省财政厅" w:date="2024-02-22T16:49:37Z">
              <w:rPr>
                <w:rFonts w:hint="eastAsia" w:ascii="宋体" w:hAnsi="宋体" w:eastAsia="宋体" w:cs="宋体"/>
                <w:color w:val="000000"/>
                <w:kern w:val="0"/>
                <w:sz w:val="24"/>
                <w:szCs w:val="24"/>
              </w:rPr>
            </w:rPrChange>
          </w:rPr>
          <w:delText>　　</w:delText>
        </w:r>
      </w:del>
    </w:p>
    <w:p w14:paraId="77C27A21">
      <w:pPr>
        <w:widowControl w:val="0"/>
        <w:spacing w:beforeLines="0" w:afterLines="0" w:line="640" w:lineRule="exact"/>
        <w:ind w:firstLine="640" w:firstLineChars="200"/>
        <w:jc w:val="both"/>
        <w:rPr>
          <w:del w:id="176" w:author="黎琦/资产管理处（征管办）/湖北省财政厅" w:date="2024-02-22T16:50:12Z"/>
          <w:rFonts w:hint="eastAsia" w:ascii="仿宋_GB2312" w:hAnsi="仿宋_GB2312" w:eastAsia="仿宋_GB2312" w:cs="仿宋_GB2312"/>
          <w:color w:val="000000"/>
          <w:kern w:val="0"/>
          <w:sz w:val="32"/>
          <w:szCs w:val="32"/>
          <w:rPrChange w:id="177" w:author="黎琦/资产管理处（征管办）/湖北省财政厅" w:date="2024-02-22T16:49:37Z">
            <w:rPr>
              <w:del w:id="178" w:author="黎琦/资产管理处（征管办）/湖北省财政厅" w:date="2024-02-22T16:50:12Z"/>
              <w:rFonts w:hint="eastAsia" w:ascii="宋体" w:hAnsi="宋体" w:eastAsia="宋体" w:cs="宋体"/>
              <w:color w:val="000000"/>
              <w:kern w:val="0"/>
              <w:sz w:val="24"/>
              <w:szCs w:val="24"/>
            </w:rPr>
          </w:rPrChange>
        </w:rPr>
        <w:pPrChange w:id="175" w:author="黎琦/资产管理处（征管办）/湖北省财政厅" w:date="2024-05-25T14:03:39Z">
          <w:pPr>
            <w:widowControl/>
            <w:spacing w:line="432" w:lineRule="atLeast"/>
            <w:jc w:val="left"/>
          </w:pPr>
        </w:pPrChange>
      </w:pPr>
      <w:r>
        <w:rPr>
          <w:rFonts w:hint="eastAsia" w:ascii="仿宋_GB2312" w:hAnsi="仿宋_GB2312" w:eastAsia="仿宋_GB2312" w:cs="仿宋_GB2312"/>
          <w:color w:val="000000"/>
          <w:kern w:val="0"/>
          <w:sz w:val="32"/>
          <w:szCs w:val="32"/>
          <w:rPrChange w:id="179" w:author="黎琦/资产管理处（征管办）/湖北省财政厅" w:date="2024-02-22T16:49:37Z">
            <w:rPr>
              <w:rFonts w:hint="eastAsia" w:ascii="宋体" w:hAnsi="宋体" w:eastAsia="宋体" w:cs="宋体"/>
              <w:color w:val="000000"/>
              <w:kern w:val="0"/>
              <w:sz w:val="24"/>
              <w:szCs w:val="24"/>
            </w:rPr>
          </w:rPrChange>
        </w:rPr>
        <w:t>（四）因单位分立、撤销、合并、改制、隶属关系改变等原因发生的产权转移的资产；</w:t>
      </w:r>
    </w:p>
    <w:p w14:paraId="1125A128">
      <w:pPr>
        <w:widowControl w:val="0"/>
        <w:spacing w:beforeLines="0" w:afterLines="0" w:line="640" w:lineRule="exact"/>
        <w:ind w:firstLine="640" w:firstLineChars="200"/>
        <w:jc w:val="both"/>
        <w:rPr>
          <w:ins w:id="181" w:author="黎琦/资产管理处（征管办）/湖北省财政厅" w:date="2024-02-22T16:50:13Z"/>
          <w:rFonts w:hint="eastAsia" w:ascii="仿宋_GB2312" w:hAnsi="仿宋_GB2312" w:eastAsia="仿宋_GB2312" w:cs="仿宋_GB2312"/>
          <w:color w:val="000000"/>
          <w:kern w:val="0"/>
          <w:sz w:val="32"/>
          <w:szCs w:val="32"/>
        </w:rPr>
        <w:pPrChange w:id="180" w:author="黎琦/资产管理处（征管办）/湖北省财政厅" w:date="2024-05-25T14:03:39Z">
          <w:pPr>
            <w:widowControl/>
            <w:spacing w:line="432" w:lineRule="atLeast"/>
            <w:jc w:val="left"/>
          </w:pPr>
        </w:pPrChange>
      </w:pPr>
      <w:del w:id="182" w:author="黎琦/资产管理处（征管办）/湖北省财政厅" w:date="2024-02-22T16:50:12Z">
        <w:r>
          <w:rPr>
            <w:rFonts w:hint="eastAsia" w:ascii="仿宋_GB2312" w:hAnsi="仿宋_GB2312" w:eastAsia="仿宋_GB2312" w:cs="仿宋_GB2312"/>
            <w:color w:val="000000"/>
            <w:kern w:val="0"/>
            <w:sz w:val="32"/>
            <w:szCs w:val="32"/>
            <w:rPrChange w:id="183" w:author="黎琦/资产管理处（征管办）/湖北省财政厅" w:date="2024-02-22T16:49:37Z">
              <w:rPr>
                <w:rFonts w:hint="eastAsia" w:ascii="宋体" w:hAnsi="宋体" w:eastAsia="宋体" w:cs="宋体"/>
                <w:color w:val="000000"/>
                <w:kern w:val="0"/>
                <w:sz w:val="24"/>
                <w:szCs w:val="24"/>
              </w:rPr>
            </w:rPrChange>
          </w:rPr>
          <w:delText>　　</w:delText>
        </w:r>
      </w:del>
    </w:p>
    <w:p w14:paraId="0E06753E">
      <w:pPr>
        <w:widowControl w:val="0"/>
        <w:spacing w:beforeLines="0" w:afterLines="0" w:line="640" w:lineRule="exact"/>
        <w:ind w:firstLine="640" w:firstLineChars="200"/>
        <w:jc w:val="both"/>
        <w:rPr>
          <w:del w:id="185" w:author="黎琦/资产管理处（征管办）/湖北省财政厅" w:date="2024-02-22T16:50:15Z"/>
          <w:rFonts w:hint="eastAsia" w:ascii="仿宋_GB2312" w:hAnsi="仿宋_GB2312" w:eastAsia="仿宋_GB2312" w:cs="仿宋_GB2312"/>
          <w:color w:val="000000"/>
          <w:kern w:val="0"/>
          <w:sz w:val="32"/>
          <w:szCs w:val="32"/>
          <w:rPrChange w:id="186" w:author="黎琦/资产管理处（征管办）/湖北省财政厅" w:date="2024-02-22T16:49:37Z">
            <w:rPr>
              <w:del w:id="187" w:author="黎琦/资产管理处（征管办）/湖北省财政厅" w:date="2024-02-22T16:50:15Z"/>
              <w:rFonts w:hint="eastAsia" w:ascii="宋体" w:hAnsi="宋体" w:eastAsia="宋体" w:cs="宋体"/>
              <w:color w:val="000000"/>
              <w:kern w:val="0"/>
              <w:sz w:val="24"/>
              <w:szCs w:val="24"/>
            </w:rPr>
          </w:rPrChange>
        </w:rPr>
        <w:pPrChange w:id="184" w:author="黎琦/资产管理处（征管办）/湖北省财政厅" w:date="2024-05-25T14:03:39Z">
          <w:pPr>
            <w:widowControl/>
            <w:spacing w:line="432" w:lineRule="atLeast"/>
            <w:jc w:val="left"/>
          </w:pPr>
        </w:pPrChange>
      </w:pPr>
      <w:r>
        <w:rPr>
          <w:rFonts w:hint="eastAsia" w:ascii="仿宋_GB2312" w:hAnsi="仿宋_GB2312" w:eastAsia="仿宋_GB2312" w:cs="仿宋_GB2312"/>
          <w:color w:val="000000"/>
          <w:kern w:val="0"/>
          <w:sz w:val="32"/>
          <w:szCs w:val="32"/>
          <w:rPrChange w:id="188" w:author="黎琦/资产管理处（征管办）/湖北省财政厅" w:date="2024-02-22T16:49:37Z">
            <w:rPr>
              <w:rFonts w:hint="eastAsia" w:ascii="宋体" w:hAnsi="宋体" w:eastAsia="宋体" w:cs="宋体"/>
              <w:color w:val="000000"/>
              <w:kern w:val="0"/>
              <w:sz w:val="24"/>
              <w:szCs w:val="24"/>
            </w:rPr>
          </w:rPrChange>
        </w:rPr>
        <w:t>（五）盘亏、呆账及非正常损失的资产；</w:t>
      </w:r>
    </w:p>
    <w:p w14:paraId="7481283C">
      <w:pPr>
        <w:widowControl w:val="0"/>
        <w:spacing w:beforeLines="0" w:afterLines="0" w:line="640" w:lineRule="exact"/>
        <w:ind w:firstLine="640" w:firstLineChars="200"/>
        <w:jc w:val="both"/>
        <w:rPr>
          <w:ins w:id="190" w:author="黎琦/资产管理处（征管办）/湖北省财政厅" w:date="2024-02-22T16:50:16Z"/>
          <w:rFonts w:hint="eastAsia" w:ascii="仿宋_GB2312" w:hAnsi="仿宋_GB2312" w:eastAsia="仿宋_GB2312" w:cs="仿宋_GB2312"/>
          <w:color w:val="000000"/>
          <w:kern w:val="0"/>
          <w:sz w:val="32"/>
          <w:szCs w:val="32"/>
        </w:rPr>
        <w:pPrChange w:id="189" w:author="黎琦/资产管理处（征管办）/湖北省财政厅" w:date="2024-05-25T14:03:39Z">
          <w:pPr>
            <w:widowControl/>
            <w:spacing w:line="432" w:lineRule="atLeast"/>
            <w:jc w:val="left"/>
          </w:pPr>
        </w:pPrChange>
      </w:pPr>
      <w:del w:id="191" w:author="黎琦/资产管理处（征管办）/湖北省财政厅" w:date="2024-02-22T16:50:15Z">
        <w:r>
          <w:rPr>
            <w:rFonts w:hint="eastAsia" w:ascii="仿宋_GB2312" w:hAnsi="仿宋_GB2312" w:eastAsia="仿宋_GB2312" w:cs="仿宋_GB2312"/>
            <w:color w:val="000000"/>
            <w:kern w:val="0"/>
            <w:sz w:val="32"/>
            <w:szCs w:val="32"/>
            <w:rPrChange w:id="192" w:author="黎琦/资产管理处（征管办）/湖北省财政厅" w:date="2024-02-22T16:49:37Z">
              <w:rPr>
                <w:rFonts w:hint="eastAsia" w:ascii="宋体" w:hAnsi="宋体" w:eastAsia="宋体" w:cs="宋体"/>
                <w:color w:val="000000"/>
                <w:kern w:val="0"/>
                <w:sz w:val="24"/>
                <w:szCs w:val="24"/>
              </w:rPr>
            </w:rPrChange>
          </w:rPr>
          <w:delText>　　</w:delText>
        </w:r>
      </w:del>
    </w:p>
    <w:p w14:paraId="510F7256">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94" w:author="黎琦/资产管理处（征管办）/湖北省财政厅" w:date="2024-02-22T16:49:37Z">
            <w:rPr>
              <w:rFonts w:hint="eastAsia" w:ascii="宋体" w:hAnsi="宋体" w:eastAsia="宋体" w:cs="宋体"/>
              <w:color w:val="000000"/>
              <w:kern w:val="0"/>
              <w:sz w:val="24"/>
              <w:szCs w:val="24"/>
            </w:rPr>
          </w:rPrChange>
        </w:rPr>
        <w:pPrChange w:id="193" w:author="黎琦/资产管理处（征管办）/湖北省财政厅" w:date="2024-05-25T14:03:39Z">
          <w:pPr>
            <w:widowControl/>
            <w:spacing w:line="432" w:lineRule="atLeast"/>
            <w:jc w:val="left"/>
          </w:pPr>
        </w:pPrChange>
      </w:pPr>
      <w:r>
        <w:rPr>
          <w:rFonts w:hint="eastAsia" w:ascii="仿宋_GB2312" w:hAnsi="仿宋_GB2312" w:eastAsia="仿宋_GB2312" w:cs="仿宋_GB2312"/>
          <w:color w:val="000000"/>
          <w:kern w:val="0"/>
          <w:sz w:val="32"/>
          <w:szCs w:val="32"/>
          <w:rPrChange w:id="195" w:author="黎琦/资产管理处（征管办）/湖北省财政厅" w:date="2024-02-22T16:49:37Z">
            <w:rPr>
              <w:rFonts w:hint="eastAsia" w:ascii="宋体" w:hAnsi="宋体" w:eastAsia="宋体" w:cs="宋体"/>
              <w:color w:val="000000"/>
              <w:kern w:val="0"/>
              <w:sz w:val="24"/>
              <w:szCs w:val="24"/>
            </w:rPr>
          </w:rPrChange>
        </w:rPr>
        <w:t>（六）已超过使用年限且无法继续使用的资产；</w:t>
      </w:r>
    </w:p>
    <w:p w14:paraId="2B1E2C5F">
      <w:pPr>
        <w:widowControl w:val="0"/>
        <w:spacing w:beforeLines="0" w:afterLines="0" w:line="640" w:lineRule="exact"/>
        <w:ind w:firstLine="640" w:firstLineChars="200"/>
        <w:jc w:val="both"/>
        <w:rPr>
          <w:del w:id="197" w:author="黎琦/资产管理处（征管办）/湖北省财政厅" w:date="2024-02-22T16:50:22Z"/>
          <w:rFonts w:hint="eastAsia" w:ascii="仿宋_GB2312" w:hAnsi="仿宋_GB2312" w:eastAsia="仿宋_GB2312" w:cs="仿宋_GB2312"/>
          <w:color w:val="000000"/>
          <w:kern w:val="0"/>
          <w:sz w:val="32"/>
          <w:szCs w:val="32"/>
          <w:rPrChange w:id="198" w:author="黎琦/资产管理处（征管办）/湖北省财政厅" w:date="2024-02-22T16:49:37Z">
            <w:rPr>
              <w:del w:id="199" w:author="黎琦/资产管理处（征管办）/湖北省财政厅" w:date="2024-02-22T16:50:22Z"/>
              <w:rFonts w:hint="eastAsia" w:ascii="宋体" w:hAnsi="宋体" w:eastAsia="宋体" w:cs="宋体"/>
              <w:color w:val="000000"/>
              <w:kern w:val="0"/>
              <w:sz w:val="24"/>
              <w:szCs w:val="24"/>
            </w:rPr>
          </w:rPrChange>
        </w:rPr>
        <w:pPrChange w:id="196" w:author="黎琦/资产管理处（征管办）/湖北省财政厅" w:date="2024-05-25T14:03:39Z">
          <w:pPr>
            <w:widowControl/>
            <w:spacing w:line="432" w:lineRule="atLeast"/>
            <w:jc w:val="left"/>
          </w:pPr>
        </w:pPrChange>
      </w:pPr>
      <w:del w:id="200" w:author="黎琦/资产管理处（征管办）/湖北省财政厅" w:date="2024-02-22T16:50:19Z">
        <w:r>
          <w:rPr>
            <w:rFonts w:hint="eastAsia" w:ascii="仿宋_GB2312" w:hAnsi="仿宋_GB2312" w:eastAsia="仿宋_GB2312" w:cs="仿宋_GB2312"/>
            <w:color w:val="000000"/>
            <w:kern w:val="0"/>
            <w:sz w:val="32"/>
            <w:szCs w:val="32"/>
            <w:rPrChange w:id="201" w:author="黎琦/资产管理处（征管办）/湖北省财政厅" w:date="2024-02-22T16:49:37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202" w:author="黎琦/资产管理处（征管办）/湖北省财政厅" w:date="2024-02-22T16:49:37Z">
            <w:rPr>
              <w:rFonts w:hint="eastAsia" w:ascii="宋体" w:hAnsi="宋体" w:eastAsia="宋体" w:cs="宋体"/>
              <w:color w:val="000000"/>
              <w:kern w:val="0"/>
              <w:sz w:val="24"/>
              <w:szCs w:val="24"/>
            </w:rPr>
          </w:rPrChange>
        </w:rPr>
        <w:t>（七）由于被其他新技术代替或已经超过了法律保护期限，造成使用价值和转让价值降低或丧失的无形资产；</w:t>
      </w:r>
    </w:p>
    <w:p w14:paraId="27F72A69">
      <w:pPr>
        <w:widowControl w:val="0"/>
        <w:spacing w:beforeLines="0" w:afterLines="0" w:line="640" w:lineRule="exact"/>
        <w:ind w:firstLine="640" w:firstLineChars="200"/>
        <w:jc w:val="both"/>
        <w:rPr>
          <w:ins w:id="204" w:author="黎琦/资产管理处（征管办）/湖北省财政厅" w:date="2024-02-22T16:50:22Z"/>
          <w:rFonts w:hint="eastAsia" w:ascii="仿宋_GB2312" w:hAnsi="仿宋_GB2312" w:eastAsia="仿宋_GB2312" w:cs="仿宋_GB2312"/>
          <w:color w:val="000000"/>
          <w:kern w:val="0"/>
          <w:sz w:val="32"/>
          <w:szCs w:val="32"/>
        </w:rPr>
        <w:pPrChange w:id="203" w:author="黎琦/资产管理处（征管办）/湖北省财政厅" w:date="2024-05-25T14:03:39Z">
          <w:pPr>
            <w:widowControl/>
            <w:spacing w:line="432" w:lineRule="atLeast"/>
            <w:jc w:val="left"/>
          </w:pPr>
        </w:pPrChange>
      </w:pPr>
      <w:del w:id="205" w:author="黎琦/资产管理处（征管办）/湖北省财政厅" w:date="2024-02-22T16:50:22Z">
        <w:r>
          <w:rPr>
            <w:rFonts w:hint="eastAsia" w:ascii="仿宋_GB2312" w:hAnsi="仿宋_GB2312" w:eastAsia="仿宋_GB2312" w:cs="仿宋_GB2312"/>
            <w:color w:val="000000"/>
            <w:kern w:val="0"/>
            <w:sz w:val="32"/>
            <w:szCs w:val="32"/>
            <w:rPrChange w:id="206" w:author="黎琦/资产管理处（征管办）/湖北省财政厅" w:date="2024-02-22T16:49:37Z">
              <w:rPr>
                <w:rFonts w:hint="eastAsia" w:ascii="宋体" w:hAnsi="宋体" w:eastAsia="宋体" w:cs="宋体"/>
                <w:color w:val="000000"/>
                <w:kern w:val="0"/>
                <w:sz w:val="24"/>
                <w:szCs w:val="24"/>
              </w:rPr>
            </w:rPrChange>
          </w:rPr>
          <w:delText>　　</w:delText>
        </w:r>
      </w:del>
    </w:p>
    <w:p w14:paraId="4367CC4B">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208" w:author="黎琦/资产管理处（征管办）/湖北省财政厅" w:date="2024-02-22T16:49:37Z">
            <w:rPr>
              <w:rFonts w:hint="eastAsia" w:ascii="宋体" w:hAnsi="宋体" w:eastAsia="宋体" w:cs="宋体"/>
              <w:color w:val="000000"/>
              <w:kern w:val="0"/>
              <w:sz w:val="24"/>
              <w:szCs w:val="24"/>
            </w:rPr>
          </w:rPrChange>
        </w:rPr>
        <w:pPrChange w:id="207" w:author="黎琦/资产管理处（征管办）/湖北省财政厅" w:date="2024-05-25T14:03:39Z">
          <w:pPr>
            <w:widowControl/>
            <w:spacing w:line="432" w:lineRule="atLeast"/>
            <w:jc w:val="left"/>
          </w:pPr>
        </w:pPrChange>
      </w:pPr>
      <w:r>
        <w:rPr>
          <w:rFonts w:hint="eastAsia" w:ascii="仿宋_GB2312" w:hAnsi="仿宋_GB2312" w:eastAsia="仿宋_GB2312" w:cs="仿宋_GB2312"/>
          <w:color w:val="000000"/>
          <w:kern w:val="0"/>
          <w:sz w:val="32"/>
          <w:szCs w:val="32"/>
          <w:rPrChange w:id="209" w:author="黎琦/资产管理处（征管办）/湖北省财政厅" w:date="2024-02-22T16:49:37Z">
            <w:rPr>
              <w:rFonts w:hint="eastAsia" w:ascii="宋体" w:hAnsi="宋体" w:eastAsia="宋体" w:cs="宋体"/>
              <w:color w:val="000000"/>
              <w:kern w:val="0"/>
              <w:sz w:val="24"/>
              <w:szCs w:val="24"/>
            </w:rPr>
          </w:rPrChange>
        </w:rPr>
        <w:t>（八）依照国家有关规定需要进行资产处置的其他情形。</w:t>
      </w:r>
    </w:p>
    <w:p w14:paraId="53838E8D">
      <w:pPr>
        <w:widowControl w:val="0"/>
        <w:spacing w:beforeLines="0" w:afterLines="0" w:line="640" w:lineRule="exact"/>
        <w:ind w:firstLine="640" w:firstLineChars="200"/>
        <w:jc w:val="both"/>
        <w:rPr>
          <w:ins w:id="211" w:author="黎琦/资产管理处（征管办）/湖北省财政厅" w:date="2024-01-30T18:22:13Z"/>
          <w:rFonts w:hint="eastAsia" w:ascii="仿宋_GB2312" w:hAnsi="仿宋_GB2312" w:eastAsia="仿宋_GB2312" w:cs="仿宋_GB2312"/>
          <w:color w:val="000000"/>
          <w:kern w:val="0"/>
          <w:sz w:val="32"/>
          <w:szCs w:val="32"/>
          <w:rPrChange w:id="212" w:author="黎琦/资产管理处（征管办）/湖北省财政厅" w:date="2024-02-22T16:49:37Z">
            <w:rPr>
              <w:ins w:id="213" w:author="黎琦/资产管理处（征管办）/湖北省财政厅" w:date="2024-01-30T18:22:13Z"/>
              <w:rFonts w:hint="eastAsia" w:ascii="宋体" w:hAnsi="宋体" w:eastAsia="宋体" w:cs="宋体"/>
              <w:color w:val="000000"/>
              <w:kern w:val="0"/>
              <w:sz w:val="24"/>
              <w:szCs w:val="24"/>
            </w:rPr>
          </w:rPrChange>
        </w:rPr>
        <w:pPrChange w:id="210" w:author="黎琦/资产管理处（征管办）/湖北省财政厅" w:date="2024-05-25T14:03:39Z">
          <w:pPr>
            <w:widowControl/>
            <w:spacing w:line="432" w:lineRule="atLeast"/>
            <w:ind w:firstLine="480"/>
            <w:jc w:val="left"/>
          </w:pPr>
        </w:pPrChange>
      </w:pPr>
      <w:r>
        <w:rPr>
          <w:rFonts w:hint="eastAsia" w:ascii="仿宋_GB2312" w:hAnsi="仿宋_GB2312" w:eastAsia="仿宋_GB2312" w:cs="仿宋_GB2312"/>
          <w:color w:val="000000"/>
          <w:kern w:val="0"/>
          <w:sz w:val="32"/>
          <w:szCs w:val="32"/>
          <w:rPrChange w:id="214" w:author="黎琦/资产管理处（征管办）/湖北省财政厅" w:date="2024-02-22T16:49:37Z">
            <w:rPr>
              <w:rFonts w:hint="eastAsia" w:ascii="黑体" w:hAnsi="黑体" w:eastAsia="黑体" w:cs="宋体"/>
              <w:color w:val="000000"/>
              <w:kern w:val="0"/>
              <w:sz w:val="24"/>
              <w:szCs w:val="24"/>
            </w:rPr>
          </w:rPrChange>
        </w:rPr>
        <w:t>第六条</w:t>
      </w:r>
      <w:r>
        <w:rPr>
          <w:rFonts w:hint="eastAsia" w:ascii="仿宋_GB2312" w:hAnsi="仿宋_GB2312" w:eastAsia="仿宋_GB2312" w:cs="仿宋_GB2312"/>
          <w:color w:val="000000"/>
          <w:kern w:val="0"/>
          <w:sz w:val="32"/>
          <w:szCs w:val="32"/>
          <w:rPrChange w:id="215" w:author="黎琦/资产管理处（征管办）/湖北省财政厅" w:date="2024-02-22T16:49:37Z">
            <w:rPr>
              <w:rFonts w:hint="eastAsia" w:ascii="宋体" w:hAnsi="宋体" w:eastAsia="宋体" w:cs="宋体"/>
              <w:color w:val="000000"/>
              <w:kern w:val="0"/>
              <w:sz w:val="24"/>
              <w:szCs w:val="24"/>
            </w:rPr>
          </w:rPrChange>
        </w:rPr>
        <w:t>　需处置的资产应当产权清晰，权属关系不明或存在权属纠纷的资产，需待权属界定明确后予以处置。</w:t>
      </w:r>
    </w:p>
    <w:p w14:paraId="77F4BA41">
      <w:pPr>
        <w:widowControl w:val="0"/>
        <w:spacing w:beforeLines="0" w:afterLines="0" w:line="640" w:lineRule="exact"/>
        <w:ind w:firstLine="640" w:firstLineChars="200"/>
        <w:jc w:val="both"/>
        <w:rPr>
          <w:ins w:id="217" w:author="黎琦/资产管理处（征管办）/湖北省财政厅" w:date="2024-02-22T16:49:04Z"/>
          <w:rFonts w:hint="eastAsia" w:ascii="仿宋_GB2312" w:hAnsi="仿宋_GB2312" w:eastAsia="仿宋_GB2312" w:cs="仿宋_GB2312"/>
          <w:i w:val="0"/>
          <w:caps w:val="0"/>
          <w:color w:val="000000"/>
          <w:spacing w:val="0"/>
          <w:kern w:val="0"/>
          <w:sz w:val="32"/>
          <w:szCs w:val="32"/>
          <w:shd w:val="clear" w:fill="auto"/>
          <w:rPrChange w:id="218" w:author="黎琦/资产管理处（征管办）/湖北省财政厅" w:date="2024-05-25T12:53:55Z">
            <w:rPr>
              <w:ins w:id="219" w:author="黎琦/资产管理处（征管办）/湖北省财政厅" w:date="2024-02-22T16:49:04Z"/>
              <w:rFonts w:hint="eastAsia" w:ascii="宋体" w:hAnsi="宋体" w:eastAsia="宋体" w:cs="宋体"/>
              <w:i w:val="0"/>
              <w:caps w:val="0"/>
              <w:color w:val="4D4F53"/>
              <w:spacing w:val="15"/>
              <w:sz w:val="24"/>
              <w:szCs w:val="24"/>
              <w:shd w:val="clear" w:fill="FFFFFF"/>
            </w:rPr>
          </w:rPrChange>
        </w:rPr>
        <w:pPrChange w:id="216" w:author="黎琦/资产管理处（征管办）/湖北省财政厅" w:date="2024-05-25T14:03:39Z">
          <w:pPr>
            <w:widowControl/>
            <w:spacing w:line="432" w:lineRule="atLeast"/>
            <w:ind w:firstLine="480"/>
            <w:jc w:val="left"/>
          </w:pPr>
        </w:pPrChange>
      </w:pPr>
      <w:ins w:id="220" w:author="黎琦/资产管理处（征管办）/湖北省财政厅" w:date="2024-01-30T18:22:15Z">
        <w:r>
          <w:rPr>
            <w:rFonts w:hint="eastAsia" w:ascii="仿宋_GB2312" w:hAnsi="仿宋_GB2312" w:eastAsia="仿宋_GB2312" w:cs="仿宋_GB2312"/>
            <w:i w:val="0"/>
            <w:caps w:val="0"/>
            <w:color w:val="000000"/>
            <w:spacing w:val="0"/>
            <w:kern w:val="0"/>
            <w:sz w:val="32"/>
            <w:szCs w:val="32"/>
            <w:shd w:val="clear" w:fill="auto"/>
            <w:rPrChange w:id="221" w:author="黎琦/资产管理处（征管办）/湖北省财政厅" w:date="2024-05-25T12:53:55Z">
              <w:rPr>
                <w:rFonts w:hint="eastAsia" w:ascii="仿宋_GB2312" w:hAnsi="仿宋_GB2312" w:eastAsia="仿宋_GB2312" w:cs="仿宋_GB2312"/>
                <w:i w:val="0"/>
                <w:caps w:val="0"/>
                <w:color w:val="4D4F53"/>
                <w:spacing w:val="15"/>
                <w:sz w:val="32"/>
                <w:szCs w:val="32"/>
                <w:shd w:val="clear" w:fill="FFFFFF"/>
              </w:rPr>
            </w:rPrChange>
          </w:rPr>
          <w:t>被设置为担保物的国有资产处置，应当符合《中华人民共和国民法典》等法律的有关规定。</w:t>
        </w:r>
      </w:ins>
    </w:p>
    <w:p w14:paraId="1F1251AD">
      <w:pPr>
        <w:widowControl w:val="0"/>
        <w:spacing w:beforeLines="0" w:afterLines="0" w:line="640" w:lineRule="exact"/>
        <w:ind w:firstLine="640" w:firstLineChars="200"/>
        <w:jc w:val="both"/>
        <w:rPr>
          <w:del w:id="223" w:author="黎琦/资产管理处（征管办）/湖北省财政厅" w:date="2024-01-30T18:22:40Z"/>
          <w:rFonts w:hint="eastAsia" w:ascii="仿宋_GB2312" w:hAnsi="仿宋_GB2312" w:eastAsia="仿宋_GB2312" w:cs="仿宋_GB2312"/>
          <w:i w:val="0"/>
          <w:caps w:val="0"/>
          <w:color w:val="000000"/>
          <w:spacing w:val="0"/>
          <w:kern w:val="0"/>
          <w:sz w:val="32"/>
          <w:szCs w:val="32"/>
          <w:shd w:val="clear" w:fill="auto"/>
          <w:rPrChange w:id="224" w:author="黎琦/资产管理处（征管办）/湖北省财政厅" w:date="2024-05-25T14:04:57Z">
            <w:rPr>
              <w:del w:id="225" w:author="黎琦/资产管理处（征管办）/湖北省财政厅" w:date="2024-01-30T18:22:40Z"/>
              <w:rFonts w:hint="eastAsia" w:ascii="宋体" w:hAnsi="宋体" w:eastAsia="宋体" w:cs="宋体"/>
              <w:i w:val="0"/>
              <w:caps w:val="0"/>
              <w:color w:val="4D4F53"/>
              <w:spacing w:val="15"/>
              <w:sz w:val="24"/>
              <w:szCs w:val="24"/>
              <w:shd w:val="clear" w:fill="FFFFFF"/>
            </w:rPr>
          </w:rPrChange>
        </w:rPr>
        <w:pPrChange w:id="222" w:author="黎琦/资产管理处（征管办）/湖北省财政厅" w:date="2024-05-25T14:04:57Z">
          <w:pPr>
            <w:widowControl/>
            <w:spacing w:line="432" w:lineRule="atLeast"/>
            <w:ind w:firstLine="480"/>
            <w:jc w:val="left"/>
          </w:pPr>
        </w:pPrChange>
      </w:pPr>
    </w:p>
    <w:p w14:paraId="36865831">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
        <w:pPrChange w:id="226" w:author="黎琦/资产管理处（征管办）/湖北省财政厅" w:date="2024-05-25T14:04:57Z">
          <w:pPr>
            <w:widowControl/>
            <w:spacing w:line="432" w:lineRule="atLeast"/>
            <w:jc w:val="left"/>
          </w:pPr>
        </w:pPrChange>
      </w:pPr>
      <w:del w:id="227" w:author="黎琦/资产管理处（征管办）/湖北省财政厅" w:date="2024-01-30T18:23:51Z">
        <w:r>
          <w:rPr>
            <w:rFonts w:hint="eastAsia" w:ascii="仿宋_GB2312" w:hAnsi="仿宋_GB2312" w:eastAsia="仿宋_GB2312" w:cs="仿宋_GB2312"/>
            <w:color w:val="000000"/>
            <w:kern w:val="0"/>
            <w:sz w:val="32"/>
            <w:szCs w:val="32"/>
            <w:rPrChange w:id="228" w:author="黎琦/资产管理处（征管办）/湖北省财政厅" w:date="2024-02-22T16:49:37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229" w:author="黎琦/资产管理处（征管办）/湖北省财政厅" w:date="2024-02-22T16:49:37Z">
            <w:rPr>
              <w:rFonts w:hint="eastAsia" w:ascii="黑体" w:hAnsi="黑体" w:eastAsia="黑体" w:cs="宋体"/>
              <w:color w:val="000000"/>
              <w:kern w:val="0"/>
              <w:sz w:val="24"/>
              <w:szCs w:val="24"/>
            </w:rPr>
          </w:rPrChange>
        </w:rPr>
        <w:t>第七条</w:t>
      </w:r>
      <w:r>
        <w:rPr>
          <w:rFonts w:hint="eastAsia" w:ascii="仿宋_GB2312" w:hAnsi="仿宋_GB2312" w:eastAsia="仿宋_GB2312" w:cs="仿宋_GB2312"/>
          <w:color w:val="000000"/>
          <w:kern w:val="0"/>
          <w:sz w:val="32"/>
          <w:szCs w:val="32"/>
          <w:rPrChange w:id="230" w:author="黎琦/资产管理处（征管办）/湖北省财政厅" w:date="2024-02-22T16:49:37Z">
            <w:rPr>
              <w:rFonts w:hint="eastAsia" w:ascii="宋体" w:hAnsi="宋体" w:eastAsia="宋体" w:cs="宋体"/>
              <w:color w:val="000000"/>
              <w:kern w:val="0"/>
              <w:sz w:val="24"/>
              <w:szCs w:val="24"/>
            </w:rPr>
          </w:rPrChange>
        </w:rPr>
        <w:t>　</w:t>
      </w:r>
      <w:ins w:id="231" w:author="黎琦/资产管理处（征管办）/湖北省财政厅" w:date="2024-05-25T13:21:28Z">
        <w:r>
          <w:rPr>
            <w:rFonts w:hint="eastAsia" w:ascii="仿宋_GB2312" w:hAnsi="仿宋_GB2312" w:eastAsia="仿宋_GB2312" w:cs="仿宋_GB2312"/>
            <w:color w:val="000000"/>
            <w:kern w:val="0"/>
            <w:sz w:val="32"/>
            <w:szCs w:val="32"/>
            <w:lang w:eastAsia="zh-CN"/>
          </w:rPr>
          <w:t>省直行政事业</w:t>
        </w:r>
      </w:ins>
      <w:ins w:id="232" w:author="黎琦/资产管理处（征管办）/湖北省财政厅" w:date="2024-05-25T13:21:28Z">
        <w:r>
          <w:rPr>
            <w:rFonts w:hint="eastAsia" w:ascii="仿宋_GB2312" w:hAnsi="仿宋_GB2312" w:eastAsia="仿宋_GB2312" w:cs="仿宋_GB2312"/>
            <w:color w:val="000000"/>
            <w:kern w:val="0"/>
            <w:sz w:val="32"/>
            <w:szCs w:val="32"/>
          </w:rPr>
          <w:t>单位</w:t>
        </w:r>
      </w:ins>
      <w:r>
        <w:rPr>
          <w:rFonts w:hint="eastAsia" w:ascii="仿宋_GB2312" w:hAnsi="仿宋_GB2312" w:eastAsia="仿宋_GB2312" w:cs="仿宋_GB2312"/>
          <w:color w:val="000000"/>
          <w:kern w:val="0"/>
          <w:sz w:val="32"/>
          <w:szCs w:val="32"/>
          <w:rPrChange w:id="233" w:author="黎琦/资产管理处（征管办）/湖北省财政厅" w:date="2024-02-22T16:49:37Z">
            <w:rPr>
              <w:rFonts w:hint="eastAsia" w:ascii="宋体" w:hAnsi="宋体" w:eastAsia="宋体" w:cs="宋体"/>
              <w:color w:val="000000"/>
              <w:kern w:val="0"/>
              <w:sz w:val="24"/>
              <w:szCs w:val="24"/>
            </w:rPr>
          </w:rPrChange>
        </w:rPr>
        <w:t>资产处置应当严格履行审批手续。未履行审批手续的，不得擅自处置。</w:t>
      </w:r>
    </w:p>
    <w:p w14:paraId="219E9454">
      <w:pPr>
        <w:widowControl w:val="0"/>
        <w:spacing w:beforeLines="0" w:afterLines="0" w:line="640" w:lineRule="exact"/>
        <w:ind w:firstLine="640" w:firstLineChars="200"/>
        <w:jc w:val="both"/>
        <w:rPr>
          <w:del w:id="235" w:author="黎琦/资产管理处（征管办）/湖北省财政厅" w:date="2024-01-30T18:23:00Z"/>
          <w:rFonts w:hint="eastAsia" w:ascii="仿宋_GB2312" w:hAnsi="仿宋_GB2312" w:eastAsia="仿宋_GB2312" w:cs="仿宋_GB2312"/>
          <w:color w:val="000000"/>
          <w:kern w:val="0"/>
          <w:sz w:val="32"/>
          <w:szCs w:val="32"/>
          <w:rPrChange w:id="236" w:author="黎琦/资产管理处（征管办）/湖北省财政厅" w:date="2024-02-22T16:49:37Z">
            <w:rPr>
              <w:del w:id="237" w:author="黎琦/资产管理处（征管办）/湖北省财政厅" w:date="2024-01-30T18:23:00Z"/>
              <w:rFonts w:hint="eastAsia" w:ascii="宋体" w:hAnsi="宋体" w:eastAsia="宋体" w:cs="宋体"/>
              <w:color w:val="000000"/>
              <w:kern w:val="0"/>
              <w:sz w:val="24"/>
              <w:szCs w:val="24"/>
            </w:rPr>
          </w:rPrChange>
        </w:rPr>
        <w:pPrChange w:id="234" w:author="黎琦/资产管理处（征管办）/湖北省财政厅" w:date="2024-05-25T14:04:57Z">
          <w:pPr>
            <w:widowControl/>
            <w:spacing w:line="432" w:lineRule="atLeast"/>
            <w:jc w:val="left"/>
          </w:pPr>
        </w:pPrChange>
      </w:pPr>
    </w:p>
    <w:p w14:paraId="131F6A6C">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
        <w:pPrChange w:id="238" w:author="黎琦/资产管理处（征管办）/湖北省财政厅" w:date="2024-05-25T14:04:57Z">
          <w:pPr>
            <w:widowControl/>
            <w:spacing w:line="432" w:lineRule="atLeast"/>
            <w:jc w:val="left"/>
          </w:pPr>
        </w:pPrChange>
      </w:pPr>
      <w:del w:id="239" w:author="黎琦/资产管理处（征管办）/湖北省财政厅" w:date="2024-01-30T18:23:54Z">
        <w:r>
          <w:rPr>
            <w:rFonts w:hint="eastAsia" w:ascii="仿宋_GB2312" w:hAnsi="仿宋_GB2312" w:eastAsia="仿宋_GB2312" w:cs="仿宋_GB2312"/>
            <w:color w:val="000000"/>
            <w:kern w:val="0"/>
            <w:sz w:val="32"/>
            <w:szCs w:val="32"/>
            <w:rPrChange w:id="240" w:author="黎琦/资产管理处（征管办）/湖北省财政厅" w:date="2024-02-22T16:49:37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241" w:author="黎琦/资产管理处（征管办）/湖北省财政厅" w:date="2024-02-22T16:49:37Z">
            <w:rPr>
              <w:rFonts w:hint="eastAsia" w:ascii="宋体" w:hAnsi="宋体" w:eastAsia="宋体" w:cs="宋体"/>
              <w:color w:val="000000"/>
              <w:kern w:val="0"/>
              <w:sz w:val="24"/>
              <w:szCs w:val="24"/>
            </w:rPr>
          </w:rPrChange>
        </w:rPr>
        <w:t>资产处置事项的批复，是编制资产配置预算的重要依据。</w:t>
      </w:r>
    </w:p>
    <w:p w14:paraId="18CA5B56">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243" w:author="黎琦/资产管理处（征管办）/湖北省财政厅" w:date="2024-02-22T16:49:37Z">
            <w:rPr>
              <w:rFonts w:hint="eastAsia" w:ascii="宋体" w:hAnsi="宋体" w:eastAsia="宋体" w:cs="宋体"/>
              <w:color w:val="000000"/>
              <w:kern w:val="0"/>
              <w:sz w:val="24"/>
              <w:szCs w:val="24"/>
            </w:rPr>
          </w:rPrChange>
        </w:rPr>
        <w:pPrChange w:id="242" w:author="黎琦/资产管理处（征管办）/湖北省财政厅" w:date="2024-05-25T14:04:57Z">
          <w:pPr>
            <w:widowControl/>
            <w:spacing w:line="432" w:lineRule="atLeast"/>
            <w:jc w:val="left"/>
          </w:pPr>
        </w:pPrChange>
      </w:pPr>
      <w:r>
        <w:rPr>
          <w:rFonts w:hint="eastAsia" w:ascii="仿宋_GB2312" w:hAnsi="仿宋_GB2312" w:eastAsia="仿宋_GB2312" w:cs="仿宋_GB2312"/>
          <w:color w:val="000000"/>
          <w:kern w:val="0"/>
          <w:sz w:val="32"/>
          <w:szCs w:val="32"/>
          <w:rPrChange w:id="244" w:author="黎琦/资产管理处（征管办）/湖北省财政厅" w:date="2024-02-22T16:49:37Z">
            <w:rPr>
              <w:rFonts w:hint="eastAsia" w:ascii="宋体" w:hAnsi="宋体" w:eastAsia="宋体" w:cs="宋体"/>
              <w:color w:val="000000"/>
              <w:kern w:val="0"/>
              <w:sz w:val="24"/>
              <w:szCs w:val="24"/>
            </w:rPr>
          </w:rPrChange>
        </w:rPr>
        <w:t>资产处置事项的批复和处置交易凭证，是单位进行相关资产和会计账务处理、相关部门办理资产产权变更和登记手续的依据。</w:t>
      </w:r>
    </w:p>
    <w:p w14:paraId="03895AF6">
      <w:pPr>
        <w:widowControl w:val="0"/>
        <w:spacing w:beforeLines="0" w:after="0" w:afterLines="0" w:line="640" w:lineRule="exact"/>
        <w:ind w:firstLine="640" w:firstLineChars="200"/>
        <w:jc w:val="both"/>
        <w:rPr>
          <w:del w:id="246" w:author="黎琦/资产管理处（征管办）/湖北省财政厅" w:date="2024-05-25T13:32:27Z"/>
          <w:rFonts w:hint="eastAsia" w:ascii="仿宋_GB2312" w:hAnsi="仿宋_GB2312" w:eastAsia="仿宋_GB2312" w:cs="仿宋_GB2312"/>
          <w:color w:val="000000"/>
          <w:kern w:val="0"/>
          <w:sz w:val="32"/>
          <w:szCs w:val="32"/>
          <w:rPrChange w:id="247" w:author="黎琦/资产管理处（征管办）/湖北省财政厅" w:date="2024-02-22T16:49:37Z">
            <w:rPr>
              <w:del w:id="248" w:author="黎琦/资产管理处（征管办）/湖北省财政厅" w:date="2024-05-25T13:32:27Z"/>
              <w:rFonts w:hint="eastAsia" w:ascii="宋体" w:hAnsi="宋体" w:eastAsia="宋体" w:cs="宋体"/>
              <w:color w:val="000000"/>
              <w:kern w:val="0"/>
              <w:sz w:val="24"/>
              <w:szCs w:val="24"/>
            </w:rPr>
          </w:rPrChange>
        </w:rPr>
        <w:pPrChange w:id="245" w:author="黎琦/资产管理处（征管办）/湖北省财政厅" w:date="2024-05-25T14:03:39Z">
          <w:pPr>
            <w:widowControl/>
            <w:spacing w:after="240" w:line="432" w:lineRule="atLeast"/>
            <w:jc w:val="left"/>
          </w:pPr>
        </w:pPrChange>
      </w:pPr>
      <w:del w:id="249" w:author="黎琦/资产管理处（征管办）/湖北省财政厅" w:date="2024-05-25T13:32:27Z">
        <w:r>
          <w:rPr>
            <w:rFonts w:hint="eastAsia" w:ascii="仿宋_GB2312" w:hAnsi="仿宋_GB2312" w:eastAsia="仿宋_GB2312" w:cs="仿宋_GB2312"/>
            <w:color w:val="000000"/>
            <w:kern w:val="0"/>
            <w:sz w:val="32"/>
            <w:szCs w:val="32"/>
            <w:rPrChange w:id="250" w:author="黎琦/资产管理处（征管办）/湖北省财政厅" w:date="2024-02-22T16:49:37Z">
              <w:rPr>
                <w:rFonts w:hint="eastAsia" w:ascii="黑体" w:hAnsi="黑体" w:eastAsia="黑体" w:cs="宋体"/>
                <w:color w:val="000000"/>
                <w:kern w:val="0"/>
                <w:sz w:val="24"/>
                <w:szCs w:val="24"/>
              </w:rPr>
            </w:rPrChange>
          </w:rPr>
          <w:delText>　　</w:delText>
        </w:r>
      </w:del>
      <w:del w:id="251" w:author="黎琦/资产管理处（征管办）/湖北省财政厅" w:date="2024-05-25T13:32:27Z">
        <w:r>
          <w:rPr>
            <w:rFonts w:hint="eastAsia" w:ascii="仿宋_GB2312" w:hAnsi="仿宋_GB2312" w:eastAsia="仿宋_GB2312" w:cs="仿宋_GB2312"/>
            <w:color w:val="000000"/>
            <w:kern w:val="0"/>
            <w:sz w:val="32"/>
            <w:szCs w:val="32"/>
            <w:rPrChange w:id="252" w:author="黎琦/资产管理处（征管办）/湖北省财政厅" w:date="2024-02-22T16:49:37Z">
              <w:rPr>
                <w:rFonts w:hint="eastAsia" w:ascii="黑体" w:hAnsi="黑体" w:eastAsia="黑体" w:cs="宋体"/>
                <w:color w:val="000000"/>
                <w:kern w:val="0"/>
                <w:sz w:val="24"/>
                <w:szCs w:val="24"/>
              </w:rPr>
            </w:rPrChange>
          </w:rPr>
          <w:delText>第八条</w:delText>
        </w:r>
      </w:del>
      <w:del w:id="253" w:author="黎琦/资产管理处（征管办）/湖北省财政厅" w:date="2024-05-25T13:32:27Z">
        <w:r>
          <w:rPr>
            <w:rFonts w:hint="eastAsia" w:ascii="仿宋_GB2312" w:hAnsi="仿宋_GB2312" w:eastAsia="仿宋_GB2312" w:cs="仿宋_GB2312"/>
            <w:color w:val="000000"/>
            <w:kern w:val="0"/>
            <w:sz w:val="32"/>
            <w:szCs w:val="32"/>
            <w:rPrChange w:id="254" w:author="黎琦/资产管理处（征管办）/湖北省财政厅" w:date="2024-02-22T16:49:37Z">
              <w:rPr>
                <w:rFonts w:hint="eastAsia" w:ascii="宋体" w:hAnsi="宋体" w:eastAsia="宋体" w:cs="宋体"/>
                <w:color w:val="000000"/>
                <w:kern w:val="0"/>
                <w:sz w:val="24"/>
                <w:szCs w:val="24"/>
              </w:rPr>
            </w:rPrChange>
          </w:rPr>
          <w:delText>　</w:delText>
        </w:r>
      </w:del>
      <w:del w:id="255" w:author="黎琦/资产管理处（征管办）/湖北省财政厅" w:date="2024-05-25T13:32:27Z">
        <w:r>
          <w:rPr>
            <w:rFonts w:hint="eastAsia" w:ascii="仿宋_GB2312" w:hAnsi="仿宋_GB2312" w:eastAsia="仿宋_GB2312" w:cs="仿宋_GB2312"/>
            <w:color w:val="000000"/>
            <w:kern w:val="0"/>
            <w:sz w:val="32"/>
            <w:szCs w:val="32"/>
            <w:rPrChange w:id="256" w:author="黎琦/资产管理处（征管办）/湖北省财政厅" w:date="2024-02-22T16:49:37Z">
              <w:rPr>
                <w:rFonts w:hint="eastAsia" w:ascii="宋体" w:hAnsi="宋体" w:eastAsia="宋体" w:cs="宋体"/>
                <w:color w:val="000000"/>
                <w:kern w:val="0"/>
                <w:sz w:val="24"/>
                <w:szCs w:val="24"/>
              </w:rPr>
            </w:rPrChange>
          </w:rPr>
          <w:delText>单位资产处置应当按照资产信息化管理的要求，</w:delText>
        </w:r>
      </w:del>
      <w:del w:id="257" w:author="黎琦/资产管理处（征管办）/湖北省财政厅" w:date="2024-05-25T13:32:27Z">
        <w:r>
          <w:rPr>
            <w:rFonts w:hint="eastAsia" w:ascii="仿宋_GB2312" w:hAnsi="仿宋_GB2312" w:eastAsia="仿宋_GB2312" w:cs="仿宋_GB2312"/>
            <w:color w:val="000000"/>
            <w:kern w:val="0"/>
            <w:sz w:val="32"/>
            <w:szCs w:val="32"/>
            <w:rPrChange w:id="258" w:author="黎琦/资产管理处（征管办）/湖北省财政厅" w:date="2024-02-22T16:49:37Z">
              <w:rPr>
                <w:rFonts w:hint="eastAsia" w:ascii="宋体" w:hAnsi="宋体" w:eastAsia="宋体" w:cs="宋体"/>
                <w:color w:val="000000"/>
                <w:kern w:val="0"/>
                <w:sz w:val="24"/>
                <w:szCs w:val="24"/>
              </w:rPr>
            </w:rPrChange>
          </w:rPr>
          <w:delText>通过湖北省</w:delText>
        </w:r>
      </w:del>
      <w:del w:id="259" w:author="黎琦/资产管理处（征管办）/湖北省财政厅" w:date="2024-05-25T13:32:27Z">
        <w:r>
          <w:rPr>
            <w:rFonts w:hint="eastAsia" w:ascii="仿宋_GB2312" w:hAnsi="仿宋_GB2312" w:eastAsia="仿宋_GB2312" w:cs="仿宋_GB2312"/>
            <w:color w:val="000000"/>
            <w:kern w:val="0"/>
            <w:sz w:val="32"/>
            <w:szCs w:val="32"/>
            <w:lang w:val="en-US"/>
            <w:rPrChange w:id="260" w:author="黎琦/资产管理处（征管办）/湖北省财政厅" w:date="2024-02-22T16:49:37Z">
              <w:rPr>
                <w:rFonts w:hint="eastAsia" w:ascii="宋体" w:hAnsi="宋体" w:eastAsia="宋体" w:cs="宋体"/>
                <w:color w:val="000000"/>
                <w:kern w:val="0"/>
                <w:sz w:val="24"/>
                <w:szCs w:val="24"/>
                <w:lang w:val="en-US"/>
              </w:rPr>
            </w:rPrChange>
          </w:rPr>
          <w:delText>行政事业单位国有资产管理信息</w:delText>
        </w:r>
      </w:del>
      <w:del w:id="261" w:author="黎琦/资产管理处（征管办）/湖北省财政厅" w:date="2024-05-25T13:32:27Z">
        <w:r>
          <w:rPr>
            <w:rFonts w:hint="eastAsia" w:ascii="仿宋_GB2312" w:hAnsi="仿宋_GB2312" w:eastAsia="仿宋_GB2312" w:cs="仿宋_GB2312"/>
            <w:color w:val="000000"/>
            <w:kern w:val="0"/>
            <w:sz w:val="32"/>
            <w:szCs w:val="32"/>
            <w:rPrChange w:id="262" w:author="黎琦/资产管理处（征管办）/湖北省财政厅" w:date="2024-02-22T16:49:37Z">
              <w:rPr>
                <w:rFonts w:hint="eastAsia" w:ascii="宋体" w:hAnsi="宋体" w:eastAsia="宋体" w:cs="宋体"/>
                <w:color w:val="000000"/>
                <w:kern w:val="0"/>
                <w:sz w:val="24"/>
                <w:szCs w:val="24"/>
              </w:rPr>
            </w:rPrChange>
          </w:rPr>
          <w:delText>系统申报，实行信息化管理。</w:delText>
        </w:r>
      </w:del>
    </w:p>
    <w:p w14:paraId="3CDA56A3">
      <w:pPr>
        <w:widowControl w:val="0"/>
        <w:spacing w:before="157" w:beforeLines="50" w:after="157" w:afterLines="50" w:line="640" w:lineRule="exact"/>
        <w:ind w:firstLine="0" w:firstLineChars="0"/>
        <w:jc w:val="center"/>
        <w:rPr>
          <w:rFonts w:hint="eastAsia" w:ascii="黑体" w:hAnsi="黑体" w:eastAsia="黑体" w:cs="宋体"/>
          <w:color w:val="000000"/>
          <w:kern w:val="0"/>
          <w:sz w:val="32"/>
          <w:szCs w:val="32"/>
          <w:rPrChange w:id="264" w:author="黎琦/资产管理处（征管办）/湖北省财政厅" w:date="2024-02-22T16:48:12Z">
            <w:rPr>
              <w:rFonts w:hint="eastAsia" w:ascii="宋体" w:hAnsi="宋体" w:eastAsia="宋体" w:cs="宋体"/>
              <w:color w:val="000000"/>
              <w:kern w:val="0"/>
              <w:sz w:val="24"/>
              <w:szCs w:val="24"/>
            </w:rPr>
          </w:rPrChange>
        </w:rPr>
        <w:pPrChange w:id="263" w:author="黎琦/资产管理处（征管办）/湖北省财政厅" w:date="2024-05-25T14:04:01Z">
          <w:pPr>
            <w:widowControl/>
            <w:spacing w:line="432" w:lineRule="atLeast"/>
            <w:jc w:val="center"/>
          </w:pPr>
        </w:pPrChange>
      </w:pPr>
      <w:r>
        <w:rPr>
          <w:rFonts w:hint="eastAsia" w:ascii="黑体" w:hAnsi="黑体" w:eastAsia="黑体" w:cs="宋体"/>
          <w:color w:val="000000"/>
          <w:kern w:val="0"/>
          <w:sz w:val="32"/>
          <w:szCs w:val="32"/>
          <w:rPrChange w:id="265" w:author="黎琦/资产管理处（征管办）/湖北省财政厅" w:date="2024-02-22T16:48:12Z">
            <w:rPr>
              <w:rFonts w:hint="eastAsia" w:ascii="黑体" w:hAnsi="黑体" w:eastAsia="黑体" w:cs="宋体"/>
              <w:color w:val="000000"/>
              <w:kern w:val="0"/>
              <w:sz w:val="24"/>
              <w:szCs w:val="24"/>
            </w:rPr>
          </w:rPrChange>
        </w:rPr>
        <w:t>第二章　</w:t>
      </w:r>
      <w:del w:id="266" w:author="黎琦/资产管理处（征管办）/湖北省财政厅" w:date="2024-05-25T13:22:47Z">
        <w:r>
          <w:rPr>
            <w:rFonts w:hint="eastAsia" w:ascii="黑体" w:hAnsi="黑体" w:eastAsia="黑体" w:cs="宋体"/>
            <w:color w:val="000000"/>
            <w:kern w:val="0"/>
            <w:sz w:val="32"/>
            <w:szCs w:val="32"/>
            <w:rPrChange w:id="267" w:author="黎琦/资产管理处（征管办）/湖北省财政厅" w:date="2024-02-22T16:48:12Z">
              <w:rPr>
                <w:rFonts w:hint="eastAsia" w:ascii="黑体" w:hAnsi="黑体" w:eastAsia="黑体" w:cs="宋体"/>
                <w:color w:val="000000"/>
                <w:kern w:val="0"/>
                <w:sz w:val="24"/>
                <w:szCs w:val="24"/>
              </w:rPr>
            </w:rPrChange>
          </w:rPr>
          <w:delText>管理机构及职责</w:delText>
        </w:r>
      </w:del>
      <w:ins w:id="268" w:author="黎琦/资产管理处（征管办）/湖北省财政厅" w:date="2024-05-25T13:22:47Z">
        <w:r>
          <w:rPr>
            <w:rFonts w:hint="eastAsia" w:ascii="黑体" w:hAnsi="黑体" w:eastAsia="黑体" w:cs="宋体"/>
            <w:color w:val="000000"/>
            <w:kern w:val="0"/>
            <w:sz w:val="32"/>
            <w:szCs w:val="32"/>
            <w:lang w:eastAsia="zh-CN"/>
          </w:rPr>
          <w:t>管理机构和</w:t>
        </w:r>
      </w:ins>
      <w:ins w:id="269" w:author="黎琦/资产管理处（征管办）/湖北省财政厅" w:date="2024-05-25T13:22:48Z">
        <w:r>
          <w:rPr>
            <w:rFonts w:hint="eastAsia" w:ascii="黑体" w:hAnsi="黑体" w:eastAsia="黑体" w:cs="宋体"/>
            <w:color w:val="000000"/>
            <w:kern w:val="0"/>
            <w:sz w:val="32"/>
            <w:szCs w:val="32"/>
            <w:lang w:eastAsia="zh-CN"/>
          </w:rPr>
          <w:t>职责</w:t>
        </w:r>
      </w:ins>
    </w:p>
    <w:p w14:paraId="6C9617E5">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lang w:eastAsia="zh-CN"/>
        </w:rPr>
        <w:pPrChange w:id="270" w:author="黎琦/资产管理处（征管办）/湖北省财政厅" w:date="2024-05-25T14:03:39Z">
          <w:pPr>
            <w:widowControl/>
            <w:spacing w:line="432" w:lineRule="atLeast"/>
            <w:jc w:val="left"/>
          </w:pPr>
        </w:pPrChange>
      </w:pPr>
      <w:del w:id="271" w:author="黎琦/资产管理处（征管办）/湖北省财政厅" w:date="2024-02-22T16:51:46Z">
        <w:r>
          <w:rPr>
            <w:rFonts w:hint="eastAsia" w:ascii="仿宋_GB2312" w:hAnsi="仿宋_GB2312" w:eastAsia="仿宋_GB2312" w:cs="仿宋_GB2312"/>
            <w:color w:val="000000"/>
            <w:kern w:val="0"/>
            <w:sz w:val="32"/>
            <w:szCs w:val="32"/>
            <w:rPrChange w:id="272" w:author="黎琦/资产管理处（征管办）/湖北省财政厅" w:date="2024-02-22T17:16:03Z">
              <w:rPr>
                <w:rFonts w:hint="eastAsia" w:ascii="黑体" w:hAnsi="黑体" w:eastAsia="黑体" w:cs="宋体"/>
                <w:color w:val="000000"/>
                <w:kern w:val="0"/>
                <w:sz w:val="24"/>
                <w:szCs w:val="24"/>
              </w:rPr>
            </w:rPrChange>
          </w:rPr>
          <w:delText>　</w:delText>
        </w:r>
      </w:del>
      <w:del w:id="273" w:author="黎琦/资产管理处（征管办）/湖北省财政厅" w:date="2024-02-22T16:51:46Z">
        <w:r>
          <w:rPr>
            <w:rFonts w:hint="eastAsia" w:ascii="仿宋_GB2312" w:hAnsi="仿宋_GB2312" w:eastAsia="仿宋_GB2312" w:cs="仿宋_GB2312"/>
            <w:color w:val="000000"/>
            <w:kern w:val="0"/>
            <w:sz w:val="32"/>
            <w:szCs w:val="32"/>
            <w:rPrChange w:id="274" w:author="黎琦/资产管理处（征管办）/湖北省财政厅" w:date="2024-02-22T16:50:46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275" w:author="黎琦/资产管理处（征管办）/湖北省财政厅" w:date="2024-02-22T16:50:46Z">
            <w:rPr>
              <w:rFonts w:hint="eastAsia" w:ascii="黑体" w:hAnsi="黑体" w:eastAsia="黑体" w:cs="宋体"/>
              <w:color w:val="000000"/>
              <w:kern w:val="0"/>
              <w:sz w:val="24"/>
              <w:szCs w:val="24"/>
            </w:rPr>
          </w:rPrChange>
        </w:rPr>
        <w:t>第</w:t>
      </w:r>
      <w:del w:id="276" w:author="黎琦/资产管理处（征管办）/湖北省财政厅" w:date="2024-05-25T13:34:07Z">
        <w:r>
          <w:rPr>
            <w:rFonts w:hint="eastAsia" w:ascii="仿宋_GB2312" w:hAnsi="仿宋_GB2312" w:eastAsia="仿宋_GB2312" w:cs="仿宋_GB2312"/>
            <w:color w:val="000000"/>
            <w:kern w:val="0"/>
            <w:sz w:val="32"/>
            <w:szCs w:val="32"/>
            <w:rPrChange w:id="277" w:author="黎琦/资产管理处（征管办）/湖北省财政厅" w:date="2024-02-22T16:50:46Z">
              <w:rPr>
                <w:rFonts w:hint="eastAsia" w:ascii="黑体" w:hAnsi="黑体" w:eastAsia="黑体" w:cs="宋体"/>
                <w:color w:val="000000"/>
                <w:kern w:val="0"/>
                <w:sz w:val="24"/>
                <w:szCs w:val="24"/>
              </w:rPr>
            </w:rPrChange>
          </w:rPr>
          <w:delText>九</w:delText>
        </w:r>
      </w:del>
      <w:ins w:id="278" w:author="黎琦/资产管理处（征管办）/湖北省财政厅" w:date="2024-05-25T13:34:07Z">
        <w:r>
          <w:rPr>
            <w:rFonts w:hint="eastAsia" w:ascii="仿宋_GB2312" w:hAnsi="仿宋_GB2312" w:eastAsia="仿宋_GB2312" w:cs="仿宋_GB2312"/>
            <w:color w:val="000000"/>
            <w:kern w:val="0"/>
            <w:sz w:val="32"/>
            <w:szCs w:val="32"/>
            <w:lang w:eastAsia="zh-CN"/>
          </w:rPr>
          <w:t>八</w:t>
        </w:r>
      </w:ins>
      <w:r>
        <w:rPr>
          <w:rFonts w:hint="eastAsia" w:ascii="仿宋_GB2312" w:hAnsi="仿宋_GB2312" w:eastAsia="仿宋_GB2312" w:cs="仿宋_GB2312"/>
          <w:color w:val="000000"/>
          <w:kern w:val="0"/>
          <w:sz w:val="32"/>
          <w:szCs w:val="32"/>
          <w:rPrChange w:id="279" w:author="黎琦/资产管理处（征管办）/湖北省财政厅" w:date="2024-02-22T16:50:46Z">
            <w:rPr>
              <w:rFonts w:hint="eastAsia" w:ascii="黑体" w:hAnsi="黑体" w:eastAsia="黑体" w:cs="宋体"/>
              <w:color w:val="000000"/>
              <w:kern w:val="0"/>
              <w:sz w:val="24"/>
              <w:szCs w:val="24"/>
            </w:rPr>
          </w:rPrChange>
        </w:rPr>
        <w:t>条</w:t>
      </w:r>
      <w:r>
        <w:rPr>
          <w:rFonts w:hint="eastAsia" w:ascii="仿宋_GB2312" w:hAnsi="仿宋_GB2312" w:eastAsia="仿宋_GB2312" w:cs="仿宋_GB2312"/>
          <w:color w:val="000000"/>
          <w:kern w:val="0"/>
          <w:sz w:val="32"/>
          <w:szCs w:val="32"/>
          <w:rPrChange w:id="280" w:author="黎琦/资产管理处（征管办）/湖北省财政厅" w:date="2024-02-22T16:50:46Z">
            <w:rPr>
              <w:rFonts w:hint="eastAsia" w:ascii="宋体" w:hAnsi="宋体" w:eastAsia="宋体" w:cs="宋体"/>
              <w:color w:val="000000"/>
              <w:kern w:val="0"/>
              <w:sz w:val="24"/>
              <w:szCs w:val="24"/>
            </w:rPr>
          </w:rPrChange>
        </w:rPr>
        <w:t>　</w:t>
      </w:r>
      <w:del w:id="281" w:author="黎琦/资产管理处（征管办）/湖北省财政厅" w:date="2024-05-25T12:54:16Z">
        <w:r>
          <w:rPr>
            <w:rFonts w:hint="eastAsia" w:ascii="仿宋_GB2312" w:hAnsi="仿宋_GB2312" w:eastAsia="仿宋_GB2312" w:cs="仿宋_GB2312"/>
            <w:color w:val="000000"/>
            <w:kern w:val="0"/>
            <w:sz w:val="32"/>
            <w:szCs w:val="32"/>
            <w:rPrChange w:id="282" w:author="黎琦/资产管理处（征管办）/湖北省财政厅" w:date="2024-02-22T16:50:46Z">
              <w:rPr>
                <w:rFonts w:hint="eastAsia" w:ascii="宋体" w:hAnsi="宋体" w:eastAsia="宋体" w:cs="宋体"/>
                <w:color w:val="000000"/>
                <w:kern w:val="0"/>
                <w:sz w:val="24"/>
                <w:szCs w:val="24"/>
              </w:rPr>
            </w:rPrChange>
          </w:rPr>
          <w:delText>财政部门</w:delText>
        </w:r>
      </w:del>
      <w:ins w:id="283" w:author="黎琦/资产管理处（征管办）/湖北省财政厅" w:date="2024-05-25T12:54:16Z">
        <w:r>
          <w:rPr>
            <w:rFonts w:hint="eastAsia" w:ascii="仿宋_GB2312" w:hAnsi="仿宋_GB2312" w:eastAsia="仿宋_GB2312" w:cs="仿宋_GB2312"/>
            <w:color w:val="000000"/>
            <w:kern w:val="0"/>
            <w:sz w:val="32"/>
            <w:szCs w:val="32"/>
            <w:lang w:eastAsia="zh-CN"/>
          </w:rPr>
          <w:t>省</w:t>
        </w:r>
      </w:ins>
      <w:ins w:id="284" w:author="黎琦/资产管理处（征管办）/湖北省财政厅" w:date="2024-05-25T12:54:17Z">
        <w:r>
          <w:rPr>
            <w:rFonts w:hint="eastAsia" w:ascii="仿宋_GB2312" w:hAnsi="仿宋_GB2312" w:eastAsia="仿宋_GB2312" w:cs="仿宋_GB2312"/>
            <w:color w:val="000000"/>
            <w:kern w:val="0"/>
            <w:sz w:val="32"/>
            <w:szCs w:val="32"/>
            <w:lang w:eastAsia="zh-CN"/>
          </w:rPr>
          <w:t>财政</w:t>
        </w:r>
      </w:ins>
      <w:ins w:id="285" w:author="黎琦/资产管理处（征管办）/湖北省财政厅" w:date="2024-05-25T12:54:18Z">
        <w:r>
          <w:rPr>
            <w:rFonts w:hint="eastAsia" w:ascii="仿宋_GB2312" w:hAnsi="仿宋_GB2312" w:eastAsia="仿宋_GB2312" w:cs="仿宋_GB2312"/>
            <w:color w:val="000000"/>
            <w:kern w:val="0"/>
            <w:sz w:val="32"/>
            <w:szCs w:val="32"/>
            <w:lang w:eastAsia="zh-CN"/>
          </w:rPr>
          <w:t>厅</w:t>
        </w:r>
      </w:ins>
      <w:r>
        <w:rPr>
          <w:rFonts w:hint="eastAsia" w:ascii="仿宋_GB2312" w:hAnsi="仿宋_GB2312" w:eastAsia="仿宋_GB2312" w:cs="仿宋_GB2312"/>
          <w:color w:val="000000"/>
          <w:kern w:val="0"/>
          <w:sz w:val="32"/>
          <w:szCs w:val="32"/>
          <w:lang w:eastAsia="zh-CN"/>
        </w:rPr>
        <w:t>、省直各部门按照规定权限，对省直行政事业单位国有资产处置事项进行审核、审批或者备案。</w:t>
      </w:r>
    </w:p>
    <w:p w14:paraId="4AD90BBA">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lang w:eastAsia="zh-CN"/>
        </w:rPr>
        <w:pPrChange w:id="286" w:author="黎琦/资产管理处（征管办）/湖北省财政厅" w:date="2024-05-25T14:03:39Z">
          <w:pPr>
            <w:widowControl/>
            <w:spacing w:line="432" w:lineRule="atLeast"/>
            <w:jc w:val="left"/>
          </w:pPr>
        </w:pPrChange>
      </w:pPr>
      <w:r>
        <w:rPr>
          <w:rFonts w:hint="eastAsia" w:ascii="仿宋_GB2312" w:hAnsi="仿宋_GB2312" w:eastAsia="仿宋_GB2312" w:cs="仿宋_GB2312"/>
          <w:color w:val="000000"/>
          <w:kern w:val="0"/>
          <w:sz w:val="32"/>
          <w:szCs w:val="32"/>
          <w:lang w:eastAsia="zh-CN"/>
        </w:rPr>
        <w:t>省机关事务管理局按照规定权限，对省级党政机关和公益一类事业单位不动产、公务用车等资产处置事项进行审核、审批或者备案。</w:t>
      </w:r>
    </w:p>
    <w:p w14:paraId="2AE83A1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640" w:lineRule="exact"/>
        <w:ind w:left="0" w:leftChars="0" w:right="0" w:rightChars="0" w:firstLine="640" w:firstLineChars="200"/>
        <w:jc w:val="both"/>
        <w:textAlignment w:val="auto"/>
        <w:outlineLvl w:val="9"/>
        <w:rPr>
          <w:ins w:id="288" w:author="黎琦/资产管理处（征管办）/湖北省财政厅" w:date="2024-02-19T14:59:16Z"/>
          <w:rFonts w:hint="eastAsia" w:ascii="仿宋_GB2312" w:hAnsi="仿宋_GB2312" w:eastAsia="仿宋_GB2312" w:cs="仿宋_GB2312"/>
          <w:i w:val="0"/>
          <w:caps w:val="0"/>
          <w:color w:val="000000"/>
          <w:spacing w:val="0"/>
          <w:kern w:val="0"/>
          <w:sz w:val="32"/>
          <w:szCs w:val="32"/>
          <w:shd w:val="clear"/>
          <w:rPrChange w:id="289" w:author="黎琦/资产管理处（征管办）/湖北省财政厅" w:date="2024-02-22T16:50:46Z">
            <w:rPr>
              <w:ins w:id="290" w:author="黎琦/资产管理处（征管办）/湖北省财政厅" w:date="2024-02-19T14:59:16Z"/>
              <w:rFonts w:hint="eastAsia" w:ascii="宋体" w:hAnsi="宋体" w:eastAsia="宋体" w:cs="宋体"/>
              <w:i w:val="0"/>
              <w:caps w:val="0"/>
              <w:color w:val="000000"/>
              <w:spacing w:val="0"/>
              <w:kern w:val="0"/>
              <w:sz w:val="24"/>
              <w:szCs w:val="24"/>
              <w:shd w:val="clear"/>
            </w:rPr>
          </w:rPrChange>
        </w:rPr>
        <w:pPrChange w:id="287" w:author="黎琦/资产管理处（征管办）/湖北省财政厅" w:date="2024-05-25T14:05:08Z">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700" w:firstLineChars="200"/>
            <w:jc w:val="both"/>
            <w:textAlignment w:val="auto"/>
            <w:outlineLvl w:val="9"/>
          </w:pPr>
        </w:pPrChange>
      </w:pPr>
      <w:ins w:id="291" w:author="黎琦/资产管理处（征管办）/湖北省财政厅" w:date="2024-02-19T14:52:09Z">
        <w:r>
          <w:rPr>
            <w:rFonts w:hint="eastAsia" w:ascii="仿宋_GB2312" w:hAnsi="仿宋_GB2312" w:eastAsia="仿宋_GB2312" w:cs="仿宋_GB2312"/>
            <w:color w:val="000000"/>
            <w:kern w:val="0"/>
            <w:sz w:val="32"/>
            <w:szCs w:val="32"/>
            <w:lang w:val="en-US" w:eastAsia="zh-CN"/>
            <w:rPrChange w:id="292" w:author="黎琦/资产管理处（征管办）/湖北省财政厅" w:date="2024-05-25T14:05:08Z">
              <w:rPr>
                <w:rFonts w:hint="eastAsia" w:ascii="宋体" w:hAnsi="宋体" w:eastAsia="宋体" w:cs="宋体"/>
                <w:color w:val="000000"/>
                <w:kern w:val="0"/>
                <w:sz w:val="24"/>
                <w:szCs w:val="24"/>
                <w:lang w:val="en-US" w:eastAsia="zh-CN"/>
              </w:rPr>
            </w:rPrChange>
          </w:rPr>
          <w:t>第</w:t>
        </w:r>
      </w:ins>
      <w:r>
        <w:rPr>
          <w:rFonts w:hint="eastAsia" w:ascii="仿宋_GB2312" w:hAnsi="仿宋_GB2312" w:eastAsia="仿宋_GB2312" w:cs="仿宋_GB2312"/>
          <w:color w:val="000000"/>
          <w:kern w:val="0"/>
          <w:sz w:val="32"/>
          <w:szCs w:val="32"/>
          <w:lang w:val="en-US" w:eastAsia="zh-CN"/>
        </w:rPr>
        <w:t>九</w:t>
      </w:r>
      <w:ins w:id="293" w:author="黎琦/资产管理处（征管办）/湖北省财政厅" w:date="2024-02-19T14:52:11Z">
        <w:r>
          <w:rPr>
            <w:rFonts w:hint="eastAsia" w:ascii="仿宋_GB2312" w:hAnsi="仿宋_GB2312" w:eastAsia="仿宋_GB2312" w:cs="仿宋_GB2312"/>
            <w:color w:val="000000"/>
            <w:kern w:val="0"/>
            <w:sz w:val="32"/>
            <w:szCs w:val="32"/>
            <w:lang w:val="en-US" w:eastAsia="zh-CN"/>
            <w:rPrChange w:id="294" w:author="黎琦/资产管理处（征管办）/湖北省财政厅" w:date="2024-05-25T14:05:08Z">
              <w:rPr>
                <w:rFonts w:hint="eastAsia" w:ascii="宋体" w:hAnsi="宋体" w:eastAsia="宋体" w:cs="宋体"/>
                <w:color w:val="000000"/>
                <w:kern w:val="0"/>
                <w:sz w:val="24"/>
                <w:szCs w:val="24"/>
                <w:lang w:val="en-US" w:eastAsia="zh-CN"/>
              </w:rPr>
            </w:rPrChange>
          </w:rPr>
          <w:t>条</w:t>
        </w:r>
      </w:ins>
      <w:ins w:id="295" w:author="黎琦/资产管理处（征管办）/湖北省财政厅" w:date="2024-02-19T14:52:12Z">
        <w:r>
          <w:rPr>
            <w:rFonts w:hint="eastAsia" w:ascii="仿宋_GB2312" w:hAnsi="仿宋_GB2312" w:eastAsia="仿宋_GB2312" w:cs="仿宋_GB2312"/>
            <w:color w:val="000000"/>
            <w:kern w:val="0"/>
            <w:sz w:val="32"/>
            <w:szCs w:val="32"/>
            <w:lang w:val="en-US" w:eastAsia="zh-CN"/>
            <w:rPrChange w:id="296" w:author="黎琦/资产管理处（征管办）/湖北省财政厅" w:date="2024-05-25T14:05:08Z">
              <w:rPr>
                <w:rFonts w:hint="eastAsia" w:ascii="宋体" w:hAnsi="宋体" w:eastAsia="宋体" w:cs="宋体"/>
                <w:color w:val="000000"/>
                <w:kern w:val="0"/>
                <w:sz w:val="24"/>
                <w:szCs w:val="24"/>
                <w:lang w:val="en-US" w:eastAsia="zh-CN"/>
              </w:rPr>
            </w:rPrChange>
          </w:rPr>
          <w:t xml:space="preserve"> </w:t>
        </w:r>
      </w:ins>
      <w:ins w:id="297" w:author="黎琦/资产管理处（征管办）/湖北省财政厅" w:date="2024-05-25T13:20:48Z">
        <w:r>
          <w:rPr>
            <w:rFonts w:hint="eastAsia" w:ascii="仿宋_GB2312" w:hAnsi="仿宋_GB2312" w:eastAsia="仿宋_GB2312" w:cs="仿宋_GB2312"/>
            <w:color w:val="000000"/>
            <w:kern w:val="0"/>
            <w:sz w:val="32"/>
            <w:szCs w:val="32"/>
            <w:lang w:val="en-US" w:eastAsia="zh-CN"/>
            <w:rPrChange w:id="298" w:author="黎琦/资产管理处（征管办）/湖北省财政厅" w:date="2024-05-25T14:05:08Z">
              <w:rPr>
                <w:rFonts w:hint="eastAsia" w:ascii="仿宋_GB2312" w:hAnsi="仿宋_GB2312" w:eastAsia="仿宋_GB2312" w:cs="仿宋_GB2312"/>
                <w:color w:val="000000"/>
                <w:kern w:val="0"/>
                <w:sz w:val="32"/>
                <w:szCs w:val="32"/>
                <w:lang w:val="en-US" w:eastAsia="zh-CN"/>
              </w:rPr>
            </w:rPrChange>
          </w:rPr>
          <w:t>省直</w:t>
        </w:r>
      </w:ins>
      <w:ins w:id="299" w:author="黎琦/资产管理处（征管办）/湖北省财政厅" w:date="2024-02-19T14:55:00Z">
        <w:r>
          <w:rPr>
            <w:rFonts w:hint="eastAsia" w:ascii="仿宋_GB2312" w:hAnsi="仿宋_GB2312" w:eastAsia="仿宋_GB2312" w:cs="仿宋_GB2312"/>
            <w:i w:val="0"/>
            <w:caps w:val="0"/>
            <w:color w:val="000000"/>
            <w:spacing w:val="0"/>
            <w:kern w:val="0"/>
            <w:sz w:val="32"/>
            <w:szCs w:val="32"/>
            <w:shd w:val="clear" w:fill="FFFFFF"/>
            <w:rPrChange w:id="300" w:author="黎琦/资产管理处（征管办）/湖北省财政厅" w:date="2024-05-25T14:05:08Z">
              <w:rPr>
                <w:rFonts w:hint="eastAsia" w:ascii="仿宋_GB2312" w:hAnsi="仿宋_GB2312" w:eastAsia="仿宋_GB2312" w:cs="仿宋_GB2312"/>
                <w:i w:val="0"/>
                <w:caps w:val="0"/>
                <w:color w:val="4D4F53"/>
                <w:spacing w:val="15"/>
                <w:sz w:val="32"/>
                <w:szCs w:val="32"/>
                <w:shd w:val="clear" w:fill="FFFFFF"/>
              </w:rPr>
            </w:rPrChange>
          </w:rPr>
          <w:t>行政事业单位处置办公用房和公务用车，《</w:t>
        </w:r>
      </w:ins>
      <w:ins w:id="301" w:author="黎琦/资产管理处（征管办）/湖北省财政厅" w:date="2024-02-19T14:58:27Z">
        <w:r>
          <w:rPr>
            <w:rFonts w:hint="eastAsia" w:ascii="仿宋_GB2312" w:hAnsi="仿宋_GB2312" w:eastAsia="仿宋_GB2312" w:cs="仿宋_GB2312"/>
            <w:i w:val="0"/>
            <w:caps w:val="0"/>
            <w:color w:val="000000"/>
            <w:spacing w:val="0"/>
            <w:kern w:val="0"/>
            <w:sz w:val="32"/>
            <w:szCs w:val="32"/>
            <w:shd w:val="clear"/>
            <w:lang w:eastAsia="zh-CN"/>
            <w:rPrChange w:id="302" w:author="黎琦/资产管理处（征管办）/湖北省财政厅" w:date="2024-05-25T14:05:08Z">
              <w:rPr>
                <w:rFonts w:hint="eastAsia" w:ascii="宋体" w:hAnsi="宋体" w:eastAsia="宋体" w:cs="宋体"/>
                <w:i w:val="0"/>
                <w:caps w:val="0"/>
                <w:color w:val="000000"/>
                <w:spacing w:val="0"/>
                <w:kern w:val="0"/>
                <w:sz w:val="24"/>
                <w:szCs w:val="24"/>
                <w:shd w:val="clear"/>
                <w:lang w:eastAsia="zh-CN"/>
              </w:rPr>
            </w:rPrChange>
          </w:rPr>
          <w:t>湖北</w:t>
        </w:r>
      </w:ins>
      <w:ins w:id="303" w:author="黎琦/资产管理处（征管办）/湖北省财政厅" w:date="2024-02-19T14:58:28Z">
        <w:r>
          <w:rPr>
            <w:rFonts w:hint="eastAsia" w:ascii="仿宋_GB2312" w:hAnsi="仿宋_GB2312" w:eastAsia="仿宋_GB2312" w:cs="仿宋_GB2312"/>
            <w:i w:val="0"/>
            <w:caps w:val="0"/>
            <w:color w:val="000000"/>
            <w:spacing w:val="0"/>
            <w:kern w:val="0"/>
            <w:sz w:val="32"/>
            <w:szCs w:val="32"/>
            <w:shd w:val="clear"/>
            <w:lang w:eastAsia="zh-CN"/>
            <w:rPrChange w:id="304" w:author="黎琦/资产管理处（征管办）/湖北省财政厅" w:date="2024-05-25T14:05:08Z">
              <w:rPr>
                <w:rFonts w:hint="eastAsia" w:ascii="宋体" w:hAnsi="宋体" w:eastAsia="宋体" w:cs="宋体"/>
                <w:i w:val="0"/>
                <w:caps w:val="0"/>
                <w:color w:val="000000"/>
                <w:spacing w:val="0"/>
                <w:kern w:val="0"/>
                <w:sz w:val="24"/>
                <w:szCs w:val="24"/>
                <w:shd w:val="clear"/>
                <w:lang w:eastAsia="zh-CN"/>
              </w:rPr>
            </w:rPrChange>
          </w:rPr>
          <w:t>省</w:t>
        </w:r>
      </w:ins>
      <w:ins w:id="305" w:author="黎琦/资产管理处（征管办）/湖北省财政厅" w:date="2024-02-19T14:55:00Z">
        <w:r>
          <w:rPr>
            <w:rFonts w:hint="eastAsia" w:ascii="仿宋_GB2312" w:hAnsi="仿宋_GB2312" w:eastAsia="仿宋_GB2312" w:cs="仿宋_GB2312"/>
            <w:i w:val="0"/>
            <w:caps w:val="0"/>
            <w:color w:val="000000"/>
            <w:spacing w:val="0"/>
            <w:kern w:val="0"/>
            <w:sz w:val="32"/>
            <w:szCs w:val="32"/>
            <w:shd w:val="clear" w:fill="FFFFFF"/>
            <w:rPrChange w:id="306" w:author="黎琦/资产管理处（征管办）/湖北省财政厅" w:date="2024-05-25T14:05:08Z">
              <w:rPr>
                <w:rFonts w:hint="eastAsia" w:ascii="仿宋_GB2312" w:hAnsi="仿宋_GB2312" w:eastAsia="仿宋_GB2312" w:cs="仿宋_GB2312"/>
                <w:i w:val="0"/>
                <w:caps w:val="0"/>
                <w:color w:val="4D4F53"/>
                <w:spacing w:val="15"/>
                <w:sz w:val="32"/>
                <w:szCs w:val="32"/>
                <w:shd w:val="clear" w:fill="FFFFFF"/>
              </w:rPr>
            </w:rPrChange>
          </w:rPr>
          <w:t>党政机关办公用房管理办法》、《</w:t>
        </w:r>
      </w:ins>
      <w:ins w:id="307" w:author="黎琦/资产管理处（征管办）/湖北省财政厅" w:date="2024-02-19T14:58:32Z">
        <w:r>
          <w:rPr>
            <w:rFonts w:hint="eastAsia" w:ascii="仿宋_GB2312" w:hAnsi="仿宋_GB2312" w:eastAsia="仿宋_GB2312" w:cs="仿宋_GB2312"/>
            <w:i w:val="0"/>
            <w:caps w:val="0"/>
            <w:color w:val="000000"/>
            <w:spacing w:val="0"/>
            <w:kern w:val="0"/>
            <w:sz w:val="32"/>
            <w:szCs w:val="32"/>
            <w:shd w:val="clear"/>
            <w:lang w:eastAsia="zh-CN"/>
            <w:rPrChange w:id="308" w:author="黎琦/资产管理处（征管办）/湖北省财政厅" w:date="2024-05-25T14:05:08Z">
              <w:rPr>
                <w:rFonts w:hint="eastAsia" w:ascii="宋体" w:hAnsi="宋体" w:eastAsia="宋体" w:cs="宋体"/>
                <w:i w:val="0"/>
                <w:caps w:val="0"/>
                <w:color w:val="000000"/>
                <w:spacing w:val="0"/>
                <w:kern w:val="0"/>
                <w:sz w:val="24"/>
                <w:szCs w:val="24"/>
                <w:shd w:val="clear"/>
                <w:lang w:eastAsia="zh-CN"/>
              </w:rPr>
            </w:rPrChange>
          </w:rPr>
          <w:t>湖北省</w:t>
        </w:r>
      </w:ins>
      <w:ins w:id="309" w:author="黎琦/资产管理处（征管办）/湖北省财政厅" w:date="2024-02-19T14:55:00Z">
        <w:r>
          <w:rPr>
            <w:rFonts w:hint="eastAsia" w:ascii="仿宋_GB2312" w:hAnsi="仿宋_GB2312" w:eastAsia="仿宋_GB2312" w:cs="仿宋_GB2312"/>
            <w:i w:val="0"/>
            <w:caps w:val="0"/>
            <w:color w:val="000000"/>
            <w:spacing w:val="0"/>
            <w:kern w:val="0"/>
            <w:sz w:val="32"/>
            <w:szCs w:val="32"/>
            <w:shd w:val="clear" w:fill="FFFFFF"/>
            <w:rPrChange w:id="310" w:author="黎琦/资产管理处（征管办）/湖北省财政厅" w:date="2024-05-25T14:05:08Z">
              <w:rPr>
                <w:rFonts w:hint="eastAsia" w:ascii="仿宋_GB2312" w:hAnsi="仿宋_GB2312" w:eastAsia="仿宋_GB2312" w:cs="仿宋_GB2312"/>
                <w:i w:val="0"/>
                <w:caps w:val="0"/>
                <w:color w:val="4D4F53"/>
                <w:spacing w:val="15"/>
                <w:sz w:val="32"/>
                <w:szCs w:val="32"/>
                <w:shd w:val="clear" w:fill="FFFFFF"/>
              </w:rPr>
            </w:rPrChange>
          </w:rPr>
          <w:t>党政机关公务用车管理办法》等有规定的，从其规定。</w:t>
        </w:r>
      </w:ins>
    </w:p>
    <w:p w14:paraId="66B667C6">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640" w:lineRule="exact"/>
        <w:ind w:left="0" w:leftChars="0" w:right="0" w:rightChars="0" w:firstLine="640" w:firstLineChars="200"/>
        <w:jc w:val="both"/>
        <w:textAlignment w:val="auto"/>
        <w:outlineLvl w:val="9"/>
        <w:rPr>
          <w:ins w:id="312" w:author="黎琦/资产管理处（征管办）/湖北省财政厅" w:date="2024-02-20T08:58:52Z"/>
          <w:rFonts w:hint="eastAsia" w:ascii="仿宋_GB2312" w:hAnsi="仿宋_GB2312" w:eastAsia="仿宋_GB2312" w:cs="仿宋_GB2312"/>
          <w:i w:val="0"/>
          <w:caps w:val="0"/>
          <w:color w:val="000000"/>
          <w:spacing w:val="0"/>
          <w:kern w:val="0"/>
          <w:sz w:val="32"/>
          <w:szCs w:val="32"/>
          <w:rPrChange w:id="313" w:author="黎琦/资产管理处（征管办）/湖北省财政厅" w:date="2024-02-22T16:50:46Z">
            <w:rPr>
              <w:ins w:id="314" w:author="黎琦/资产管理处（征管办）/湖北省财政厅" w:date="2024-02-20T08:58:52Z"/>
              <w:rFonts w:hint="eastAsia" w:ascii="仿宋_GB2312" w:hAnsi="仿宋_GB2312" w:eastAsia="仿宋_GB2312" w:cs="仿宋_GB2312"/>
              <w:i w:val="0"/>
              <w:caps w:val="0"/>
              <w:color w:val="4D4F53"/>
              <w:spacing w:val="15"/>
              <w:sz w:val="32"/>
              <w:szCs w:val="32"/>
            </w:rPr>
          </w:rPrChange>
        </w:rPr>
        <w:pPrChange w:id="311" w:author="黎琦/资产管理处（征管办）/湖北省财政厅" w:date="2024-05-25T14:05:08Z">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700" w:firstLineChars="200"/>
            <w:jc w:val="both"/>
            <w:textAlignment w:val="auto"/>
            <w:outlineLvl w:val="9"/>
          </w:pPr>
        </w:pPrChange>
      </w:pPr>
      <w:ins w:id="315" w:author="黎琦/资产管理处（征管办）/湖北省财政厅" w:date="2024-02-20T08:58:52Z">
        <w:r>
          <w:rPr>
            <w:rFonts w:hint="eastAsia" w:ascii="仿宋_GB2312" w:hAnsi="仿宋_GB2312" w:eastAsia="仿宋_GB2312" w:cs="仿宋_GB2312"/>
            <w:i w:val="0"/>
            <w:caps w:val="0"/>
            <w:color w:val="000000"/>
            <w:spacing w:val="0"/>
            <w:kern w:val="0"/>
            <w:sz w:val="32"/>
            <w:szCs w:val="32"/>
            <w:shd w:val="clear" w:fill="FFFFFF"/>
            <w:rPrChange w:id="316" w:author="黎琦/资产管理处（征管办）/湖北省财政厅" w:date="2024-05-25T14:05:08Z">
              <w:rPr>
                <w:rFonts w:hint="eastAsia" w:ascii="楷体_GB2312" w:hAnsi="楷体_GB2312" w:eastAsia="楷体_GB2312" w:cs="楷体_GB2312"/>
                <w:i w:val="0"/>
                <w:caps w:val="0"/>
                <w:color w:val="4D4F53"/>
                <w:spacing w:val="15"/>
                <w:sz w:val="32"/>
                <w:szCs w:val="32"/>
                <w:shd w:val="clear" w:fill="FFFFFF"/>
              </w:rPr>
            </w:rPrChange>
          </w:rPr>
          <w:t>第十</w:t>
        </w:r>
      </w:ins>
      <w:ins w:id="317" w:author="黎琦/资产管理处（征管办）/湖北省财政厅" w:date="2024-02-20T08:58:52Z">
        <w:r>
          <w:rPr>
            <w:rFonts w:hint="eastAsia" w:ascii="仿宋_GB2312" w:hAnsi="仿宋_GB2312" w:eastAsia="仿宋_GB2312" w:cs="仿宋_GB2312"/>
            <w:i w:val="0"/>
            <w:caps w:val="0"/>
            <w:color w:val="000000"/>
            <w:spacing w:val="0"/>
            <w:kern w:val="0"/>
            <w:sz w:val="32"/>
            <w:szCs w:val="32"/>
            <w:shd w:val="clear" w:fill="FFFFFF"/>
            <w:lang w:eastAsia="zh-CN"/>
            <w:rPrChange w:id="318" w:author="黎琦/资产管理处（征管办）/湖北省财政厅" w:date="2024-05-25T14:05:08Z">
              <w:rPr>
                <w:rFonts w:hint="eastAsia" w:ascii="楷体_GB2312" w:hAnsi="楷体_GB2312" w:eastAsia="楷体_GB2312" w:cs="楷体_GB2312"/>
                <w:i w:val="0"/>
                <w:caps w:val="0"/>
                <w:color w:val="4D4F53"/>
                <w:spacing w:val="15"/>
                <w:sz w:val="32"/>
                <w:szCs w:val="32"/>
                <w:shd w:val="clear" w:fill="FFFFFF"/>
                <w:lang w:eastAsia="zh-CN"/>
              </w:rPr>
            </w:rPrChange>
          </w:rPr>
          <w:t>条</w:t>
        </w:r>
      </w:ins>
      <w:ins w:id="319" w:author="黎琦/资产管理处（征管办）/湖北省财政厅" w:date="2024-02-20T08:58:52Z">
        <w:r>
          <w:rPr>
            <w:rFonts w:hint="eastAsia" w:ascii="仿宋_GB2312" w:hAnsi="仿宋_GB2312" w:eastAsia="仿宋_GB2312" w:cs="仿宋_GB2312"/>
            <w:i w:val="0"/>
            <w:caps w:val="0"/>
            <w:color w:val="000000"/>
            <w:spacing w:val="0"/>
            <w:kern w:val="0"/>
            <w:sz w:val="32"/>
            <w:szCs w:val="32"/>
            <w:shd w:val="clear" w:fill="FFFFFF"/>
            <w:lang w:eastAsia="zh-CN"/>
            <w:rPrChange w:id="320" w:author="黎琦/资产管理处（征管办）/湖北省财政厅" w:date="2024-05-25T14:05:08Z">
              <w:rPr>
                <w:rFonts w:hint="eastAsia" w:ascii="仿宋_GB2312" w:hAnsi="仿宋_GB2312" w:eastAsia="仿宋_GB2312" w:cs="仿宋_GB2312"/>
                <w:i w:val="0"/>
                <w:caps w:val="0"/>
                <w:color w:val="4D4F53"/>
                <w:spacing w:val="15"/>
                <w:sz w:val="32"/>
                <w:szCs w:val="32"/>
                <w:shd w:val="clear" w:fill="FFFFFF"/>
                <w:lang w:eastAsia="zh-CN"/>
              </w:rPr>
            </w:rPrChange>
          </w:rPr>
          <w:t xml:space="preserve"> </w:t>
        </w:r>
      </w:ins>
      <w:ins w:id="321" w:author="黎琦/资产管理处（征管办）/湖北省财政厅" w:date="2024-02-20T08:58:52Z">
        <w:r>
          <w:rPr>
            <w:rFonts w:hint="eastAsia" w:ascii="仿宋_GB2312" w:hAnsi="仿宋_GB2312" w:eastAsia="仿宋_GB2312" w:cs="仿宋_GB2312"/>
            <w:i w:val="0"/>
            <w:caps w:val="0"/>
            <w:color w:val="000000"/>
            <w:spacing w:val="0"/>
            <w:kern w:val="0"/>
            <w:sz w:val="32"/>
            <w:szCs w:val="32"/>
            <w:shd w:val="clear" w:fill="FFFFFF"/>
            <w:rPrChange w:id="322" w:author="黎琦/资产管理处（征管办）/湖北省财政厅" w:date="2024-05-25T14:05:08Z">
              <w:rPr>
                <w:rFonts w:hint="eastAsia" w:ascii="仿宋_GB2312" w:hAnsi="仿宋_GB2312" w:eastAsia="仿宋_GB2312" w:cs="仿宋_GB2312"/>
                <w:i w:val="0"/>
                <w:caps w:val="0"/>
                <w:color w:val="4D4F53"/>
                <w:spacing w:val="15"/>
                <w:sz w:val="32"/>
                <w:szCs w:val="32"/>
                <w:shd w:val="clear" w:fill="FFFFFF"/>
              </w:rPr>
            </w:rPrChange>
          </w:rPr>
          <w:t>国家设立的研究开发机构、高等院校对持有的科技成果，可以自主决定转让，除涉及国家秘密、国家安全及关键核心技术外，不需</w:t>
        </w:r>
      </w:ins>
      <w:ins w:id="323" w:author="黎琦/资产管理处（征管办）/湖北省财政厅" w:date="2024-02-20T09:00:47Z">
        <w:r>
          <w:rPr>
            <w:rFonts w:hint="eastAsia" w:ascii="仿宋_GB2312" w:hAnsi="仿宋_GB2312" w:eastAsia="仿宋_GB2312" w:cs="仿宋_GB2312"/>
            <w:i w:val="0"/>
            <w:caps w:val="0"/>
            <w:color w:val="000000"/>
            <w:spacing w:val="0"/>
            <w:kern w:val="0"/>
            <w:sz w:val="32"/>
            <w:szCs w:val="32"/>
            <w:shd w:val="clear"/>
            <w:rPrChange w:id="324" w:author="黎琦/资产管理处（征管办）/湖北省财政厅" w:date="2024-02-22T16:50:46Z">
              <w:rPr>
                <w:rFonts w:hint="eastAsia" w:ascii="宋体" w:hAnsi="宋体" w:eastAsia="宋体" w:cs="宋体"/>
                <w:i w:val="0"/>
                <w:caps w:val="0"/>
                <w:color w:val="000000"/>
                <w:spacing w:val="0"/>
                <w:kern w:val="0"/>
                <w:sz w:val="24"/>
                <w:szCs w:val="24"/>
                <w:shd w:val="clear"/>
              </w:rPr>
            </w:rPrChange>
          </w:rPr>
          <w:t>报</w:t>
        </w:r>
      </w:ins>
      <w:ins w:id="325" w:author="黎琦/资产管理处（征管办）/湖北省财政厅" w:date="2024-02-20T09:00:17Z">
        <w:r>
          <w:rPr>
            <w:rFonts w:hint="eastAsia" w:ascii="仿宋_GB2312" w:hAnsi="仿宋_GB2312" w:eastAsia="仿宋_GB2312" w:cs="仿宋_GB2312"/>
            <w:i w:val="0"/>
            <w:caps w:val="0"/>
            <w:color w:val="000000"/>
            <w:spacing w:val="0"/>
            <w:kern w:val="0"/>
            <w:sz w:val="32"/>
            <w:szCs w:val="32"/>
            <w:shd w:val="clear"/>
            <w:lang w:eastAsia="zh-CN"/>
            <w:rPrChange w:id="326" w:author="黎琦/资产管理处（征管办）/湖北省财政厅" w:date="2024-05-25T14:05:08Z">
              <w:rPr>
                <w:rFonts w:hint="eastAsia" w:ascii="宋体" w:hAnsi="宋体" w:eastAsia="宋体" w:cs="宋体"/>
                <w:i w:val="0"/>
                <w:caps w:val="0"/>
                <w:color w:val="000000"/>
                <w:spacing w:val="0"/>
                <w:kern w:val="0"/>
                <w:sz w:val="24"/>
                <w:szCs w:val="24"/>
                <w:shd w:val="clear"/>
                <w:lang w:eastAsia="zh-CN"/>
              </w:rPr>
            </w:rPrChange>
          </w:rPr>
          <w:t>主管</w:t>
        </w:r>
      </w:ins>
      <w:ins w:id="327" w:author="黎琦/资产管理处（征管办）/湖北省财政厅" w:date="2024-02-20T09:00:08Z">
        <w:r>
          <w:rPr>
            <w:rFonts w:hint="eastAsia" w:ascii="仿宋_GB2312" w:hAnsi="仿宋_GB2312" w:eastAsia="仿宋_GB2312" w:cs="仿宋_GB2312"/>
            <w:i w:val="0"/>
            <w:caps w:val="0"/>
            <w:color w:val="000000"/>
            <w:spacing w:val="0"/>
            <w:kern w:val="0"/>
            <w:sz w:val="32"/>
            <w:szCs w:val="32"/>
            <w:shd w:val="clear"/>
            <w:rPrChange w:id="328" w:author="黎琦/资产管理处（征管办）/湖北省财政厅" w:date="2024-02-22T16:50:46Z">
              <w:rPr>
                <w:rFonts w:hint="eastAsia" w:ascii="宋体" w:hAnsi="宋体" w:eastAsia="宋体" w:cs="宋体"/>
                <w:i w:val="0"/>
                <w:caps w:val="0"/>
                <w:color w:val="000000"/>
                <w:spacing w:val="0"/>
                <w:kern w:val="0"/>
                <w:sz w:val="24"/>
                <w:szCs w:val="24"/>
                <w:shd w:val="clear"/>
              </w:rPr>
            </w:rPrChange>
          </w:rPr>
          <w:t>部门和</w:t>
        </w:r>
      </w:ins>
      <w:ins w:id="329" w:author="黎琦/资产管理处（征管办）/湖北省财政厅" w:date="2024-05-27T14:37:32Z">
        <w:r>
          <w:rPr>
            <w:rFonts w:hint="eastAsia" w:ascii="仿宋_GB2312" w:hAnsi="仿宋_GB2312" w:eastAsia="仿宋_GB2312" w:cs="仿宋_GB2312"/>
            <w:i w:val="0"/>
            <w:caps w:val="0"/>
            <w:color w:val="000000"/>
            <w:spacing w:val="0"/>
            <w:kern w:val="0"/>
            <w:sz w:val="32"/>
            <w:szCs w:val="32"/>
            <w:shd w:val="clear"/>
            <w:lang w:eastAsia="zh-CN"/>
          </w:rPr>
          <w:t>省</w:t>
        </w:r>
      </w:ins>
      <w:ins w:id="330" w:author="黎琦/资产管理处（征管办）/湖北省财政厅" w:date="2024-05-27T14:37:33Z">
        <w:r>
          <w:rPr>
            <w:rFonts w:hint="eastAsia" w:ascii="仿宋_GB2312" w:hAnsi="仿宋_GB2312" w:eastAsia="仿宋_GB2312" w:cs="仿宋_GB2312"/>
            <w:i w:val="0"/>
            <w:caps w:val="0"/>
            <w:color w:val="000000"/>
            <w:spacing w:val="0"/>
            <w:kern w:val="0"/>
            <w:sz w:val="32"/>
            <w:szCs w:val="32"/>
            <w:shd w:val="clear"/>
            <w:lang w:eastAsia="zh-CN"/>
          </w:rPr>
          <w:t>财政</w:t>
        </w:r>
      </w:ins>
      <w:ins w:id="331" w:author="黎琦/资产管理处（征管办）/湖北省财政厅" w:date="2024-05-27T14:37:34Z">
        <w:r>
          <w:rPr>
            <w:rFonts w:hint="eastAsia" w:ascii="仿宋_GB2312" w:hAnsi="仿宋_GB2312" w:eastAsia="仿宋_GB2312" w:cs="仿宋_GB2312"/>
            <w:i w:val="0"/>
            <w:caps w:val="0"/>
            <w:color w:val="000000"/>
            <w:spacing w:val="0"/>
            <w:kern w:val="0"/>
            <w:sz w:val="32"/>
            <w:szCs w:val="32"/>
            <w:shd w:val="clear"/>
            <w:lang w:eastAsia="zh-CN"/>
          </w:rPr>
          <w:t>厅</w:t>
        </w:r>
      </w:ins>
      <w:ins w:id="332" w:author="黎琦/资产管理处（征管办）/湖北省财政厅" w:date="2024-02-20T08:58:52Z">
        <w:r>
          <w:rPr>
            <w:rFonts w:hint="eastAsia" w:ascii="仿宋_GB2312" w:hAnsi="仿宋_GB2312" w:eastAsia="仿宋_GB2312" w:cs="仿宋_GB2312"/>
            <w:i w:val="0"/>
            <w:caps w:val="0"/>
            <w:color w:val="000000"/>
            <w:spacing w:val="0"/>
            <w:kern w:val="0"/>
            <w:sz w:val="32"/>
            <w:szCs w:val="32"/>
            <w:shd w:val="clear" w:fill="FFFFFF"/>
            <w:rPrChange w:id="333" w:author="黎琦/资产管理处（征管办）/湖北省财政厅" w:date="2024-05-25T14:05:08Z">
              <w:rPr>
                <w:rFonts w:hint="eastAsia" w:ascii="仿宋_GB2312" w:hAnsi="仿宋_GB2312" w:eastAsia="仿宋_GB2312" w:cs="仿宋_GB2312"/>
                <w:i w:val="0"/>
                <w:caps w:val="0"/>
                <w:color w:val="4D4F53"/>
                <w:spacing w:val="15"/>
                <w:sz w:val="32"/>
                <w:szCs w:val="32"/>
                <w:shd w:val="clear" w:fill="FFFFFF"/>
              </w:rPr>
            </w:rPrChange>
          </w:rPr>
          <w:t>审批或者备案。涉及国家秘密、国家安全及关键核心技术的科技成果转让，由</w:t>
        </w:r>
      </w:ins>
      <w:ins w:id="334" w:author="黎琦/资产管理处（征管办）/湖北省财政厅" w:date="2024-02-20T09:01:00Z">
        <w:r>
          <w:rPr>
            <w:rFonts w:hint="eastAsia" w:ascii="仿宋_GB2312" w:hAnsi="仿宋_GB2312" w:eastAsia="仿宋_GB2312" w:cs="仿宋_GB2312"/>
            <w:i w:val="0"/>
            <w:caps w:val="0"/>
            <w:color w:val="000000"/>
            <w:spacing w:val="0"/>
            <w:kern w:val="0"/>
            <w:sz w:val="32"/>
            <w:szCs w:val="32"/>
            <w:shd w:val="clear"/>
            <w:lang w:eastAsia="zh-CN"/>
            <w:rPrChange w:id="335" w:author="黎琦/资产管理处（征管办）/湖北省财政厅" w:date="2024-05-25T14:05:08Z">
              <w:rPr>
                <w:rFonts w:hint="eastAsia" w:ascii="宋体" w:hAnsi="宋体" w:eastAsia="宋体" w:cs="宋体"/>
                <w:i w:val="0"/>
                <w:caps w:val="0"/>
                <w:color w:val="000000"/>
                <w:spacing w:val="0"/>
                <w:kern w:val="0"/>
                <w:sz w:val="24"/>
                <w:szCs w:val="24"/>
                <w:shd w:val="clear"/>
                <w:lang w:eastAsia="zh-CN"/>
              </w:rPr>
            </w:rPrChange>
          </w:rPr>
          <w:t>主管</w:t>
        </w:r>
      </w:ins>
      <w:ins w:id="336" w:author="黎琦/资产管理处（征管办）/湖北省财政厅" w:date="2024-02-20T08:58:52Z">
        <w:r>
          <w:rPr>
            <w:rFonts w:hint="eastAsia" w:ascii="仿宋_GB2312" w:hAnsi="仿宋_GB2312" w:eastAsia="仿宋_GB2312" w:cs="仿宋_GB2312"/>
            <w:i w:val="0"/>
            <w:caps w:val="0"/>
            <w:color w:val="000000"/>
            <w:spacing w:val="0"/>
            <w:kern w:val="0"/>
            <w:sz w:val="32"/>
            <w:szCs w:val="32"/>
            <w:shd w:val="clear" w:fill="FFFFFF"/>
            <w:rPrChange w:id="337" w:author="黎琦/资产管理处（征管办）/湖北省财政厅" w:date="2024-05-25T14:05:08Z">
              <w:rPr>
                <w:rFonts w:hint="eastAsia" w:ascii="仿宋_GB2312" w:hAnsi="仿宋_GB2312" w:eastAsia="仿宋_GB2312" w:cs="仿宋_GB2312"/>
                <w:i w:val="0"/>
                <w:caps w:val="0"/>
                <w:color w:val="4D4F53"/>
                <w:spacing w:val="15"/>
                <w:sz w:val="32"/>
                <w:szCs w:val="32"/>
                <w:shd w:val="clear" w:fill="FFFFFF"/>
              </w:rPr>
            </w:rPrChange>
          </w:rPr>
          <w:t>部门按照国家有关保密制度的规定审批。</w:t>
        </w:r>
      </w:ins>
    </w:p>
    <w:p w14:paraId="658DFD87">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640" w:lineRule="exact"/>
        <w:ind w:left="0" w:leftChars="0" w:right="0" w:rightChars="0" w:firstLine="640" w:firstLineChars="200"/>
        <w:jc w:val="both"/>
        <w:textAlignment w:val="auto"/>
        <w:outlineLvl w:val="9"/>
        <w:rPr>
          <w:ins w:id="339" w:author="黎琦/资产管理处（征管办）/湖北省财政厅" w:date="2024-02-20T08:58:52Z"/>
          <w:rFonts w:hint="eastAsia" w:ascii="仿宋_GB2312" w:hAnsi="仿宋_GB2312" w:eastAsia="仿宋_GB2312" w:cs="仿宋_GB2312"/>
          <w:i w:val="0"/>
          <w:caps w:val="0"/>
          <w:color w:val="000000"/>
          <w:spacing w:val="0"/>
          <w:kern w:val="0"/>
          <w:sz w:val="32"/>
          <w:szCs w:val="32"/>
          <w:rPrChange w:id="340" w:author="黎琦/资产管理处（征管办）/湖北省财政厅" w:date="2024-02-22T16:50:46Z">
            <w:rPr>
              <w:ins w:id="341" w:author="黎琦/资产管理处（征管办）/湖北省财政厅" w:date="2024-02-20T08:58:52Z"/>
              <w:rFonts w:hint="eastAsia" w:ascii="仿宋_GB2312" w:hAnsi="仿宋_GB2312" w:eastAsia="仿宋_GB2312" w:cs="仿宋_GB2312"/>
              <w:i w:val="0"/>
              <w:caps w:val="0"/>
              <w:color w:val="4D4F53"/>
              <w:spacing w:val="15"/>
              <w:sz w:val="32"/>
              <w:szCs w:val="32"/>
            </w:rPr>
          </w:rPrChange>
        </w:rPr>
        <w:pPrChange w:id="338" w:author="黎琦/资产管理处（征管办）/湖北省财政厅" w:date="2024-05-25T14:05:08Z">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700" w:firstLineChars="200"/>
            <w:jc w:val="both"/>
            <w:textAlignment w:val="auto"/>
            <w:outlineLvl w:val="9"/>
          </w:pPr>
        </w:pPrChange>
      </w:pPr>
      <w:ins w:id="342" w:author="黎琦/资产管理处（征管办）/湖北省财政厅" w:date="2024-02-20T08:58:52Z">
        <w:r>
          <w:rPr>
            <w:rFonts w:hint="eastAsia" w:ascii="仿宋_GB2312" w:hAnsi="仿宋_GB2312" w:eastAsia="仿宋_GB2312" w:cs="仿宋_GB2312"/>
            <w:i w:val="0"/>
            <w:caps w:val="0"/>
            <w:color w:val="000000"/>
            <w:spacing w:val="0"/>
            <w:kern w:val="0"/>
            <w:sz w:val="32"/>
            <w:szCs w:val="32"/>
            <w:shd w:val="clear" w:fill="FFFFFF"/>
            <w:rPrChange w:id="343" w:author="黎琦/资产管理处（征管办）/湖北省财政厅" w:date="2024-05-25T14:05:08Z">
              <w:rPr>
                <w:rFonts w:hint="eastAsia" w:ascii="仿宋_GB2312" w:hAnsi="仿宋_GB2312" w:eastAsia="仿宋_GB2312" w:cs="仿宋_GB2312"/>
                <w:i w:val="0"/>
                <w:caps w:val="0"/>
                <w:color w:val="4D4F53"/>
                <w:spacing w:val="15"/>
                <w:sz w:val="32"/>
                <w:szCs w:val="32"/>
                <w:shd w:val="clear" w:fill="FFFFFF"/>
              </w:rPr>
            </w:rPrChange>
          </w:rPr>
          <w:t>国家设立的研究开发机构、高等院校以科技成果作价投资形成的国有股权无偿划转、转让、损失核销等处置事项，由</w:t>
        </w:r>
      </w:ins>
      <w:ins w:id="344" w:author="黎琦/资产管理处（征管办）/湖北省财政厅" w:date="2024-02-20T09:01:29Z">
        <w:r>
          <w:rPr>
            <w:rFonts w:hint="eastAsia" w:ascii="仿宋_GB2312" w:hAnsi="仿宋_GB2312" w:eastAsia="仿宋_GB2312" w:cs="仿宋_GB2312"/>
            <w:i w:val="0"/>
            <w:caps w:val="0"/>
            <w:color w:val="000000"/>
            <w:spacing w:val="0"/>
            <w:kern w:val="0"/>
            <w:sz w:val="32"/>
            <w:szCs w:val="32"/>
            <w:shd w:val="clear"/>
            <w:lang w:eastAsia="zh-CN"/>
            <w:rPrChange w:id="345" w:author="黎琦/资产管理处（征管办）/湖北省财政厅" w:date="2024-05-25T14:05:08Z">
              <w:rPr>
                <w:rFonts w:hint="eastAsia" w:ascii="宋体" w:hAnsi="宋体" w:eastAsia="宋体" w:cs="宋体"/>
                <w:i w:val="0"/>
                <w:caps w:val="0"/>
                <w:color w:val="000000"/>
                <w:spacing w:val="0"/>
                <w:kern w:val="0"/>
                <w:sz w:val="24"/>
                <w:szCs w:val="24"/>
                <w:shd w:val="clear"/>
                <w:lang w:eastAsia="zh-CN"/>
              </w:rPr>
            </w:rPrChange>
          </w:rPr>
          <w:t>主管</w:t>
        </w:r>
      </w:ins>
      <w:ins w:id="346" w:author="黎琦/资产管理处（征管办）/湖北省财政厅" w:date="2024-02-20T08:58:52Z">
        <w:r>
          <w:rPr>
            <w:rFonts w:hint="eastAsia" w:ascii="仿宋_GB2312" w:hAnsi="仿宋_GB2312" w:eastAsia="仿宋_GB2312" w:cs="仿宋_GB2312"/>
            <w:i w:val="0"/>
            <w:caps w:val="0"/>
            <w:color w:val="000000"/>
            <w:spacing w:val="0"/>
            <w:kern w:val="0"/>
            <w:sz w:val="32"/>
            <w:szCs w:val="32"/>
            <w:shd w:val="clear" w:fill="FFFFFF"/>
            <w:rPrChange w:id="347" w:author="黎琦/资产管理处（征管办）/湖北省财政厅" w:date="2024-05-25T14:05:08Z">
              <w:rPr>
                <w:rFonts w:hint="eastAsia" w:ascii="仿宋_GB2312" w:hAnsi="仿宋_GB2312" w:eastAsia="仿宋_GB2312" w:cs="仿宋_GB2312"/>
                <w:i w:val="0"/>
                <w:caps w:val="0"/>
                <w:color w:val="4D4F53"/>
                <w:spacing w:val="15"/>
                <w:sz w:val="32"/>
                <w:szCs w:val="32"/>
                <w:shd w:val="clear" w:fill="FFFFFF"/>
              </w:rPr>
            </w:rPrChange>
          </w:rPr>
          <w:t>部门审批。</w:t>
        </w:r>
      </w:ins>
    </w:p>
    <w:p w14:paraId="33635EC9">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640" w:lineRule="exact"/>
        <w:ind w:left="0" w:leftChars="0" w:right="0" w:rightChars="0" w:firstLine="640" w:firstLineChars="200"/>
        <w:jc w:val="both"/>
        <w:textAlignment w:val="auto"/>
        <w:outlineLvl w:val="9"/>
        <w:rPr>
          <w:ins w:id="349" w:author="黎琦/资产管理处（征管办）/湖北省财政厅" w:date="2024-02-20T08:58:52Z"/>
          <w:rFonts w:hint="eastAsia" w:ascii="仿宋_GB2312" w:hAnsi="仿宋_GB2312" w:eastAsia="仿宋_GB2312" w:cs="仿宋_GB2312"/>
          <w:i w:val="0"/>
          <w:caps w:val="0"/>
          <w:color w:val="000000"/>
          <w:spacing w:val="0"/>
          <w:kern w:val="0"/>
          <w:sz w:val="32"/>
          <w:szCs w:val="32"/>
          <w:rPrChange w:id="350" w:author="黎琦/资产管理处（征管办）/湖北省财政厅" w:date="2024-02-22T16:50:46Z">
            <w:rPr>
              <w:ins w:id="351" w:author="黎琦/资产管理处（征管办）/湖北省财政厅" w:date="2024-02-20T08:58:52Z"/>
              <w:rFonts w:hint="eastAsia" w:ascii="仿宋_GB2312" w:hAnsi="仿宋_GB2312" w:eastAsia="仿宋_GB2312" w:cs="仿宋_GB2312"/>
              <w:i w:val="0"/>
              <w:caps w:val="0"/>
              <w:color w:val="4D4F53"/>
              <w:spacing w:val="15"/>
              <w:sz w:val="32"/>
              <w:szCs w:val="32"/>
            </w:rPr>
          </w:rPrChange>
        </w:rPr>
        <w:pPrChange w:id="348" w:author="黎琦/资产管理处（征管办）/湖北省财政厅" w:date="2024-05-25T14:05:08Z">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700" w:firstLineChars="200"/>
            <w:jc w:val="both"/>
            <w:textAlignment w:val="auto"/>
            <w:outlineLvl w:val="9"/>
          </w:pPr>
        </w:pPrChange>
      </w:pPr>
      <w:ins w:id="352" w:author="黎琦/资产管理处（征管办）/湖北省财政厅" w:date="2024-02-20T08:58:52Z">
        <w:r>
          <w:rPr>
            <w:rFonts w:hint="eastAsia" w:ascii="仿宋_GB2312" w:hAnsi="仿宋_GB2312" w:eastAsia="仿宋_GB2312" w:cs="仿宋_GB2312"/>
            <w:i w:val="0"/>
            <w:caps w:val="0"/>
            <w:color w:val="000000"/>
            <w:spacing w:val="0"/>
            <w:kern w:val="0"/>
            <w:sz w:val="32"/>
            <w:szCs w:val="32"/>
            <w:shd w:val="clear" w:fill="FFFFFF"/>
            <w:rPrChange w:id="353" w:author="黎琦/资产管理处（征管办）/湖北省财政厅" w:date="2024-05-25T14:05:08Z">
              <w:rPr>
                <w:rFonts w:hint="eastAsia" w:ascii="楷体_GB2312" w:hAnsi="楷体_GB2312" w:eastAsia="楷体_GB2312" w:cs="楷体_GB2312"/>
                <w:i w:val="0"/>
                <w:caps w:val="0"/>
                <w:color w:val="4D4F53"/>
                <w:spacing w:val="15"/>
                <w:sz w:val="32"/>
                <w:szCs w:val="32"/>
                <w:shd w:val="clear" w:fill="FFFFFF"/>
              </w:rPr>
            </w:rPrChange>
          </w:rPr>
          <w:t>第十</w:t>
        </w:r>
      </w:ins>
      <w:r>
        <w:rPr>
          <w:rFonts w:hint="eastAsia" w:ascii="仿宋_GB2312" w:hAnsi="仿宋_GB2312" w:eastAsia="仿宋_GB2312" w:cs="仿宋_GB2312"/>
          <w:i w:val="0"/>
          <w:caps w:val="0"/>
          <w:color w:val="000000"/>
          <w:spacing w:val="0"/>
          <w:kern w:val="0"/>
          <w:sz w:val="32"/>
          <w:szCs w:val="32"/>
          <w:shd w:val="clear" w:fill="FFFFFF"/>
          <w:lang w:eastAsia="zh-CN"/>
        </w:rPr>
        <w:t>一</w:t>
      </w:r>
      <w:ins w:id="354" w:author="黎琦/资产管理处（征管办）/湖北省财政厅" w:date="2024-02-20T08:58:52Z">
        <w:r>
          <w:rPr>
            <w:rFonts w:hint="eastAsia" w:ascii="仿宋_GB2312" w:hAnsi="仿宋_GB2312" w:eastAsia="仿宋_GB2312" w:cs="仿宋_GB2312"/>
            <w:i w:val="0"/>
            <w:caps w:val="0"/>
            <w:color w:val="000000"/>
            <w:spacing w:val="0"/>
            <w:kern w:val="0"/>
            <w:sz w:val="32"/>
            <w:szCs w:val="32"/>
            <w:shd w:val="clear" w:fill="FFFFFF"/>
            <w:lang w:eastAsia="zh-CN"/>
            <w:rPrChange w:id="355" w:author="黎琦/资产管理处（征管办）/湖北省财政厅" w:date="2024-05-25T14:05:08Z">
              <w:rPr>
                <w:rFonts w:hint="eastAsia" w:ascii="楷体_GB2312" w:hAnsi="楷体_GB2312" w:eastAsia="楷体_GB2312" w:cs="楷体_GB2312"/>
                <w:i w:val="0"/>
                <w:caps w:val="0"/>
                <w:color w:val="4D4F53"/>
                <w:spacing w:val="15"/>
                <w:sz w:val="32"/>
                <w:szCs w:val="32"/>
                <w:shd w:val="clear" w:fill="FFFFFF"/>
                <w:lang w:eastAsia="zh-CN"/>
              </w:rPr>
            </w:rPrChange>
          </w:rPr>
          <w:t>条</w:t>
        </w:r>
      </w:ins>
      <w:ins w:id="356" w:author="黎琦/资产管理处（征管办）/湖北省财政厅" w:date="2024-02-20T08:58:52Z">
        <w:r>
          <w:rPr>
            <w:rFonts w:hint="eastAsia" w:ascii="仿宋_GB2312" w:hAnsi="仿宋_GB2312" w:eastAsia="仿宋_GB2312" w:cs="仿宋_GB2312"/>
            <w:i w:val="0"/>
            <w:caps w:val="0"/>
            <w:color w:val="000000"/>
            <w:spacing w:val="0"/>
            <w:kern w:val="0"/>
            <w:sz w:val="32"/>
            <w:szCs w:val="32"/>
            <w:shd w:val="clear" w:fill="FFFFFF"/>
            <w:lang w:eastAsia="zh-CN"/>
            <w:rPrChange w:id="357" w:author="黎琦/资产管理处（征管办）/湖北省财政厅" w:date="2024-05-25T14:05:08Z">
              <w:rPr>
                <w:rFonts w:hint="eastAsia" w:ascii="仿宋_GB2312" w:hAnsi="仿宋_GB2312" w:eastAsia="仿宋_GB2312" w:cs="仿宋_GB2312"/>
                <w:i w:val="0"/>
                <w:caps w:val="0"/>
                <w:color w:val="4D4F53"/>
                <w:spacing w:val="15"/>
                <w:sz w:val="32"/>
                <w:szCs w:val="32"/>
                <w:shd w:val="clear" w:fill="FFFFFF"/>
                <w:lang w:eastAsia="zh-CN"/>
              </w:rPr>
            </w:rPrChange>
          </w:rPr>
          <w:t xml:space="preserve"> </w:t>
        </w:r>
      </w:ins>
      <w:ins w:id="358" w:author="黎琦/资产管理处（征管办）/湖北省财政厅" w:date="2024-02-20T08:58:52Z">
        <w:r>
          <w:rPr>
            <w:rFonts w:hint="eastAsia" w:ascii="仿宋_GB2312" w:hAnsi="仿宋_GB2312" w:eastAsia="仿宋_GB2312" w:cs="仿宋_GB2312"/>
            <w:i w:val="0"/>
            <w:caps w:val="0"/>
            <w:color w:val="000000"/>
            <w:spacing w:val="0"/>
            <w:kern w:val="0"/>
            <w:sz w:val="32"/>
            <w:szCs w:val="32"/>
            <w:shd w:val="clear" w:fill="FFFFFF"/>
            <w:rPrChange w:id="359" w:author="黎琦/资产管理处（征管办）/湖北省财政厅" w:date="2024-05-25T14:05:08Z">
              <w:rPr>
                <w:rFonts w:hint="eastAsia" w:ascii="仿宋_GB2312" w:hAnsi="仿宋_GB2312" w:eastAsia="仿宋_GB2312" w:cs="仿宋_GB2312"/>
                <w:i w:val="0"/>
                <w:caps w:val="0"/>
                <w:color w:val="4D4F53"/>
                <w:spacing w:val="15"/>
                <w:sz w:val="32"/>
                <w:szCs w:val="32"/>
                <w:shd w:val="clear" w:fill="FFFFFF"/>
              </w:rPr>
            </w:rPrChange>
          </w:rPr>
          <w:t>在突发公共卫生事件或者国家重大自然灾害等应急情况下，</w:t>
        </w:r>
      </w:ins>
      <w:ins w:id="360" w:author="黎琦/资产管理处（征管办）/湖北省财政厅" w:date="2024-05-25T13:23:13Z">
        <w:r>
          <w:rPr>
            <w:rFonts w:hint="eastAsia" w:ascii="仿宋_GB2312" w:hAnsi="仿宋_GB2312" w:eastAsia="仿宋_GB2312" w:cs="仿宋_GB2312"/>
            <w:i w:val="0"/>
            <w:caps w:val="0"/>
            <w:color w:val="000000"/>
            <w:spacing w:val="0"/>
            <w:kern w:val="0"/>
            <w:sz w:val="32"/>
            <w:szCs w:val="32"/>
            <w:shd w:val="clear" w:fill="FFFFFF"/>
            <w:lang w:eastAsia="zh-CN"/>
            <w:rPrChange w:id="361" w:author="黎琦/资产管理处（征管办）/湖北省财政厅" w:date="2024-05-25T14:05:08Z">
              <w:rPr>
                <w:rFonts w:hint="eastAsia" w:ascii="仿宋_GB2312" w:hAnsi="仿宋_GB2312" w:eastAsia="仿宋_GB2312" w:cs="仿宋_GB2312"/>
                <w:i w:val="0"/>
                <w:caps w:val="0"/>
                <w:color w:val="000000"/>
                <w:spacing w:val="0"/>
                <w:kern w:val="0"/>
                <w:sz w:val="32"/>
                <w:szCs w:val="32"/>
                <w:shd w:val="clear" w:fill="FFFFFF"/>
                <w:lang w:eastAsia="zh-CN"/>
              </w:rPr>
            </w:rPrChange>
          </w:rPr>
          <w:t>省直</w:t>
        </w:r>
      </w:ins>
      <w:ins w:id="362" w:author="黎琦/资产管理处（征管办）/湖北省财政厅" w:date="2024-02-20T08:58:52Z">
        <w:r>
          <w:rPr>
            <w:rFonts w:hint="eastAsia" w:ascii="仿宋_GB2312" w:hAnsi="仿宋_GB2312" w:eastAsia="仿宋_GB2312" w:cs="仿宋_GB2312"/>
            <w:i w:val="0"/>
            <w:caps w:val="0"/>
            <w:color w:val="000000"/>
            <w:spacing w:val="0"/>
            <w:kern w:val="0"/>
            <w:sz w:val="32"/>
            <w:szCs w:val="32"/>
            <w:shd w:val="clear" w:fill="FFFFFF"/>
            <w:rPrChange w:id="363" w:author="黎琦/资产管理处（征管办）/湖北省财政厅" w:date="2024-05-25T14:05:08Z">
              <w:rPr>
                <w:rFonts w:hint="eastAsia" w:ascii="仿宋_GB2312" w:hAnsi="仿宋_GB2312" w:eastAsia="仿宋_GB2312" w:cs="仿宋_GB2312"/>
                <w:i w:val="0"/>
                <w:caps w:val="0"/>
                <w:color w:val="4D4F53"/>
                <w:spacing w:val="15"/>
                <w:sz w:val="32"/>
                <w:szCs w:val="32"/>
                <w:shd w:val="clear" w:fill="FFFFFF"/>
              </w:rPr>
            </w:rPrChange>
          </w:rPr>
          <w:t>相关单位可本着急事急办、特事特办的原则，按照主管部门要求履行相关程序后处置国有资产，待应急事件结束后报主管部门备案。</w:t>
        </w:r>
      </w:ins>
    </w:p>
    <w:p w14:paraId="3703CB15">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640" w:lineRule="exact"/>
        <w:ind w:left="0" w:leftChars="0" w:right="0" w:rightChars="0" w:firstLine="640" w:firstLineChars="200"/>
        <w:jc w:val="both"/>
        <w:textAlignment w:val="auto"/>
        <w:outlineLvl w:val="9"/>
        <w:rPr>
          <w:ins w:id="365" w:author="黎琦/资产管理处（征管办）/湖北省财政厅" w:date="2024-02-20T08:58:52Z"/>
          <w:rFonts w:hint="eastAsia" w:ascii="仿宋_GB2312" w:hAnsi="仿宋_GB2312" w:eastAsia="仿宋_GB2312" w:cs="仿宋_GB2312"/>
          <w:i w:val="0"/>
          <w:caps w:val="0"/>
          <w:color w:val="000000"/>
          <w:spacing w:val="0"/>
          <w:kern w:val="0"/>
          <w:sz w:val="32"/>
          <w:szCs w:val="32"/>
          <w:rPrChange w:id="366" w:author="黎琦/资产管理处（征管办）/湖北省财政厅" w:date="2024-02-22T16:50:46Z">
            <w:rPr>
              <w:ins w:id="367" w:author="黎琦/资产管理处（征管办）/湖北省财政厅" w:date="2024-02-20T08:58:52Z"/>
              <w:rFonts w:hint="eastAsia" w:ascii="仿宋_GB2312" w:hAnsi="仿宋_GB2312" w:eastAsia="仿宋_GB2312" w:cs="仿宋_GB2312"/>
              <w:i w:val="0"/>
              <w:caps w:val="0"/>
              <w:color w:val="4D4F53"/>
              <w:spacing w:val="15"/>
              <w:sz w:val="32"/>
              <w:szCs w:val="32"/>
            </w:rPr>
          </w:rPrChange>
        </w:rPr>
        <w:pPrChange w:id="364" w:author="黎琦/资产管理处（征管办）/湖北省财政厅" w:date="2024-05-25T14:05:08Z">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700" w:firstLineChars="200"/>
            <w:jc w:val="both"/>
            <w:textAlignment w:val="auto"/>
            <w:outlineLvl w:val="9"/>
          </w:pPr>
        </w:pPrChange>
      </w:pPr>
      <w:ins w:id="368" w:author="黎琦/资产管理处（征管办）/湖北省财政厅" w:date="2024-02-20T08:58:52Z">
        <w:r>
          <w:rPr>
            <w:rFonts w:hint="eastAsia" w:ascii="仿宋_GB2312" w:hAnsi="仿宋_GB2312" w:eastAsia="仿宋_GB2312" w:cs="仿宋_GB2312"/>
            <w:i w:val="0"/>
            <w:caps w:val="0"/>
            <w:color w:val="000000"/>
            <w:spacing w:val="0"/>
            <w:kern w:val="0"/>
            <w:sz w:val="32"/>
            <w:szCs w:val="32"/>
            <w:shd w:val="clear" w:fill="FFFFFF"/>
            <w:rPrChange w:id="369" w:author="黎琦/资产管理处（征管办）/湖北省财政厅" w:date="2024-05-25T14:05:08Z">
              <w:rPr>
                <w:rFonts w:hint="eastAsia" w:ascii="楷体_GB2312" w:hAnsi="楷体_GB2312" w:eastAsia="楷体_GB2312" w:cs="楷体_GB2312"/>
                <w:i w:val="0"/>
                <w:caps w:val="0"/>
                <w:color w:val="4D4F53"/>
                <w:spacing w:val="15"/>
                <w:sz w:val="32"/>
                <w:szCs w:val="32"/>
                <w:shd w:val="clear" w:fill="FFFFFF"/>
              </w:rPr>
            </w:rPrChange>
          </w:rPr>
          <w:t>第十</w:t>
        </w:r>
      </w:ins>
      <w:r>
        <w:rPr>
          <w:rFonts w:hint="eastAsia" w:ascii="仿宋_GB2312" w:hAnsi="仿宋_GB2312" w:eastAsia="仿宋_GB2312" w:cs="仿宋_GB2312"/>
          <w:i w:val="0"/>
          <w:caps w:val="0"/>
          <w:color w:val="000000"/>
          <w:spacing w:val="0"/>
          <w:kern w:val="0"/>
          <w:sz w:val="32"/>
          <w:szCs w:val="32"/>
          <w:shd w:val="clear" w:fill="FFFFFF"/>
          <w:lang w:eastAsia="zh-CN"/>
        </w:rPr>
        <w:t>二</w:t>
      </w:r>
      <w:ins w:id="370" w:author="黎琦/资产管理处（征管办）/湖北省财政厅" w:date="2024-02-20T08:58:52Z">
        <w:r>
          <w:rPr>
            <w:rFonts w:hint="eastAsia" w:ascii="仿宋_GB2312" w:hAnsi="仿宋_GB2312" w:eastAsia="仿宋_GB2312" w:cs="仿宋_GB2312"/>
            <w:i w:val="0"/>
            <w:caps w:val="0"/>
            <w:color w:val="000000"/>
            <w:spacing w:val="0"/>
            <w:kern w:val="0"/>
            <w:sz w:val="32"/>
            <w:szCs w:val="32"/>
            <w:shd w:val="clear" w:fill="FFFFFF"/>
            <w:lang w:eastAsia="zh-CN"/>
            <w:rPrChange w:id="371" w:author="黎琦/资产管理处（征管办）/湖北省财政厅" w:date="2024-05-25T14:05:08Z">
              <w:rPr>
                <w:rFonts w:hint="eastAsia" w:ascii="楷体_GB2312" w:hAnsi="楷体_GB2312" w:eastAsia="楷体_GB2312" w:cs="楷体_GB2312"/>
                <w:i w:val="0"/>
                <w:caps w:val="0"/>
                <w:color w:val="4D4F53"/>
                <w:spacing w:val="15"/>
                <w:sz w:val="32"/>
                <w:szCs w:val="32"/>
                <w:shd w:val="clear" w:fill="FFFFFF"/>
                <w:lang w:eastAsia="zh-CN"/>
              </w:rPr>
            </w:rPrChange>
          </w:rPr>
          <w:t>条</w:t>
        </w:r>
      </w:ins>
      <w:ins w:id="372" w:author="黎琦/资产管理处（征管办）/湖北省财政厅" w:date="2024-02-20T08:58:52Z">
        <w:r>
          <w:rPr>
            <w:rFonts w:hint="eastAsia" w:ascii="仿宋_GB2312" w:hAnsi="仿宋_GB2312" w:eastAsia="仿宋_GB2312" w:cs="仿宋_GB2312"/>
            <w:i w:val="0"/>
            <w:caps w:val="0"/>
            <w:color w:val="000000"/>
            <w:spacing w:val="0"/>
            <w:kern w:val="0"/>
            <w:sz w:val="32"/>
            <w:szCs w:val="32"/>
            <w:shd w:val="clear" w:fill="FFFFFF"/>
            <w:lang w:eastAsia="zh-CN"/>
            <w:rPrChange w:id="373" w:author="黎琦/资产管理处（征管办）/湖北省财政厅" w:date="2024-05-25T14:05:08Z">
              <w:rPr>
                <w:rFonts w:hint="eastAsia" w:ascii="仿宋_GB2312" w:hAnsi="仿宋_GB2312" w:eastAsia="仿宋_GB2312" w:cs="仿宋_GB2312"/>
                <w:i w:val="0"/>
                <w:caps w:val="0"/>
                <w:color w:val="4D4F53"/>
                <w:spacing w:val="15"/>
                <w:sz w:val="32"/>
                <w:szCs w:val="32"/>
                <w:shd w:val="clear" w:fill="FFFFFF"/>
                <w:lang w:eastAsia="zh-CN"/>
              </w:rPr>
            </w:rPrChange>
          </w:rPr>
          <w:t xml:space="preserve"> </w:t>
        </w:r>
      </w:ins>
      <w:ins w:id="374" w:author="黎琦/资产管理处（征管办）/湖北省财政厅" w:date="2024-05-25T13:23:23Z">
        <w:r>
          <w:rPr>
            <w:rFonts w:hint="eastAsia" w:ascii="仿宋_GB2312" w:hAnsi="仿宋_GB2312" w:eastAsia="仿宋_GB2312" w:cs="仿宋_GB2312"/>
            <w:i w:val="0"/>
            <w:caps w:val="0"/>
            <w:color w:val="000000"/>
            <w:spacing w:val="0"/>
            <w:kern w:val="0"/>
            <w:sz w:val="32"/>
            <w:szCs w:val="32"/>
            <w:shd w:val="clear" w:fill="FFFFFF"/>
            <w:lang w:eastAsia="zh-CN"/>
            <w:rPrChange w:id="375" w:author="黎琦/资产管理处（征管办）/湖北省财政厅" w:date="2024-05-25T14:05:08Z">
              <w:rPr>
                <w:rFonts w:hint="eastAsia" w:ascii="仿宋_GB2312" w:hAnsi="仿宋_GB2312" w:eastAsia="仿宋_GB2312" w:cs="仿宋_GB2312"/>
                <w:i w:val="0"/>
                <w:caps w:val="0"/>
                <w:color w:val="000000"/>
                <w:spacing w:val="0"/>
                <w:kern w:val="0"/>
                <w:sz w:val="32"/>
                <w:szCs w:val="32"/>
                <w:shd w:val="clear" w:fill="FFFFFF"/>
                <w:lang w:eastAsia="zh-CN"/>
              </w:rPr>
            </w:rPrChange>
          </w:rPr>
          <w:t>省</w:t>
        </w:r>
      </w:ins>
      <w:ins w:id="376" w:author="黎琦/资产管理处（征管办）/湖北省财政厅" w:date="2024-05-25T13:23:25Z">
        <w:r>
          <w:rPr>
            <w:rFonts w:hint="eastAsia" w:ascii="仿宋_GB2312" w:hAnsi="仿宋_GB2312" w:eastAsia="仿宋_GB2312" w:cs="仿宋_GB2312"/>
            <w:i w:val="0"/>
            <w:caps w:val="0"/>
            <w:color w:val="000000"/>
            <w:spacing w:val="0"/>
            <w:kern w:val="0"/>
            <w:sz w:val="32"/>
            <w:szCs w:val="32"/>
            <w:shd w:val="clear" w:fill="FFFFFF"/>
            <w:lang w:eastAsia="zh-CN"/>
            <w:rPrChange w:id="377" w:author="黎琦/资产管理处（征管办）/湖北省财政厅" w:date="2024-05-25T14:05:08Z">
              <w:rPr>
                <w:rFonts w:hint="eastAsia" w:ascii="仿宋_GB2312" w:hAnsi="仿宋_GB2312" w:eastAsia="仿宋_GB2312" w:cs="仿宋_GB2312"/>
                <w:i w:val="0"/>
                <w:caps w:val="0"/>
                <w:color w:val="000000"/>
                <w:spacing w:val="0"/>
                <w:kern w:val="0"/>
                <w:sz w:val="32"/>
                <w:szCs w:val="32"/>
                <w:shd w:val="clear" w:fill="FFFFFF"/>
                <w:lang w:eastAsia="zh-CN"/>
              </w:rPr>
            </w:rPrChange>
          </w:rPr>
          <w:t>财政</w:t>
        </w:r>
      </w:ins>
      <w:ins w:id="378" w:author="黎琦/资产管理处（征管办）/湖北省财政厅" w:date="2024-05-25T13:23:26Z">
        <w:r>
          <w:rPr>
            <w:rFonts w:hint="eastAsia" w:ascii="仿宋_GB2312" w:hAnsi="仿宋_GB2312" w:eastAsia="仿宋_GB2312" w:cs="仿宋_GB2312"/>
            <w:i w:val="0"/>
            <w:caps w:val="0"/>
            <w:color w:val="000000"/>
            <w:spacing w:val="0"/>
            <w:kern w:val="0"/>
            <w:sz w:val="32"/>
            <w:szCs w:val="32"/>
            <w:shd w:val="clear" w:fill="FFFFFF"/>
            <w:lang w:eastAsia="zh-CN"/>
            <w:rPrChange w:id="379" w:author="黎琦/资产管理处（征管办）/湖北省财政厅" w:date="2024-05-25T14:05:08Z">
              <w:rPr>
                <w:rFonts w:hint="eastAsia" w:ascii="仿宋_GB2312" w:hAnsi="仿宋_GB2312" w:eastAsia="仿宋_GB2312" w:cs="仿宋_GB2312"/>
                <w:i w:val="0"/>
                <w:caps w:val="0"/>
                <w:color w:val="000000"/>
                <w:spacing w:val="0"/>
                <w:kern w:val="0"/>
                <w:sz w:val="32"/>
                <w:szCs w:val="32"/>
                <w:shd w:val="clear" w:fill="FFFFFF"/>
                <w:lang w:eastAsia="zh-CN"/>
              </w:rPr>
            </w:rPrChange>
          </w:rPr>
          <w:t>厅</w:t>
        </w:r>
      </w:ins>
      <w:ins w:id="380" w:author="黎琦/资产管理处（征管办）/湖北省财政厅" w:date="2024-02-20T08:58:52Z">
        <w:r>
          <w:rPr>
            <w:rFonts w:hint="eastAsia" w:ascii="仿宋_GB2312" w:hAnsi="仿宋_GB2312" w:eastAsia="仿宋_GB2312" w:cs="仿宋_GB2312"/>
            <w:i w:val="0"/>
            <w:caps w:val="0"/>
            <w:color w:val="000000"/>
            <w:spacing w:val="0"/>
            <w:kern w:val="0"/>
            <w:sz w:val="32"/>
            <w:szCs w:val="32"/>
            <w:shd w:val="clear" w:fill="FFFFFF"/>
            <w:rPrChange w:id="381" w:author="黎琦/资产管理处（征管办）/湖北省财政厅" w:date="2024-05-25T14:05:08Z">
              <w:rPr>
                <w:rFonts w:hint="eastAsia" w:ascii="仿宋_GB2312" w:hAnsi="仿宋_GB2312" w:eastAsia="仿宋_GB2312" w:cs="仿宋_GB2312"/>
                <w:i w:val="0"/>
                <w:caps w:val="0"/>
                <w:color w:val="4D4F53"/>
                <w:spacing w:val="15"/>
                <w:sz w:val="32"/>
                <w:szCs w:val="32"/>
                <w:shd w:val="clear" w:fill="FFFFFF"/>
              </w:rPr>
            </w:rPrChange>
          </w:rPr>
          <w:t>、各</w:t>
        </w:r>
      </w:ins>
      <w:ins w:id="382" w:author="黎琦/资产管理处（征管办）/湖北省财政厅" w:date="2024-02-20T09:02:02Z">
        <w:r>
          <w:rPr>
            <w:rFonts w:hint="eastAsia" w:ascii="仿宋_GB2312" w:hAnsi="仿宋_GB2312" w:eastAsia="仿宋_GB2312" w:cs="仿宋_GB2312"/>
            <w:i w:val="0"/>
            <w:caps w:val="0"/>
            <w:color w:val="000000"/>
            <w:spacing w:val="0"/>
            <w:kern w:val="0"/>
            <w:sz w:val="32"/>
            <w:szCs w:val="32"/>
            <w:shd w:val="clear"/>
            <w:lang w:eastAsia="zh-CN"/>
            <w:rPrChange w:id="383" w:author="黎琦/资产管理处（征管办）/湖北省财政厅" w:date="2024-05-25T14:05:08Z">
              <w:rPr>
                <w:rFonts w:hint="eastAsia" w:ascii="宋体" w:hAnsi="宋体" w:eastAsia="宋体" w:cs="宋体"/>
                <w:i w:val="0"/>
                <w:caps w:val="0"/>
                <w:color w:val="000000"/>
                <w:spacing w:val="0"/>
                <w:kern w:val="0"/>
                <w:sz w:val="24"/>
                <w:szCs w:val="24"/>
                <w:shd w:val="clear"/>
                <w:lang w:eastAsia="zh-CN"/>
              </w:rPr>
            </w:rPrChange>
          </w:rPr>
          <w:t>主管</w:t>
        </w:r>
      </w:ins>
      <w:ins w:id="384" w:author="黎琦/资产管理处（征管办）/湖北省财政厅" w:date="2024-02-20T08:58:52Z">
        <w:r>
          <w:rPr>
            <w:rFonts w:hint="eastAsia" w:ascii="仿宋_GB2312" w:hAnsi="仿宋_GB2312" w:eastAsia="仿宋_GB2312" w:cs="仿宋_GB2312"/>
            <w:i w:val="0"/>
            <w:caps w:val="0"/>
            <w:color w:val="000000"/>
            <w:spacing w:val="0"/>
            <w:kern w:val="0"/>
            <w:sz w:val="32"/>
            <w:szCs w:val="32"/>
            <w:shd w:val="clear" w:fill="FFFFFF"/>
            <w:rPrChange w:id="385" w:author="黎琦/资产管理处（征管办）/湖北省财政厅" w:date="2024-05-25T14:05:08Z">
              <w:rPr>
                <w:rFonts w:hint="eastAsia" w:ascii="仿宋_GB2312" w:hAnsi="仿宋_GB2312" w:eastAsia="仿宋_GB2312" w:cs="仿宋_GB2312"/>
                <w:i w:val="0"/>
                <w:caps w:val="0"/>
                <w:color w:val="4D4F53"/>
                <w:spacing w:val="15"/>
                <w:sz w:val="32"/>
                <w:szCs w:val="32"/>
                <w:shd w:val="clear" w:fill="FFFFFF"/>
              </w:rPr>
            </w:rPrChange>
          </w:rPr>
          <w:t>部门</w:t>
        </w:r>
      </w:ins>
      <w:ins w:id="386" w:author="黎琦/资产管理处（征管办）/湖北省财政厅" w:date="2024-02-20T09:02:06Z">
        <w:r>
          <w:rPr>
            <w:rFonts w:hint="eastAsia" w:ascii="仿宋_GB2312" w:hAnsi="仿宋_GB2312" w:eastAsia="仿宋_GB2312" w:cs="仿宋_GB2312"/>
            <w:i w:val="0"/>
            <w:caps w:val="0"/>
            <w:color w:val="000000"/>
            <w:spacing w:val="0"/>
            <w:kern w:val="0"/>
            <w:sz w:val="32"/>
            <w:szCs w:val="32"/>
            <w:shd w:val="clear"/>
            <w:lang w:eastAsia="zh-CN"/>
            <w:rPrChange w:id="387" w:author="黎琦/资产管理处（征管办）/湖北省财政厅" w:date="2024-05-25T14:05:08Z">
              <w:rPr>
                <w:rFonts w:hint="eastAsia" w:ascii="宋体" w:hAnsi="宋体" w:eastAsia="宋体" w:cs="宋体"/>
                <w:i w:val="0"/>
                <w:caps w:val="0"/>
                <w:color w:val="000000"/>
                <w:spacing w:val="0"/>
                <w:kern w:val="0"/>
                <w:sz w:val="24"/>
                <w:szCs w:val="24"/>
                <w:shd w:val="clear"/>
                <w:lang w:eastAsia="zh-CN"/>
              </w:rPr>
            </w:rPrChange>
          </w:rPr>
          <w:t>以及</w:t>
        </w:r>
      </w:ins>
      <w:ins w:id="388" w:author="黎琦/资产管理处（征管办）/湖北省财政厅" w:date="2024-05-25T13:23:30Z">
        <w:r>
          <w:rPr>
            <w:rFonts w:hint="eastAsia" w:ascii="仿宋_GB2312" w:hAnsi="仿宋_GB2312" w:eastAsia="仿宋_GB2312" w:cs="仿宋_GB2312"/>
            <w:i w:val="0"/>
            <w:caps w:val="0"/>
            <w:color w:val="000000"/>
            <w:spacing w:val="0"/>
            <w:kern w:val="0"/>
            <w:sz w:val="32"/>
            <w:szCs w:val="32"/>
            <w:shd w:val="clear"/>
            <w:lang w:eastAsia="zh-CN"/>
            <w:rPrChange w:id="389" w:author="黎琦/资产管理处（征管办）/湖北省财政厅" w:date="2024-05-25T14:05:08Z">
              <w:rPr>
                <w:rFonts w:hint="eastAsia" w:ascii="仿宋_GB2312" w:hAnsi="仿宋_GB2312" w:eastAsia="仿宋_GB2312" w:cs="仿宋_GB2312"/>
                <w:i w:val="0"/>
                <w:caps w:val="0"/>
                <w:color w:val="000000"/>
                <w:spacing w:val="0"/>
                <w:kern w:val="0"/>
                <w:sz w:val="32"/>
                <w:szCs w:val="32"/>
                <w:shd w:val="clear"/>
                <w:lang w:eastAsia="zh-CN"/>
              </w:rPr>
            </w:rPrChange>
          </w:rPr>
          <w:t>省直</w:t>
        </w:r>
      </w:ins>
      <w:ins w:id="390" w:author="黎琦/资产管理处（征管办）/湖北省财政厅" w:date="2024-02-20T08:58:52Z">
        <w:r>
          <w:rPr>
            <w:rFonts w:hint="eastAsia" w:ascii="仿宋_GB2312" w:hAnsi="仿宋_GB2312" w:eastAsia="仿宋_GB2312" w:cs="仿宋_GB2312"/>
            <w:i w:val="0"/>
            <w:caps w:val="0"/>
            <w:color w:val="000000"/>
            <w:spacing w:val="0"/>
            <w:kern w:val="0"/>
            <w:sz w:val="32"/>
            <w:szCs w:val="32"/>
            <w:shd w:val="clear" w:fill="FFFFFF"/>
            <w:rPrChange w:id="391" w:author="黎琦/资产管理处（征管办）/湖北省财政厅" w:date="2024-05-25T14:05:08Z">
              <w:rPr>
                <w:rFonts w:hint="eastAsia" w:ascii="仿宋_GB2312" w:hAnsi="仿宋_GB2312" w:eastAsia="仿宋_GB2312" w:cs="仿宋_GB2312"/>
                <w:i w:val="0"/>
                <w:caps w:val="0"/>
                <w:color w:val="4D4F53"/>
                <w:spacing w:val="15"/>
                <w:sz w:val="32"/>
                <w:szCs w:val="32"/>
                <w:shd w:val="clear" w:fill="FFFFFF"/>
              </w:rPr>
            </w:rPrChange>
          </w:rPr>
          <w:t>行政事业单位对国有资产处置事项的批复文件，是</w:t>
        </w:r>
      </w:ins>
      <w:ins w:id="392" w:author="黎琦/资产管理处（征管办）/湖北省财政厅" w:date="2024-05-25T13:23:41Z">
        <w:r>
          <w:rPr>
            <w:rFonts w:hint="eastAsia" w:ascii="仿宋_GB2312" w:hAnsi="仿宋_GB2312" w:eastAsia="仿宋_GB2312" w:cs="仿宋_GB2312"/>
            <w:i w:val="0"/>
            <w:caps w:val="0"/>
            <w:color w:val="000000"/>
            <w:spacing w:val="0"/>
            <w:kern w:val="0"/>
            <w:sz w:val="32"/>
            <w:szCs w:val="32"/>
            <w:shd w:val="clear"/>
            <w:lang w:eastAsia="zh-CN"/>
            <w:rPrChange w:id="393" w:author="黎琦/资产管理处（征管办）/湖北省财政厅" w:date="2024-05-25T14:05:08Z">
              <w:rPr>
                <w:rFonts w:hint="eastAsia" w:ascii="仿宋_GB2312" w:hAnsi="仿宋_GB2312" w:eastAsia="仿宋_GB2312" w:cs="仿宋_GB2312"/>
                <w:i w:val="0"/>
                <w:caps w:val="0"/>
                <w:color w:val="000000"/>
                <w:spacing w:val="0"/>
                <w:kern w:val="0"/>
                <w:sz w:val="32"/>
                <w:szCs w:val="32"/>
                <w:shd w:val="clear"/>
                <w:lang w:eastAsia="zh-CN"/>
              </w:rPr>
            </w:rPrChange>
          </w:rPr>
          <w:t>省直</w:t>
        </w:r>
      </w:ins>
      <w:ins w:id="394" w:author="黎琦/资产管理处（征管办）/湖北省财政厅" w:date="2024-05-25T13:23:41Z">
        <w:r>
          <w:rPr>
            <w:rFonts w:hint="eastAsia" w:ascii="仿宋_GB2312" w:hAnsi="仿宋_GB2312" w:eastAsia="仿宋_GB2312" w:cs="仿宋_GB2312"/>
            <w:i w:val="0"/>
            <w:caps w:val="0"/>
            <w:color w:val="000000"/>
            <w:spacing w:val="0"/>
            <w:kern w:val="0"/>
            <w:sz w:val="32"/>
            <w:szCs w:val="32"/>
            <w:shd w:val="clear" w:fill="FFFFFF"/>
            <w:rPrChange w:id="395" w:author="黎琦/资产管理处（征管办）/湖北省财政厅" w:date="2024-05-25T14:05:08Z">
              <w:rPr>
                <w:rFonts w:hint="eastAsia" w:ascii="仿宋_GB2312" w:hAnsi="仿宋_GB2312" w:eastAsia="仿宋_GB2312" w:cs="仿宋_GB2312"/>
                <w:i w:val="0"/>
                <w:caps w:val="0"/>
                <w:color w:val="000000"/>
                <w:spacing w:val="0"/>
                <w:kern w:val="0"/>
                <w:sz w:val="32"/>
                <w:szCs w:val="32"/>
                <w:shd w:val="clear" w:fill="FFFFFF"/>
              </w:rPr>
            </w:rPrChange>
          </w:rPr>
          <w:t>行政事业单位</w:t>
        </w:r>
      </w:ins>
      <w:ins w:id="396" w:author="黎琦/资产管理处（征管办）/湖北省财政厅" w:date="2024-02-20T08:58:52Z">
        <w:r>
          <w:rPr>
            <w:rFonts w:hint="eastAsia" w:ascii="仿宋_GB2312" w:hAnsi="仿宋_GB2312" w:eastAsia="仿宋_GB2312" w:cs="仿宋_GB2312"/>
            <w:i w:val="0"/>
            <w:caps w:val="0"/>
            <w:color w:val="000000"/>
            <w:spacing w:val="0"/>
            <w:kern w:val="0"/>
            <w:sz w:val="32"/>
            <w:szCs w:val="32"/>
            <w:shd w:val="clear" w:fill="FFFFFF"/>
            <w:rPrChange w:id="397" w:author="黎琦/资产管理处（征管办）/湖北省财政厅" w:date="2024-05-25T14:05:08Z">
              <w:rPr>
                <w:rFonts w:hint="eastAsia" w:ascii="仿宋_GB2312" w:hAnsi="仿宋_GB2312" w:eastAsia="仿宋_GB2312" w:cs="仿宋_GB2312"/>
                <w:i w:val="0"/>
                <w:caps w:val="0"/>
                <w:color w:val="4D4F53"/>
                <w:spacing w:val="15"/>
                <w:sz w:val="32"/>
                <w:szCs w:val="32"/>
                <w:shd w:val="clear" w:fill="FFFFFF"/>
              </w:rPr>
            </w:rPrChange>
          </w:rPr>
          <w:t>国有资产处置的依据。</w:t>
        </w:r>
      </w:ins>
    </w:p>
    <w:p w14:paraId="0D5FC213">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640" w:lineRule="exact"/>
        <w:ind w:left="0" w:leftChars="0" w:right="0" w:rightChars="0" w:firstLine="640" w:firstLineChars="200"/>
        <w:jc w:val="both"/>
        <w:textAlignment w:val="auto"/>
        <w:outlineLvl w:val="9"/>
        <w:rPr>
          <w:ins w:id="399" w:author="黎琦/资产管理处（征管办）/湖北省财政厅" w:date="2024-02-20T08:58:52Z"/>
          <w:rFonts w:hint="eastAsia" w:ascii="仿宋_GB2312" w:hAnsi="仿宋_GB2312" w:eastAsia="仿宋_GB2312" w:cs="仿宋_GB2312"/>
          <w:i w:val="0"/>
          <w:caps w:val="0"/>
          <w:color w:val="000000"/>
          <w:spacing w:val="0"/>
          <w:kern w:val="0"/>
          <w:sz w:val="32"/>
          <w:szCs w:val="32"/>
          <w:rPrChange w:id="400" w:author="黎琦/资产管理处（征管办）/湖北省财政厅" w:date="2024-02-22T16:50:46Z">
            <w:rPr>
              <w:ins w:id="401" w:author="黎琦/资产管理处（征管办）/湖北省财政厅" w:date="2024-02-20T08:58:52Z"/>
              <w:rFonts w:hint="eastAsia" w:ascii="仿宋_GB2312" w:hAnsi="仿宋_GB2312" w:eastAsia="仿宋_GB2312" w:cs="仿宋_GB2312"/>
              <w:i w:val="0"/>
              <w:caps w:val="0"/>
              <w:color w:val="4D4F53"/>
              <w:spacing w:val="15"/>
              <w:sz w:val="32"/>
              <w:szCs w:val="32"/>
            </w:rPr>
          </w:rPrChange>
        </w:rPr>
        <w:pPrChange w:id="398" w:author="黎琦/资产管理处（征管办）/湖北省财政厅" w:date="2024-05-25T14:05:08Z">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700" w:firstLineChars="200"/>
            <w:jc w:val="both"/>
            <w:textAlignment w:val="auto"/>
            <w:outlineLvl w:val="9"/>
          </w:pPr>
        </w:pPrChange>
      </w:pPr>
      <w:ins w:id="402" w:author="黎琦/资产管理处（征管办）/湖北省财政厅" w:date="2024-05-25T13:23:48Z">
        <w:r>
          <w:rPr>
            <w:rFonts w:hint="eastAsia" w:ascii="仿宋_GB2312" w:hAnsi="仿宋_GB2312" w:eastAsia="仿宋_GB2312" w:cs="仿宋_GB2312"/>
            <w:i w:val="0"/>
            <w:caps w:val="0"/>
            <w:color w:val="000000"/>
            <w:spacing w:val="0"/>
            <w:kern w:val="0"/>
            <w:sz w:val="32"/>
            <w:szCs w:val="32"/>
            <w:shd w:val="clear" w:fill="FFFFFF"/>
            <w:lang w:eastAsia="zh-CN"/>
            <w:rPrChange w:id="403" w:author="黎琦/资产管理处（征管办）/湖北省财政厅" w:date="2024-05-25T14:05:08Z">
              <w:rPr>
                <w:rFonts w:hint="eastAsia" w:ascii="仿宋_GB2312" w:hAnsi="仿宋_GB2312" w:eastAsia="仿宋_GB2312" w:cs="仿宋_GB2312"/>
                <w:i w:val="0"/>
                <w:caps w:val="0"/>
                <w:color w:val="000000"/>
                <w:spacing w:val="0"/>
                <w:kern w:val="0"/>
                <w:sz w:val="32"/>
                <w:szCs w:val="32"/>
                <w:shd w:val="clear" w:fill="FFFFFF"/>
                <w:lang w:eastAsia="zh-CN"/>
              </w:rPr>
            </w:rPrChange>
          </w:rPr>
          <w:t>省直</w:t>
        </w:r>
      </w:ins>
      <w:ins w:id="404" w:author="黎琦/资产管理处（征管办）/湖北省财政厅" w:date="2024-02-20T08:58:52Z">
        <w:r>
          <w:rPr>
            <w:rFonts w:hint="eastAsia" w:ascii="仿宋_GB2312" w:hAnsi="仿宋_GB2312" w:eastAsia="仿宋_GB2312" w:cs="仿宋_GB2312"/>
            <w:i w:val="0"/>
            <w:caps w:val="0"/>
            <w:color w:val="000000"/>
            <w:spacing w:val="0"/>
            <w:kern w:val="0"/>
            <w:sz w:val="32"/>
            <w:szCs w:val="32"/>
            <w:shd w:val="clear" w:fill="FFFFFF"/>
            <w:rPrChange w:id="405" w:author="黎琦/资产管理处（征管办）/湖北省财政厅" w:date="2024-05-25T14:05:08Z">
              <w:rPr>
                <w:rFonts w:hint="eastAsia" w:ascii="仿宋_GB2312" w:hAnsi="仿宋_GB2312" w:eastAsia="仿宋_GB2312" w:cs="仿宋_GB2312"/>
                <w:i w:val="0"/>
                <w:caps w:val="0"/>
                <w:color w:val="4D4F53"/>
                <w:spacing w:val="15"/>
                <w:sz w:val="32"/>
                <w:szCs w:val="32"/>
                <w:shd w:val="clear" w:fill="FFFFFF"/>
              </w:rPr>
            </w:rPrChange>
          </w:rPr>
          <w:t>行政事业单位要依据批复文件处置资产，处置完毕后应当及时核销相关资产台账信息，同时进行会计处理，确保账实相符和账账相符。</w:t>
        </w:r>
      </w:ins>
    </w:p>
    <w:p w14:paraId="23364F48">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640" w:lineRule="exact"/>
        <w:ind w:left="0" w:leftChars="0" w:right="0" w:rightChars="0" w:firstLine="640" w:firstLineChars="200"/>
        <w:jc w:val="both"/>
        <w:textAlignment w:val="auto"/>
        <w:outlineLvl w:val="9"/>
        <w:rPr>
          <w:ins w:id="407" w:author="黎琦/资产管理处（征管办）/湖北省财政厅" w:date="2024-02-20T08:58:52Z"/>
          <w:rFonts w:hint="eastAsia" w:ascii="仿宋_GB2312" w:hAnsi="仿宋_GB2312" w:eastAsia="仿宋_GB2312" w:cs="仿宋_GB2312"/>
          <w:i w:val="0"/>
          <w:caps w:val="0"/>
          <w:color w:val="000000"/>
          <w:spacing w:val="0"/>
          <w:kern w:val="0"/>
          <w:sz w:val="32"/>
          <w:szCs w:val="32"/>
          <w:rPrChange w:id="408" w:author="黎琦/资产管理处（征管办）/湖北省财政厅" w:date="2024-02-22T16:50:46Z">
            <w:rPr>
              <w:ins w:id="409" w:author="黎琦/资产管理处（征管办）/湖北省财政厅" w:date="2024-02-20T08:58:52Z"/>
              <w:rFonts w:hint="eastAsia" w:ascii="仿宋_GB2312" w:hAnsi="仿宋_GB2312" w:eastAsia="仿宋_GB2312" w:cs="仿宋_GB2312"/>
              <w:i w:val="0"/>
              <w:caps w:val="0"/>
              <w:color w:val="4D4F53"/>
              <w:spacing w:val="15"/>
              <w:sz w:val="32"/>
              <w:szCs w:val="32"/>
            </w:rPr>
          </w:rPrChange>
        </w:rPr>
        <w:pPrChange w:id="406" w:author="黎琦/资产管理处（征管办）/湖北省财政厅" w:date="2024-05-25T14:05:08Z">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700" w:firstLineChars="200"/>
            <w:jc w:val="both"/>
            <w:textAlignment w:val="auto"/>
            <w:outlineLvl w:val="9"/>
          </w:pPr>
        </w:pPrChange>
      </w:pPr>
      <w:ins w:id="410" w:author="黎琦/资产管理处（征管办）/湖北省财政厅" w:date="2024-05-25T13:23:55Z">
        <w:r>
          <w:rPr>
            <w:rFonts w:hint="eastAsia" w:ascii="仿宋_GB2312" w:hAnsi="仿宋_GB2312" w:eastAsia="仿宋_GB2312" w:cs="仿宋_GB2312"/>
            <w:i w:val="0"/>
            <w:caps w:val="0"/>
            <w:color w:val="000000"/>
            <w:spacing w:val="0"/>
            <w:kern w:val="0"/>
            <w:sz w:val="32"/>
            <w:szCs w:val="32"/>
            <w:shd w:val="clear" w:fill="FFFFFF"/>
            <w:lang w:eastAsia="zh-CN"/>
            <w:rPrChange w:id="411" w:author="黎琦/资产管理处（征管办）/湖北省财政厅" w:date="2024-05-25T14:05:08Z">
              <w:rPr>
                <w:rFonts w:hint="eastAsia" w:ascii="仿宋_GB2312" w:hAnsi="仿宋_GB2312" w:eastAsia="仿宋_GB2312" w:cs="仿宋_GB2312"/>
                <w:i w:val="0"/>
                <w:caps w:val="0"/>
                <w:color w:val="000000"/>
                <w:spacing w:val="0"/>
                <w:kern w:val="0"/>
                <w:sz w:val="32"/>
                <w:szCs w:val="32"/>
                <w:shd w:val="clear" w:fill="FFFFFF"/>
                <w:lang w:eastAsia="zh-CN"/>
              </w:rPr>
            </w:rPrChange>
          </w:rPr>
          <w:t>省直</w:t>
        </w:r>
      </w:ins>
      <w:ins w:id="412" w:author="黎琦/资产管理处（征管办）/湖北省财政厅" w:date="2024-02-20T08:58:52Z">
        <w:r>
          <w:rPr>
            <w:rFonts w:hint="eastAsia" w:ascii="仿宋_GB2312" w:hAnsi="仿宋_GB2312" w:eastAsia="仿宋_GB2312" w:cs="仿宋_GB2312"/>
            <w:i w:val="0"/>
            <w:caps w:val="0"/>
            <w:color w:val="000000"/>
            <w:spacing w:val="0"/>
            <w:kern w:val="0"/>
            <w:sz w:val="32"/>
            <w:szCs w:val="32"/>
            <w:shd w:val="clear" w:fill="FFFFFF"/>
            <w:rPrChange w:id="413" w:author="黎琦/资产管理处（征管办）/湖北省财政厅" w:date="2024-05-25T14:05:08Z">
              <w:rPr>
                <w:rFonts w:hint="eastAsia" w:ascii="仿宋_GB2312" w:hAnsi="仿宋_GB2312" w:eastAsia="仿宋_GB2312" w:cs="仿宋_GB2312"/>
                <w:i w:val="0"/>
                <w:caps w:val="0"/>
                <w:color w:val="4D4F53"/>
                <w:spacing w:val="15"/>
                <w:sz w:val="32"/>
                <w:szCs w:val="32"/>
                <w:shd w:val="clear" w:fill="FFFFFF"/>
              </w:rPr>
            </w:rPrChange>
          </w:rPr>
          <w:t>行政事业单位国有资产处置情况应当在行政事业性国有资产管理情况年度报告中予以反映。</w:t>
        </w:r>
      </w:ins>
    </w:p>
    <w:p w14:paraId="511B5B2E">
      <w:pPr>
        <w:widowControl w:val="0"/>
        <w:spacing w:beforeLines="0" w:after="0" w:afterLines="0" w:line="640" w:lineRule="exact"/>
        <w:ind w:firstLine="480" w:firstLineChars="200"/>
        <w:jc w:val="left"/>
        <w:rPr>
          <w:del w:id="415" w:author="黎琦/资产管理处（征管办）/湖北省财政厅" w:date="2024-02-20T10:31:45Z"/>
          <w:rFonts w:hint="eastAsia" w:ascii="宋体" w:hAnsi="宋体" w:eastAsia="宋体" w:cs="宋体"/>
          <w:color w:val="000000"/>
          <w:kern w:val="0"/>
          <w:sz w:val="24"/>
          <w:szCs w:val="24"/>
          <w:lang w:val="en-US" w:eastAsia="zh-CN"/>
        </w:rPr>
        <w:pPrChange w:id="414" w:author="黎琦/资产管理处（征管办）/湖北省财政厅" w:date="2024-05-25T14:03:39Z">
          <w:pPr>
            <w:widowControl/>
            <w:spacing w:after="240" w:line="432" w:lineRule="atLeast"/>
            <w:ind w:firstLine="480"/>
            <w:jc w:val="left"/>
          </w:pPr>
        </w:pPrChange>
      </w:pPr>
    </w:p>
    <w:p w14:paraId="3FC562EB">
      <w:pPr>
        <w:widowControl w:val="0"/>
        <w:spacing w:before="157" w:beforeLines="50" w:after="157" w:afterLines="50" w:line="640" w:lineRule="exact"/>
        <w:ind w:firstLine="0" w:firstLineChars="0"/>
        <w:jc w:val="center"/>
        <w:rPr>
          <w:del w:id="417" w:author="黎琦/资产管理处（征管办）/湖北省财政厅" w:date="2024-02-22T17:06:14Z"/>
          <w:rFonts w:hint="eastAsia" w:ascii="黑体" w:hAnsi="黑体" w:eastAsia="黑体" w:cs="宋体"/>
          <w:color w:val="000000"/>
          <w:kern w:val="0"/>
          <w:sz w:val="32"/>
          <w:szCs w:val="32"/>
          <w:rPrChange w:id="418" w:author="黎琦/资产管理处（征管办）/湖北省财政厅" w:date="2024-02-22T16:48:15Z">
            <w:rPr>
              <w:del w:id="419" w:author="黎琦/资产管理处（征管办）/湖北省财政厅" w:date="2024-02-22T17:06:14Z"/>
              <w:rFonts w:hint="eastAsia" w:ascii="宋体" w:hAnsi="宋体" w:eastAsia="宋体" w:cs="宋体"/>
              <w:color w:val="000000"/>
              <w:kern w:val="0"/>
              <w:sz w:val="24"/>
              <w:szCs w:val="24"/>
            </w:rPr>
          </w:rPrChange>
        </w:rPr>
        <w:pPrChange w:id="416" w:author="黎琦/资产管理处（征管办）/湖北省财政厅" w:date="2024-05-25T14:04:05Z">
          <w:pPr>
            <w:widowControl/>
            <w:spacing w:line="432" w:lineRule="atLeast"/>
            <w:jc w:val="center"/>
          </w:pPr>
        </w:pPrChange>
      </w:pPr>
      <w:r>
        <w:rPr>
          <w:rFonts w:hint="eastAsia" w:ascii="黑体" w:hAnsi="黑体" w:eastAsia="黑体" w:cs="宋体"/>
          <w:color w:val="000000"/>
          <w:kern w:val="0"/>
          <w:sz w:val="32"/>
          <w:szCs w:val="32"/>
          <w:rPrChange w:id="420" w:author="黎琦/资产管理处（征管办）/湖北省财政厅" w:date="2024-02-22T16:48:15Z">
            <w:rPr>
              <w:rFonts w:hint="eastAsia" w:ascii="黑体" w:hAnsi="黑体" w:eastAsia="黑体" w:cs="宋体"/>
              <w:color w:val="000000"/>
              <w:kern w:val="0"/>
              <w:sz w:val="24"/>
              <w:szCs w:val="24"/>
            </w:rPr>
          </w:rPrChange>
        </w:rPr>
        <w:t>第三章　处置程序</w:t>
      </w:r>
    </w:p>
    <w:p w14:paraId="24066760">
      <w:pPr>
        <w:widowControl w:val="0"/>
        <w:spacing w:before="157" w:beforeLines="50" w:after="157" w:afterLines="50" w:line="640" w:lineRule="exact"/>
        <w:ind w:firstLine="0" w:firstLineChars="0"/>
        <w:jc w:val="center"/>
        <w:rPr>
          <w:ins w:id="422" w:author="黎琦/资产管理处（征管办）/湖北省财政厅" w:date="2024-02-22T17:06:15Z"/>
          <w:rFonts w:hint="eastAsia" w:ascii="黑体" w:hAnsi="黑体" w:eastAsia="黑体" w:cs="宋体"/>
          <w:color w:val="000000"/>
          <w:kern w:val="0"/>
          <w:sz w:val="32"/>
          <w:szCs w:val="32"/>
          <w:rPrChange w:id="423" w:author="黎琦/资产管理处（征管办）/湖北省财政厅" w:date="2024-02-22T17:10:54Z">
            <w:rPr>
              <w:ins w:id="424" w:author="黎琦/资产管理处（征管办）/湖北省财政厅" w:date="2024-02-22T17:06:15Z"/>
              <w:rFonts w:hint="eastAsia" w:ascii="黑体" w:hAnsi="黑体" w:eastAsia="黑体" w:cs="宋体"/>
              <w:color w:val="000000"/>
              <w:kern w:val="0"/>
              <w:sz w:val="24"/>
              <w:szCs w:val="24"/>
            </w:rPr>
          </w:rPrChange>
        </w:rPr>
        <w:pPrChange w:id="421" w:author="黎琦/资产管理处（征管办）/湖北省财政厅" w:date="2024-05-25T14:04:05Z">
          <w:pPr>
            <w:widowControl/>
            <w:spacing w:line="432" w:lineRule="atLeast"/>
            <w:jc w:val="left"/>
          </w:pPr>
        </w:pPrChange>
      </w:pPr>
    </w:p>
    <w:p w14:paraId="1DE4017A">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426" w:author="黎琦/资产管理处（征管办）/湖北省财政厅" w:date="2024-05-25T14:05:15Z">
            <w:rPr>
              <w:rFonts w:hint="eastAsia" w:ascii="宋体" w:hAnsi="宋体" w:eastAsia="宋体" w:cs="宋体"/>
              <w:color w:val="000000"/>
              <w:kern w:val="0"/>
              <w:sz w:val="24"/>
              <w:szCs w:val="24"/>
            </w:rPr>
          </w:rPrChange>
        </w:rPr>
        <w:pPrChange w:id="425" w:author="黎琦/资产管理处（征管办）/湖北省财政厅" w:date="2024-05-25T14:05:15Z">
          <w:pPr>
            <w:widowControl/>
            <w:spacing w:line="432" w:lineRule="atLeast"/>
            <w:jc w:val="left"/>
          </w:pPr>
        </w:pPrChange>
      </w:pPr>
      <w:del w:id="427" w:author="黎琦/资产管理处（征管办）/湖北省财政厅" w:date="2024-02-22T16:52:43Z">
        <w:r>
          <w:rPr>
            <w:rFonts w:hint="eastAsia" w:ascii="仿宋_GB2312" w:hAnsi="仿宋_GB2312" w:eastAsia="仿宋_GB2312" w:cs="仿宋_GB2312"/>
            <w:color w:val="000000"/>
            <w:kern w:val="0"/>
            <w:sz w:val="32"/>
            <w:szCs w:val="32"/>
            <w:rPrChange w:id="428" w:author="黎琦/资产管理处（征管办）/湖北省财政厅" w:date="2024-05-25T14:05:15Z">
              <w:rPr>
                <w:rFonts w:hint="eastAsia" w:ascii="黑体" w:hAnsi="黑体" w:eastAsia="黑体" w:cs="宋体"/>
                <w:color w:val="000000"/>
                <w:kern w:val="0"/>
                <w:sz w:val="24"/>
                <w:szCs w:val="24"/>
              </w:rPr>
            </w:rPrChange>
          </w:rPr>
          <w:delText>　</w:delText>
        </w:r>
      </w:del>
      <w:del w:id="429" w:author="黎琦/资产管理处（征管办）/湖北省财政厅" w:date="2024-02-22T16:52:43Z">
        <w:r>
          <w:rPr>
            <w:rFonts w:hint="eastAsia" w:ascii="仿宋_GB2312" w:hAnsi="仿宋_GB2312" w:eastAsia="仿宋_GB2312" w:cs="仿宋_GB2312"/>
            <w:color w:val="000000"/>
            <w:kern w:val="0"/>
            <w:sz w:val="32"/>
            <w:szCs w:val="32"/>
            <w:rPrChange w:id="430" w:author="黎琦/资产管理处（征管办）/湖北省财政厅" w:date="2024-05-25T14:05:15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431" w:author="黎琦/资产管理处（征管办）/湖北省财政厅" w:date="2024-05-25T14:05:15Z">
            <w:rPr>
              <w:rFonts w:hint="eastAsia" w:ascii="黑体" w:hAnsi="黑体" w:eastAsia="黑体" w:cs="宋体"/>
              <w:color w:val="000000"/>
              <w:kern w:val="0"/>
              <w:sz w:val="24"/>
              <w:szCs w:val="24"/>
            </w:rPr>
          </w:rPrChange>
        </w:rPr>
        <w:t>第十</w:t>
      </w:r>
      <w:r>
        <w:rPr>
          <w:rFonts w:hint="eastAsia" w:ascii="仿宋_GB2312" w:hAnsi="仿宋_GB2312" w:eastAsia="仿宋_GB2312" w:cs="仿宋_GB2312"/>
          <w:color w:val="000000"/>
          <w:kern w:val="0"/>
          <w:sz w:val="32"/>
          <w:szCs w:val="32"/>
          <w:lang w:eastAsia="zh-CN"/>
        </w:rPr>
        <w:t>三</w:t>
      </w:r>
      <w:r>
        <w:rPr>
          <w:rFonts w:hint="eastAsia" w:ascii="仿宋_GB2312" w:hAnsi="仿宋_GB2312" w:eastAsia="仿宋_GB2312" w:cs="仿宋_GB2312"/>
          <w:color w:val="000000"/>
          <w:kern w:val="0"/>
          <w:sz w:val="32"/>
          <w:szCs w:val="32"/>
          <w:rPrChange w:id="432" w:author="黎琦/资产管理处（征管办）/湖北省财政厅" w:date="2024-05-25T14:05:15Z">
            <w:rPr>
              <w:rFonts w:hint="eastAsia" w:ascii="黑体" w:hAnsi="黑体" w:eastAsia="黑体" w:cs="宋体"/>
              <w:color w:val="000000"/>
              <w:kern w:val="0"/>
              <w:sz w:val="24"/>
              <w:szCs w:val="24"/>
            </w:rPr>
          </w:rPrChange>
        </w:rPr>
        <w:t>条</w:t>
      </w:r>
      <w:r>
        <w:rPr>
          <w:rFonts w:hint="eastAsia" w:ascii="仿宋_GB2312" w:hAnsi="仿宋_GB2312" w:eastAsia="仿宋_GB2312" w:cs="仿宋_GB2312"/>
          <w:color w:val="000000"/>
          <w:kern w:val="0"/>
          <w:sz w:val="32"/>
          <w:szCs w:val="32"/>
          <w:rPrChange w:id="433" w:author="黎琦/资产管理处（征管办）/湖北省财政厅" w:date="2024-05-25T14:05:15Z">
            <w:rPr>
              <w:rFonts w:hint="eastAsia" w:ascii="宋体" w:hAnsi="宋体" w:eastAsia="宋体" w:cs="宋体"/>
              <w:color w:val="000000"/>
              <w:kern w:val="0"/>
              <w:sz w:val="24"/>
              <w:szCs w:val="24"/>
            </w:rPr>
          </w:rPrChange>
        </w:rPr>
        <w:t>　</w:t>
      </w:r>
      <w:ins w:id="434" w:author="黎琦/资产管理处（征管办）/湖北省财政厅" w:date="2024-05-25T13:31:37Z">
        <w:r>
          <w:rPr>
            <w:rFonts w:hint="eastAsia" w:ascii="仿宋_GB2312" w:hAnsi="仿宋_GB2312" w:eastAsia="仿宋_GB2312" w:cs="仿宋_GB2312"/>
            <w:color w:val="000000"/>
            <w:kern w:val="0"/>
            <w:sz w:val="32"/>
            <w:szCs w:val="32"/>
            <w:lang w:eastAsia="zh-CN"/>
            <w:rPrChange w:id="435"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省直</w:t>
        </w:r>
      </w:ins>
      <w:ins w:id="436" w:author="黎琦/资产管理处（征管办）/湖北省财政厅" w:date="2024-05-25T13:31:39Z">
        <w:r>
          <w:rPr>
            <w:rFonts w:hint="eastAsia" w:ascii="仿宋_GB2312" w:hAnsi="仿宋_GB2312" w:eastAsia="仿宋_GB2312" w:cs="仿宋_GB2312"/>
            <w:color w:val="000000"/>
            <w:kern w:val="0"/>
            <w:sz w:val="32"/>
            <w:szCs w:val="32"/>
            <w:lang w:eastAsia="zh-CN"/>
            <w:rPrChange w:id="437"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行政</w:t>
        </w:r>
      </w:ins>
      <w:ins w:id="438" w:author="黎琦/资产管理处（征管办）/湖北省财政厅" w:date="2024-05-25T13:31:40Z">
        <w:r>
          <w:rPr>
            <w:rFonts w:hint="eastAsia" w:ascii="仿宋_GB2312" w:hAnsi="仿宋_GB2312" w:eastAsia="仿宋_GB2312" w:cs="仿宋_GB2312"/>
            <w:color w:val="000000"/>
            <w:kern w:val="0"/>
            <w:sz w:val="32"/>
            <w:szCs w:val="32"/>
            <w:lang w:eastAsia="zh-CN"/>
            <w:rPrChange w:id="439"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事业</w:t>
        </w:r>
      </w:ins>
      <w:ins w:id="440" w:author="黎琦/资产管理处（征管办）/湖北省财政厅" w:date="2024-05-25T13:31:41Z">
        <w:r>
          <w:rPr>
            <w:rFonts w:hint="eastAsia" w:ascii="仿宋_GB2312" w:hAnsi="仿宋_GB2312" w:eastAsia="仿宋_GB2312" w:cs="仿宋_GB2312"/>
            <w:color w:val="000000"/>
            <w:kern w:val="0"/>
            <w:sz w:val="32"/>
            <w:szCs w:val="32"/>
            <w:lang w:eastAsia="zh-CN"/>
            <w:rPrChange w:id="441"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单位</w:t>
        </w:r>
      </w:ins>
      <w:r>
        <w:rPr>
          <w:rFonts w:hint="eastAsia" w:ascii="仿宋_GB2312" w:hAnsi="仿宋_GB2312" w:eastAsia="仿宋_GB2312" w:cs="仿宋_GB2312"/>
          <w:color w:val="000000"/>
          <w:kern w:val="0"/>
          <w:sz w:val="32"/>
          <w:szCs w:val="32"/>
          <w:rPrChange w:id="442" w:author="黎琦/资产管理处（征管办）/湖北省财政厅" w:date="2024-05-25T14:05:15Z">
            <w:rPr>
              <w:rFonts w:hint="eastAsia" w:ascii="宋体" w:hAnsi="宋体" w:eastAsia="宋体" w:cs="宋体"/>
              <w:color w:val="000000"/>
              <w:kern w:val="0"/>
              <w:sz w:val="24"/>
              <w:szCs w:val="24"/>
            </w:rPr>
          </w:rPrChange>
        </w:rPr>
        <w:t>资产处置事项，</w:t>
      </w:r>
      <w:ins w:id="443" w:author="黎琦/资产管理处（征管办）/湖北省财政厅" w:date="2024-05-25T13:29:27Z">
        <w:r>
          <w:rPr>
            <w:rFonts w:hint="eastAsia" w:ascii="仿宋_GB2312" w:hAnsi="仿宋_GB2312" w:eastAsia="仿宋_GB2312" w:cs="仿宋_GB2312"/>
            <w:color w:val="000000"/>
            <w:kern w:val="0"/>
            <w:sz w:val="32"/>
            <w:szCs w:val="32"/>
            <w:lang w:eastAsia="zh-CN"/>
            <w:rPrChange w:id="444"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线下</w:t>
        </w:r>
      </w:ins>
      <w:ins w:id="445" w:author="黎琦/资产管理处（征管办）/湖北省财政厅" w:date="2024-05-25T13:29:28Z">
        <w:r>
          <w:rPr>
            <w:rFonts w:hint="eastAsia" w:ascii="仿宋_GB2312" w:hAnsi="仿宋_GB2312" w:eastAsia="仿宋_GB2312" w:cs="仿宋_GB2312"/>
            <w:color w:val="000000"/>
            <w:kern w:val="0"/>
            <w:sz w:val="32"/>
            <w:szCs w:val="32"/>
            <w:lang w:eastAsia="zh-CN"/>
            <w:rPrChange w:id="446"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办理</w:t>
        </w:r>
      </w:ins>
      <w:r>
        <w:rPr>
          <w:rFonts w:hint="eastAsia" w:ascii="仿宋_GB2312" w:hAnsi="仿宋_GB2312" w:eastAsia="仿宋_GB2312" w:cs="仿宋_GB2312"/>
          <w:color w:val="000000"/>
          <w:kern w:val="0"/>
          <w:sz w:val="32"/>
          <w:szCs w:val="32"/>
          <w:rPrChange w:id="447" w:author="黎琦/资产管理处（征管办）/湖北省财政厅" w:date="2024-05-25T14:05:15Z">
            <w:rPr>
              <w:rFonts w:hint="eastAsia" w:ascii="宋体" w:hAnsi="宋体" w:eastAsia="宋体" w:cs="宋体"/>
              <w:color w:val="000000"/>
              <w:kern w:val="0"/>
              <w:sz w:val="24"/>
              <w:szCs w:val="24"/>
            </w:rPr>
          </w:rPrChange>
        </w:rPr>
        <w:t>按照以下程序进行：</w:t>
      </w:r>
    </w:p>
    <w:p w14:paraId="7F34FA5E">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449" w:author="黎琦/资产管理处（征管办）/湖北省财政厅" w:date="2024-05-25T14:05:15Z">
            <w:rPr>
              <w:rFonts w:hint="eastAsia" w:ascii="宋体" w:hAnsi="宋体" w:eastAsia="宋体" w:cs="宋体"/>
              <w:color w:val="000000"/>
              <w:kern w:val="0"/>
              <w:sz w:val="24"/>
              <w:szCs w:val="24"/>
            </w:rPr>
          </w:rPrChange>
        </w:rPr>
        <w:pPrChange w:id="448" w:author="黎琦/资产管理处（征管办）/湖北省财政厅" w:date="2024-05-25T14:03:39Z">
          <w:pPr>
            <w:widowControl/>
            <w:spacing w:line="432" w:lineRule="atLeast"/>
            <w:jc w:val="left"/>
          </w:pPr>
        </w:pPrChange>
      </w:pPr>
      <w:del w:id="450" w:author="黎琦/资产管理处（征管办）/湖北省财政厅" w:date="2024-02-22T16:52:44Z">
        <w:r>
          <w:rPr>
            <w:rFonts w:hint="eastAsia" w:ascii="仿宋_GB2312" w:hAnsi="仿宋_GB2312" w:eastAsia="仿宋_GB2312" w:cs="仿宋_GB2312"/>
            <w:color w:val="000000"/>
            <w:kern w:val="0"/>
            <w:sz w:val="32"/>
            <w:szCs w:val="32"/>
            <w:rPrChange w:id="451" w:author="黎琦/资产管理处（征管办）/湖北省财政厅" w:date="2024-05-25T14:05:15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452" w:author="黎琦/资产管理处（征管办）/湖北省财政厅" w:date="2024-05-25T14:05:15Z">
            <w:rPr>
              <w:rFonts w:hint="eastAsia" w:ascii="宋体" w:hAnsi="宋体" w:eastAsia="宋体" w:cs="宋体"/>
              <w:color w:val="000000"/>
              <w:kern w:val="0"/>
              <w:sz w:val="24"/>
              <w:szCs w:val="24"/>
            </w:rPr>
          </w:rPrChange>
        </w:rPr>
        <w:t>（一）单位申请。单位通过湖北省</w:t>
      </w:r>
      <w:del w:id="453" w:author="黎琦/资产管理处（征管办）/湖北省财政厅" w:date="2024-02-19T15:30:57Z">
        <w:r>
          <w:rPr>
            <w:rFonts w:hint="eastAsia" w:ascii="仿宋_GB2312" w:hAnsi="仿宋_GB2312" w:eastAsia="仿宋_GB2312" w:cs="仿宋_GB2312"/>
            <w:color w:val="000000"/>
            <w:kern w:val="0"/>
            <w:sz w:val="32"/>
            <w:szCs w:val="32"/>
            <w:rPrChange w:id="454" w:author="黎琦/资产管理处（征管办）/湖北省财政厅" w:date="2024-05-25T14:05:15Z">
              <w:rPr>
                <w:rFonts w:hint="eastAsia" w:ascii="宋体" w:hAnsi="宋体" w:eastAsia="宋体" w:cs="宋体"/>
                <w:color w:val="000000"/>
                <w:kern w:val="0"/>
                <w:sz w:val="24"/>
                <w:szCs w:val="24"/>
              </w:rPr>
            </w:rPrChange>
          </w:rPr>
          <w:delText>行政事业单位国有资产管理信息</w:delText>
        </w:r>
      </w:del>
      <w:ins w:id="455" w:author="黎琦/资产管理处（征管办）/湖北省财政厅" w:date="2024-02-19T15:30:57Z">
        <w:r>
          <w:rPr>
            <w:rFonts w:hint="eastAsia" w:ascii="仿宋_GB2312" w:hAnsi="仿宋_GB2312" w:eastAsia="仿宋_GB2312" w:cs="仿宋_GB2312"/>
            <w:color w:val="000000"/>
            <w:kern w:val="0"/>
            <w:sz w:val="32"/>
            <w:szCs w:val="32"/>
            <w:lang w:eastAsia="zh-CN"/>
            <w:rPrChange w:id="456" w:author="黎琦/资产管理处（征管办）/湖北省财政厅" w:date="2024-05-25T14:05:15Z">
              <w:rPr>
                <w:rFonts w:hint="eastAsia" w:ascii="宋体" w:hAnsi="宋体" w:eastAsia="宋体" w:cs="宋体"/>
                <w:color w:val="000000"/>
                <w:kern w:val="0"/>
                <w:sz w:val="24"/>
                <w:szCs w:val="24"/>
                <w:lang w:eastAsia="zh-CN"/>
              </w:rPr>
            </w:rPrChange>
          </w:rPr>
          <w:t>预算</w:t>
        </w:r>
      </w:ins>
      <w:ins w:id="457" w:author="黎琦/资产管理处（征管办）/湖北省财政厅" w:date="2024-02-19T15:31:01Z">
        <w:r>
          <w:rPr>
            <w:rFonts w:hint="eastAsia" w:ascii="仿宋_GB2312" w:hAnsi="仿宋_GB2312" w:eastAsia="仿宋_GB2312" w:cs="仿宋_GB2312"/>
            <w:color w:val="000000"/>
            <w:kern w:val="0"/>
            <w:sz w:val="32"/>
            <w:szCs w:val="32"/>
            <w:lang w:eastAsia="zh-CN"/>
            <w:rPrChange w:id="458" w:author="黎琦/资产管理处（征管办）/湖北省财政厅" w:date="2024-05-25T14:05:15Z">
              <w:rPr>
                <w:rFonts w:hint="eastAsia" w:ascii="宋体" w:hAnsi="宋体" w:eastAsia="宋体" w:cs="宋体"/>
                <w:color w:val="000000"/>
                <w:kern w:val="0"/>
                <w:sz w:val="24"/>
                <w:szCs w:val="24"/>
                <w:lang w:eastAsia="zh-CN"/>
              </w:rPr>
            </w:rPrChange>
          </w:rPr>
          <w:t>一体化</w:t>
        </w:r>
      </w:ins>
      <w:ins w:id="459" w:author="黎琦/资产管理处（征管办）/湖北省财政厅" w:date="2024-02-19T15:31:02Z">
        <w:r>
          <w:rPr>
            <w:rFonts w:hint="eastAsia" w:ascii="仿宋_GB2312" w:hAnsi="仿宋_GB2312" w:eastAsia="仿宋_GB2312" w:cs="仿宋_GB2312"/>
            <w:color w:val="000000"/>
            <w:kern w:val="0"/>
            <w:sz w:val="32"/>
            <w:szCs w:val="32"/>
            <w:lang w:eastAsia="zh-CN"/>
            <w:rPrChange w:id="460" w:author="黎琦/资产管理处（征管办）/湖北省财政厅" w:date="2024-05-25T14:05:15Z">
              <w:rPr>
                <w:rFonts w:hint="eastAsia" w:ascii="宋体" w:hAnsi="宋体" w:eastAsia="宋体" w:cs="宋体"/>
                <w:color w:val="000000"/>
                <w:kern w:val="0"/>
                <w:sz w:val="24"/>
                <w:szCs w:val="24"/>
                <w:lang w:eastAsia="zh-CN"/>
              </w:rPr>
            </w:rPrChange>
          </w:rPr>
          <w:t>资产</w:t>
        </w:r>
      </w:ins>
      <w:ins w:id="461" w:author="黎琦/资产管理处（征管办）/湖北省财政厅" w:date="2024-02-19T15:31:09Z">
        <w:r>
          <w:rPr>
            <w:rFonts w:hint="eastAsia" w:ascii="仿宋_GB2312" w:hAnsi="仿宋_GB2312" w:eastAsia="仿宋_GB2312" w:cs="仿宋_GB2312"/>
            <w:color w:val="000000"/>
            <w:kern w:val="0"/>
            <w:sz w:val="32"/>
            <w:szCs w:val="32"/>
            <w:lang w:eastAsia="zh-CN"/>
            <w:rPrChange w:id="462" w:author="黎琦/资产管理处（征管办）/湖北省财政厅" w:date="2024-05-25T14:05:15Z">
              <w:rPr>
                <w:rFonts w:hint="eastAsia" w:ascii="宋体" w:hAnsi="宋体" w:eastAsia="宋体" w:cs="宋体"/>
                <w:color w:val="000000"/>
                <w:kern w:val="0"/>
                <w:sz w:val="24"/>
                <w:szCs w:val="24"/>
                <w:lang w:eastAsia="zh-CN"/>
              </w:rPr>
            </w:rPrChange>
          </w:rPr>
          <w:t>管理</w:t>
        </w:r>
      </w:ins>
      <w:r>
        <w:rPr>
          <w:rFonts w:hint="eastAsia" w:ascii="仿宋_GB2312" w:hAnsi="仿宋_GB2312" w:eastAsia="仿宋_GB2312" w:cs="仿宋_GB2312"/>
          <w:color w:val="000000"/>
          <w:kern w:val="0"/>
          <w:sz w:val="32"/>
          <w:szCs w:val="32"/>
          <w:rPrChange w:id="463" w:author="黎琦/资产管理处（征管办）/湖北省财政厅" w:date="2024-05-25T14:05:15Z">
            <w:rPr>
              <w:rFonts w:hint="eastAsia" w:ascii="宋体" w:hAnsi="宋体" w:eastAsia="宋体" w:cs="宋体"/>
              <w:color w:val="000000"/>
              <w:kern w:val="0"/>
              <w:sz w:val="24"/>
              <w:szCs w:val="24"/>
            </w:rPr>
          </w:rPrChange>
        </w:rPr>
        <w:t>系统打印《湖北省行政事业单位国有资产处置申请表》（见附表），并附相关材料，以正式文件向主管部门申请。土地、房屋、车辆、大型设备等资产处置，应纳入单位“三重一大”集体决策范围。单位对所提供材料的真实性、有效性、准确性负责。</w:t>
      </w:r>
    </w:p>
    <w:p w14:paraId="5439996C">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465" w:author="黎琦/资产管理处（征管办）/湖北省财政厅" w:date="2024-05-25T14:05:15Z">
            <w:rPr>
              <w:rFonts w:hint="eastAsia" w:ascii="宋体" w:hAnsi="宋体" w:eastAsia="宋体" w:cs="宋体"/>
              <w:color w:val="000000"/>
              <w:kern w:val="0"/>
              <w:sz w:val="24"/>
              <w:szCs w:val="24"/>
            </w:rPr>
          </w:rPrChange>
        </w:rPr>
        <w:pPrChange w:id="464" w:author="黎琦/资产管理处（征管办）/湖北省财政厅" w:date="2024-05-25T14:03:39Z">
          <w:pPr>
            <w:widowControl/>
            <w:spacing w:line="432" w:lineRule="atLeast"/>
            <w:jc w:val="left"/>
          </w:pPr>
        </w:pPrChange>
      </w:pPr>
      <w:del w:id="466" w:author="黎琦/资产管理处（征管办）/湖北省财政厅" w:date="2024-02-22T16:52:48Z">
        <w:r>
          <w:rPr>
            <w:rFonts w:hint="eastAsia" w:ascii="仿宋_GB2312" w:hAnsi="仿宋_GB2312" w:eastAsia="仿宋_GB2312" w:cs="仿宋_GB2312"/>
            <w:color w:val="000000"/>
            <w:kern w:val="0"/>
            <w:sz w:val="32"/>
            <w:szCs w:val="32"/>
            <w:rPrChange w:id="467" w:author="黎琦/资产管理处（征管办）/湖北省财政厅" w:date="2024-05-25T14:05:15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468" w:author="黎琦/资产管理处（征管办）/湖北省财政厅" w:date="2024-05-25T14:05:15Z">
            <w:rPr>
              <w:rFonts w:hint="eastAsia" w:ascii="宋体" w:hAnsi="宋体" w:eastAsia="宋体" w:cs="宋体"/>
              <w:color w:val="000000"/>
              <w:kern w:val="0"/>
              <w:sz w:val="24"/>
              <w:szCs w:val="24"/>
            </w:rPr>
          </w:rPrChange>
        </w:rPr>
        <w:t>（二）主管部门审核（批）。主管部门对所属单位报送材料的完整性、决策过程的合规性进行审核（批）；需</w:t>
      </w:r>
      <w:del w:id="469" w:author="黎琦/资产管理处（征管办）/湖北省财政厅" w:date="2024-05-27T14:37:49Z">
        <w:r>
          <w:rPr>
            <w:rFonts w:hint="eastAsia" w:ascii="仿宋_GB2312" w:hAnsi="仿宋_GB2312" w:eastAsia="仿宋_GB2312" w:cs="仿宋_GB2312"/>
            <w:color w:val="000000"/>
            <w:kern w:val="0"/>
            <w:sz w:val="32"/>
            <w:szCs w:val="32"/>
            <w:rPrChange w:id="470" w:author="黎琦/资产管理处（征管办）/湖北省财政厅" w:date="2024-05-25T14:05:15Z">
              <w:rPr>
                <w:rFonts w:hint="eastAsia" w:ascii="宋体" w:hAnsi="宋体" w:eastAsia="宋体" w:cs="宋体"/>
                <w:color w:val="000000"/>
                <w:kern w:val="0"/>
                <w:sz w:val="24"/>
                <w:szCs w:val="24"/>
              </w:rPr>
            </w:rPrChange>
          </w:rPr>
          <w:delText>财政部门</w:delText>
        </w:r>
      </w:del>
      <w:ins w:id="471" w:author="黎琦/资产管理处（征管办）/湖北省财政厅" w:date="2024-05-27T14:37:49Z">
        <w:r>
          <w:rPr>
            <w:rFonts w:hint="eastAsia" w:ascii="仿宋_GB2312" w:hAnsi="仿宋_GB2312" w:eastAsia="仿宋_GB2312" w:cs="仿宋_GB2312"/>
            <w:color w:val="000000"/>
            <w:kern w:val="0"/>
            <w:sz w:val="32"/>
            <w:szCs w:val="32"/>
            <w:lang w:eastAsia="zh-CN"/>
          </w:rPr>
          <w:t>省</w:t>
        </w:r>
      </w:ins>
      <w:ins w:id="472" w:author="黎琦/资产管理处（征管办）/湖北省财政厅" w:date="2024-05-27T14:37:50Z">
        <w:r>
          <w:rPr>
            <w:rFonts w:hint="eastAsia" w:ascii="仿宋_GB2312" w:hAnsi="仿宋_GB2312" w:eastAsia="仿宋_GB2312" w:cs="仿宋_GB2312"/>
            <w:color w:val="000000"/>
            <w:kern w:val="0"/>
            <w:sz w:val="32"/>
            <w:szCs w:val="32"/>
            <w:lang w:eastAsia="zh-CN"/>
          </w:rPr>
          <w:t>财政厅</w:t>
        </w:r>
      </w:ins>
      <w:r>
        <w:rPr>
          <w:rFonts w:hint="eastAsia" w:ascii="仿宋_GB2312" w:hAnsi="仿宋_GB2312" w:eastAsia="仿宋_GB2312" w:cs="仿宋_GB2312"/>
          <w:color w:val="000000"/>
          <w:kern w:val="0"/>
          <w:sz w:val="32"/>
          <w:szCs w:val="32"/>
          <w:rPrChange w:id="473" w:author="黎琦/资产管理处（征管办）/湖北省财政厅" w:date="2024-05-25T14:05:15Z">
            <w:rPr>
              <w:rFonts w:hint="eastAsia" w:ascii="宋体" w:hAnsi="宋体" w:eastAsia="宋体" w:cs="宋体"/>
              <w:color w:val="000000"/>
              <w:kern w:val="0"/>
              <w:sz w:val="24"/>
              <w:szCs w:val="24"/>
            </w:rPr>
          </w:rPrChange>
        </w:rPr>
        <w:t>审批的，主管部门应当报送正式函件。</w:t>
      </w:r>
    </w:p>
    <w:p w14:paraId="1023C58B">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475" w:author="黎琦/资产管理处（征管办）/湖北省财政厅" w:date="2024-05-25T14:05:15Z">
            <w:rPr>
              <w:rFonts w:hint="eastAsia" w:ascii="宋体" w:hAnsi="宋体" w:eastAsia="宋体" w:cs="宋体"/>
              <w:color w:val="000000"/>
              <w:kern w:val="0"/>
              <w:sz w:val="24"/>
              <w:szCs w:val="24"/>
            </w:rPr>
          </w:rPrChange>
        </w:rPr>
        <w:pPrChange w:id="474" w:author="黎琦/资产管理处（征管办）/湖北省财政厅" w:date="2024-05-25T14:03:39Z">
          <w:pPr>
            <w:widowControl/>
            <w:spacing w:line="432" w:lineRule="atLeast"/>
            <w:jc w:val="left"/>
          </w:pPr>
        </w:pPrChange>
      </w:pPr>
      <w:del w:id="476" w:author="黎琦/资产管理处（征管办）/湖北省财政厅" w:date="2024-02-22T16:52:49Z">
        <w:r>
          <w:rPr>
            <w:rFonts w:hint="eastAsia" w:ascii="仿宋_GB2312" w:hAnsi="仿宋_GB2312" w:eastAsia="仿宋_GB2312" w:cs="仿宋_GB2312"/>
            <w:color w:val="000000"/>
            <w:kern w:val="0"/>
            <w:sz w:val="32"/>
            <w:szCs w:val="32"/>
            <w:rPrChange w:id="477" w:author="黎琦/资产管理处（征管办）/湖北省财政厅" w:date="2024-05-25T14:05:15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478" w:author="黎琦/资产管理处（征管办）/湖北省财政厅" w:date="2024-05-25T14:05:15Z">
            <w:rPr>
              <w:rFonts w:hint="eastAsia" w:ascii="宋体" w:hAnsi="宋体" w:eastAsia="宋体" w:cs="宋体"/>
              <w:color w:val="000000"/>
              <w:kern w:val="0"/>
              <w:sz w:val="24"/>
              <w:szCs w:val="24"/>
            </w:rPr>
          </w:rPrChange>
        </w:rPr>
        <w:t>（三）</w:t>
      </w:r>
      <w:del w:id="479" w:author="黎琦/资产管理处（征管办）/湖北省财政厅" w:date="2024-05-27T14:37:58Z">
        <w:r>
          <w:rPr>
            <w:rFonts w:hint="eastAsia" w:ascii="仿宋_GB2312" w:hAnsi="仿宋_GB2312" w:eastAsia="仿宋_GB2312" w:cs="仿宋_GB2312"/>
            <w:color w:val="000000"/>
            <w:kern w:val="0"/>
            <w:sz w:val="32"/>
            <w:szCs w:val="32"/>
            <w:rPrChange w:id="480" w:author="黎琦/资产管理处（征管办）/湖北省财政厅" w:date="2024-05-25T14:05:15Z">
              <w:rPr>
                <w:rFonts w:hint="eastAsia" w:ascii="宋体" w:hAnsi="宋体" w:eastAsia="宋体" w:cs="宋体"/>
                <w:color w:val="000000"/>
                <w:kern w:val="0"/>
                <w:sz w:val="24"/>
                <w:szCs w:val="24"/>
              </w:rPr>
            </w:rPrChange>
          </w:rPr>
          <w:delText>财政部门</w:delText>
        </w:r>
      </w:del>
      <w:ins w:id="481" w:author="黎琦/资产管理处（征管办）/湖北省财政厅" w:date="2024-05-27T14:37:58Z">
        <w:r>
          <w:rPr>
            <w:rFonts w:hint="eastAsia" w:ascii="仿宋_GB2312" w:hAnsi="仿宋_GB2312" w:eastAsia="仿宋_GB2312" w:cs="仿宋_GB2312"/>
            <w:color w:val="000000"/>
            <w:kern w:val="0"/>
            <w:sz w:val="32"/>
            <w:szCs w:val="32"/>
            <w:lang w:eastAsia="zh-CN"/>
          </w:rPr>
          <w:t>省</w:t>
        </w:r>
      </w:ins>
      <w:ins w:id="482" w:author="黎琦/资产管理处（征管办）/湖北省财政厅" w:date="2024-05-27T14:37:59Z">
        <w:r>
          <w:rPr>
            <w:rFonts w:hint="eastAsia" w:ascii="仿宋_GB2312" w:hAnsi="仿宋_GB2312" w:eastAsia="仿宋_GB2312" w:cs="仿宋_GB2312"/>
            <w:color w:val="000000"/>
            <w:kern w:val="0"/>
            <w:sz w:val="32"/>
            <w:szCs w:val="32"/>
            <w:lang w:eastAsia="zh-CN"/>
          </w:rPr>
          <w:t>财政</w:t>
        </w:r>
      </w:ins>
      <w:ins w:id="483" w:author="黎琦/资产管理处（征管办）/湖北省财政厅" w:date="2024-05-27T14:38:00Z">
        <w:r>
          <w:rPr>
            <w:rFonts w:hint="eastAsia" w:ascii="仿宋_GB2312" w:hAnsi="仿宋_GB2312" w:eastAsia="仿宋_GB2312" w:cs="仿宋_GB2312"/>
            <w:color w:val="000000"/>
            <w:kern w:val="0"/>
            <w:sz w:val="32"/>
            <w:szCs w:val="32"/>
            <w:lang w:eastAsia="zh-CN"/>
          </w:rPr>
          <w:t>厅</w:t>
        </w:r>
      </w:ins>
      <w:r>
        <w:rPr>
          <w:rFonts w:hint="eastAsia" w:ascii="仿宋_GB2312" w:hAnsi="仿宋_GB2312" w:eastAsia="仿宋_GB2312" w:cs="仿宋_GB2312"/>
          <w:color w:val="000000"/>
          <w:kern w:val="0"/>
          <w:sz w:val="32"/>
          <w:szCs w:val="32"/>
          <w:rPrChange w:id="484" w:author="黎琦/资产管理处（征管办）/湖北省财政厅" w:date="2024-05-25T14:05:15Z">
            <w:rPr>
              <w:rFonts w:hint="eastAsia" w:ascii="宋体" w:hAnsi="宋体" w:eastAsia="宋体" w:cs="宋体"/>
              <w:color w:val="000000"/>
              <w:kern w:val="0"/>
              <w:sz w:val="24"/>
              <w:szCs w:val="24"/>
            </w:rPr>
          </w:rPrChange>
        </w:rPr>
        <w:t>审批（核）。</w:t>
      </w:r>
      <w:del w:id="485" w:author="黎琦/资产管理处（征管办）/湖北省财政厅" w:date="2024-05-25T13:25:20Z">
        <w:r>
          <w:rPr>
            <w:rFonts w:hint="eastAsia" w:ascii="仿宋_GB2312" w:hAnsi="仿宋_GB2312" w:eastAsia="仿宋_GB2312" w:cs="仿宋_GB2312"/>
            <w:color w:val="000000"/>
            <w:kern w:val="0"/>
            <w:sz w:val="32"/>
            <w:szCs w:val="32"/>
            <w:rPrChange w:id="486" w:author="黎琦/资产管理处（征管办）/湖北省财政厅" w:date="2024-05-25T14:05:15Z">
              <w:rPr>
                <w:rFonts w:hint="eastAsia" w:ascii="宋体" w:hAnsi="宋体" w:eastAsia="宋体" w:cs="宋体"/>
                <w:color w:val="000000"/>
                <w:kern w:val="0"/>
                <w:sz w:val="24"/>
                <w:szCs w:val="24"/>
              </w:rPr>
            </w:rPrChange>
          </w:rPr>
          <w:delText>财政部门</w:delText>
        </w:r>
      </w:del>
      <w:ins w:id="487" w:author="黎琦/资产管理处（征管办）/湖北省财政厅" w:date="2024-05-25T13:25:20Z">
        <w:r>
          <w:rPr>
            <w:rFonts w:hint="eastAsia" w:ascii="仿宋_GB2312" w:hAnsi="仿宋_GB2312" w:eastAsia="仿宋_GB2312" w:cs="仿宋_GB2312"/>
            <w:color w:val="000000"/>
            <w:kern w:val="0"/>
            <w:sz w:val="32"/>
            <w:szCs w:val="32"/>
            <w:lang w:eastAsia="zh-CN"/>
          </w:rPr>
          <w:t>省</w:t>
        </w:r>
      </w:ins>
      <w:ins w:id="488" w:author="黎琦/资产管理处（征管办）/湖北省财政厅" w:date="2024-05-25T13:25:21Z">
        <w:r>
          <w:rPr>
            <w:rFonts w:hint="eastAsia" w:ascii="仿宋_GB2312" w:hAnsi="仿宋_GB2312" w:eastAsia="仿宋_GB2312" w:cs="仿宋_GB2312"/>
            <w:color w:val="000000"/>
            <w:kern w:val="0"/>
            <w:sz w:val="32"/>
            <w:szCs w:val="32"/>
            <w:lang w:eastAsia="zh-CN"/>
          </w:rPr>
          <w:t>财政</w:t>
        </w:r>
      </w:ins>
      <w:ins w:id="489" w:author="黎琦/资产管理处（征管办）/湖北省财政厅" w:date="2024-05-25T13:25:22Z">
        <w:r>
          <w:rPr>
            <w:rFonts w:hint="eastAsia" w:ascii="仿宋_GB2312" w:hAnsi="仿宋_GB2312" w:eastAsia="仿宋_GB2312" w:cs="仿宋_GB2312"/>
            <w:color w:val="000000"/>
            <w:kern w:val="0"/>
            <w:sz w:val="32"/>
            <w:szCs w:val="32"/>
            <w:lang w:eastAsia="zh-CN"/>
          </w:rPr>
          <w:t>厅</w:t>
        </w:r>
      </w:ins>
      <w:r>
        <w:rPr>
          <w:rFonts w:hint="eastAsia" w:ascii="仿宋_GB2312" w:hAnsi="仿宋_GB2312" w:eastAsia="仿宋_GB2312" w:cs="仿宋_GB2312"/>
          <w:color w:val="000000"/>
          <w:kern w:val="0"/>
          <w:sz w:val="32"/>
          <w:szCs w:val="32"/>
          <w:rPrChange w:id="490" w:author="黎琦/资产管理处（征管办）/湖北省财政厅" w:date="2024-05-25T14:05:15Z">
            <w:rPr>
              <w:rFonts w:hint="eastAsia" w:ascii="宋体" w:hAnsi="宋体" w:eastAsia="宋体" w:cs="宋体"/>
              <w:color w:val="000000"/>
              <w:kern w:val="0"/>
              <w:sz w:val="24"/>
              <w:szCs w:val="24"/>
            </w:rPr>
          </w:rPrChange>
        </w:rPr>
        <w:t>对主管部门报送的资产处置事项进行审核批复。重大资产处置事项由</w:t>
      </w:r>
      <w:del w:id="491" w:author="黎琦/资产管理处（征管办）/湖北省财政厅" w:date="2024-05-25T13:25:28Z">
        <w:r>
          <w:rPr>
            <w:rFonts w:hint="eastAsia" w:ascii="仿宋_GB2312" w:hAnsi="仿宋_GB2312" w:eastAsia="仿宋_GB2312" w:cs="仿宋_GB2312"/>
            <w:color w:val="000000"/>
            <w:kern w:val="0"/>
            <w:sz w:val="32"/>
            <w:szCs w:val="32"/>
            <w:rPrChange w:id="492" w:author="黎琦/资产管理处（征管办）/湖北省财政厅" w:date="2024-05-25T14:05:15Z">
              <w:rPr>
                <w:rFonts w:hint="eastAsia" w:ascii="宋体" w:hAnsi="宋体" w:eastAsia="宋体" w:cs="宋体"/>
                <w:color w:val="000000"/>
                <w:kern w:val="0"/>
                <w:sz w:val="24"/>
                <w:szCs w:val="24"/>
              </w:rPr>
            </w:rPrChange>
          </w:rPr>
          <w:delText>财政部门</w:delText>
        </w:r>
      </w:del>
      <w:ins w:id="493" w:author="黎琦/资产管理处（征管办）/湖北省财政厅" w:date="2024-05-25T13:25:28Z">
        <w:r>
          <w:rPr>
            <w:rFonts w:hint="eastAsia" w:ascii="仿宋_GB2312" w:hAnsi="仿宋_GB2312" w:eastAsia="仿宋_GB2312" w:cs="仿宋_GB2312"/>
            <w:color w:val="000000"/>
            <w:kern w:val="0"/>
            <w:sz w:val="32"/>
            <w:szCs w:val="32"/>
            <w:lang w:eastAsia="zh-CN"/>
          </w:rPr>
          <w:t>省</w:t>
        </w:r>
      </w:ins>
      <w:ins w:id="494" w:author="黎琦/资产管理处（征管办）/湖北省财政厅" w:date="2024-05-25T13:25:29Z">
        <w:r>
          <w:rPr>
            <w:rFonts w:hint="eastAsia" w:ascii="仿宋_GB2312" w:hAnsi="仿宋_GB2312" w:eastAsia="仿宋_GB2312" w:cs="仿宋_GB2312"/>
            <w:color w:val="000000"/>
            <w:kern w:val="0"/>
            <w:sz w:val="32"/>
            <w:szCs w:val="32"/>
            <w:lang w:eastAsia="zh-CN"/>
          </w:rPr>
          <w:t>财政</w:t>
        </w:r>
      </w:ins>
      <w:ins w:id="495" w:author="黎琦/资产管理处（征管办）/湖北省财政厅" w:date="2024-05-25T13:25:30Z">
        <w:r>
          <w:rPr>
            <w:rFonts w:hint="eastAsia" w:ascii="仿宋_GB2312" w:hAnsi="仿宋_GB2312" w:eastAsia="仿宋_GB2312" w:cs="仿宋_GB2312"/>
            <w:color w:val="000000"/>
            <w:kern w:val="0"/>
            <w:sz w:val="32"/>
            <w:szCs w:val="32"/>
            <w:lang w:eastAsia="zh-CN"/>
          </w:rPr>
          <w:t>厅</w:t>
        </w:r>
      </w:ins>
      <w:r>
        <w:rPr>
          <w:rFonts w:hint="eastAsia" w:ascii="仿宋_GB2312" w:hAnsi="仿宋_GB2312" w:eastAsia="仿宋_GB2312" w:cs="仿宋_GB2312"/>
          <w:color w:val="000000"/>
          <w:kern w:val="0"/>
          <w:sz w:val="32"/>
          <w:szCs w:val="32"/>
          <w:rPrChange w:id="496" w:author="黎琦/资产管理处（征管办）/湖北省财政厅" w:date="2024-05-25T14:05:15Z">
            <w:rPr>
              <w:rFonts w:hint="eastAsia" w:ascii="宋体" w:hAnsi="宋体" w:eastAsia="宋体" w:cs="宋体"/>
              <w:color w:val="000000"/>
              <w:kern w:val="0"/>
              <w:sz w:val="24"/>
              <w:szCs w:val="24"/>
            </w:rPr>
          </w:rPrChange>
        </w:rPr>
        <w:t>审核后报</w:t>
      </w:r>
      <w:del w:id="497" w:author="黎琦/资产管理处（征管办）/湖北省财政厅" w:date="2024-05-25T13:25:34Z">
        <w:r>
          <w:rPr>
            <w:rFonts w:hint="eastAsia" w:ascii="仿宋_GB2312" w:hAnsi="仿宋_GB2312" w:eastAsia="仿宋_GB2312" w:cs="仿宋_GB2312"/>
            <w:color w:val="000000"/>
            <w:kern w:val="0"/>
            <w:sz w:val="32"/>
            <w:szCs w:val="32"/>
            <w:rPrChange w:id="498" w:author="黎琦/资产管理处（征管办）/湖北省财政厅" w:date="2024-05-25T14:05:15Z">
              <w:rPr>
                <w:rFonts w:hint="eastAsia" w:ascii="宋体" w:hAnsi="宋体" w:eastAsia="宋体" w:cs="宋体"/>
                <w:color w:val="000000"/>
                <w:kern w:val="0"/>
                <w:sz w:val="24"/>
                <w:szCs w:val="24"/>
              </w:rPr>
            </w:rPrChange>
          </w:rPr>
          <w:delText>同级政府</w:delText>
        </w:r>
      </w:del>
      <w:ins w:id="499" w:author="黎琦/资产管理处（征管办）/湖北省财政厅" w:date="2024-05-25T13:25:34Z">
        <w:r>
          <w:rPr>
            <w:rFonts w:hint="eastAsia" w:ascii="仿宋_GB2312" w:hAnsi="仿宋_GB2312" w:eastAsia="仿宋_GB2312" w:cs="仿宋_GB2312"/>
            <w:color w:val="000000"/>
            <w:kern w:val="0"/>
            <w:sz w:val="32"/>
            <w:szCs w:val="32"/>
            <w:lang w:eastAsia="zh-CN"/>
          </w:rPr>
          <w:t>省</w:t>
        </w:r>
      </w:ins>
      <w:ins w:id="500" w:author="黎琦/资产管理处（征管办）/湖北省财政厅" w:date="2024-05-25T13:25:35Z">
        <w:r>
          <w:rPr>
            <w:rFonts w:hint="eastAsia" w:ascii="仿宋_GB2312" w:hAnsi="仿宋_GB2312" w:eastAsia="仿宋_GB2312" w:cs="仿宋_GB2312"/>
            <w:color w:val="000000"/>
            <w:kern w:val="0"/>
            <w:sz w:val="32"/>
            <w:szCs w:val="32"/>
            <w:lang w:eastAsia="zh-CN"/>
          </w:rPr>
          <w:t>人民</w:t>
        </w:r>
      </w:ins>
      <w:ins w:id="501" w:author="黎琦/资产管理处（征管办）/湖北省财政厅" w:date="2024-05-25T13:25:36Z">
        <w:r>
          <w:rPr>
            <w:rFonts w:hint="eastAsia" w:ascii="仿宋_GB2312" w:hAnsi="仿宋_GB2312" w:eastAsia="仿宋_GB2312" w:cs="仿宋_GB2312"/>
            <w:color w:val="000000"/>
            <w:kern w:val="0"/>
            <w:sz w:val="32"/>
            <w:szCs w:val="32"/>
            <w:lang w:eastAsia="zh-CN"/>
          </w:rPr>
          <w:t>政府</w:t>
        </w:r>
      </w:ins>
      <w:r>
        <w:rPr>
          <w:rFonts w:hint="eastAsia" w:ascii="仿宋_GB2312" w:hAnsi="仿宋_GB2312" w:eastAsia="仿宋_GB2312" w:cs="仿宋_GB2312"/>
          <w:color w:val="000000"/>
          <w:kern w:val="0"/>
          <w:sz w:val="32"/>
          <w:szCs w:val="32"/>
          <w:rPrChange w:id="502" w:author="黎琦/资产管理处（征管办）/湖北省财政厅" w:date="2024-05-25T14:05:15Z">
            <w:rPr>
              <w:rFonts w:hint="eastAsia" w:ascii="宋体" w:hAnsi="宋体" w:eastAsia="宋体" w:cs="宋体"/>
              <w:color w:val="000000"/>
              <w:kern w:val="0"/>
              <w:sz w:val="24"/>
              <w:szCs w:val="24"/>
            </w:rPr>
          </w:rPrChange>
        </w:rPr>
        <w:t>审批。</w:t>
      </w:r>
    </w:p>
    <w:p w14:paraId="5BFECCCA">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504" w:author="黎琦/资产管理处（征管办）/湖北省财政厅" w:date="2024-05-25T14:05:15Z">
            <w:rPr>
              <w:rFonts w:hint="eastAsia" w:ascii="宋体" w:hAnsi="宋体" w:eastAsia="宋体" w:cs="宋体"/>
              <w:color w:val="000000"/>
              <w:kern w:val="0"/>
              <w:sz w:val="24"/>
              <w:szCs w:val="24"/>
            </w:rPr>
          </w:rPrChange>
        </w:rPr>
        <w:pPrChange w:id="503" w:author="黎琦/资产管理处（征管办）/湖北省财政厅" w:date="2024-05-25T14:03:39Z">
          <w:pPr>
            <w:widowControl/>
            <w:spacing w:line="432" w:lineRule="atLeast"/>
            <w:jc w:val="left"/>
          </w:pPr>
        </w:pPrChange>
      </w:pPr>
      <w:del w:id="505" w:author="黎琦/资产管理处（征管办）/湖北省财政厅" w:date="2024-02-22T16:52:51Z">
        <w:r>
          <w:rPr>
            <w:rFonts w:hint="eastAsia" w:ascii="仿宋_GB2312" w:hAnsi="仿宋_GB2312" w:eastAsia="仿宋_GB2312" w:cs="仿宋_GB2312"/>
            <w:color w:val="000000"/>
            <w:kern w:val="0"/>
            <w:sz w:val="32"/>
            <w:szCs w:val="32"/>
            <w:rPrChange w:id="506" w:author="黎琦/资产管理处（征管办）/湖北省财政厅" w:date="2024-05-25T14:05:15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507" w:author="黎琦/资产管理处（征管办）/湖北省财政厅" w:date="2024-05-25T14:05:15Z">
            <w:rPr>
              <w:rFonts w:hint="eastAsia" w:ascii="宋体" w:hAnsi="宋体" w:eastAsia="宋体" w:cs="宋体"/>
              <w:color w:val="000000"/>
              <w:kern w:val="0"/>
              <w:sz w:val="24"/>
              <w:szCs w:val="24"/>
            </w:rPr>
          </w:rPrChange>
        </w:rPr>
        <w:t>（四）公开处置。资产处置事项批复后，单位按照资产处置相关规定对拟处置资产进行公开处置。</w:t>
      </w:r>
    </w:p>
    <w:p w14:paraId="419639D8">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509" w:author="黎琦/资产管理处（征管办）/湖北省财政厅" w:date="2024-05-25T14:05:15Z">
            <w:rPr>
              <w:rFonts w:hint="eastAsia" w:ascii="宋体" w:hAnsi="宋体" w:eastAsia="宋体" w:cs="宋体"/>
              <w:color w:val="000000"/>
              <w:kern w:val="0"/>
              <w:sz w:val="24"/>
              <w:szCs w:val="24"/>
            </w:rPr>
          </w:rPrChange>
        </w:rPr>
        <w:pPrChange w:id="508" w:author="黎琦/资产管理处（征管办）/湖北省财政厅" w:date="2024-05-25T14:03:39Z">
          <w:pPr>
            <w:widowControl/>
            <w:spacing w:line="432" w:lineRule="atLeast"/>
            <w:jc w:val="left"/>
          </w:pPr>
        </w:pPrChange>
      </w:pPr>
      <w:del w:id="510" w:author="黎琦/资产管理处（征管办）/湖北省财政厅" w:date="2024-02-22T16:52:54Z">
        <w:r>
          <w:rPr>
            <w:rFonts w:hint="eastAsia" w:ascii="仿宋_GB2312" w:hAnsi="仿宋_GB2312" w:eastAsia="仿宋_GB2312" w:cs="仿宋_GB2312"/>
            <w:color w:val="000000"/>
            <w:kern w:val="0"/>
            <w:sz w:val="32"/>
            <w:szCs w:val="32"/>
            <w:rPrChange w:id="511" w:author="黎琦/资产管理处（征管办）/湖北省财政厅" w:date="2024-05-25T14:05:15Z">
              <w:rPr>
                <w:rFonts w:hint="eastAsia" w:ascii="宋体" w:hAnsi="宋体" w:eastAsia="宋体" w:cs="宋体"/>
                <w:color w:val="000000"/>
                <w:kern w:val="0"/>
                <w:sz w:val="24"/>
                <w:szCs w:val="24"/>
              </w:rPr>
            </w:rPrChange>
          </w:rPr>
          <w:delText>　</w:delText>
        </w:r>
      </w:del>
      <w:del w:id="512" w:author="黎琦/资产管理处（征管办）/湖北省财政厅" w:date="2024-02-22T16:52:53Z">
        <w:r>
          <w:rPr>
            <w:rFonts w:hint="eastAsia" w:ascii="仿宋_GB2312" w:hAnsi="仿宋_GB2312" w:eastAsia="仿宋_GB2312" w:cs="仿宋_GB2312"/>
            <w:color w:val="000000"/>
            <w:kern w:val="0"/>
            <w:sz w:val="32"/>
            <w:szCs w:val="32"/>
            <w:rPrChange w:id="513" w:author="黎琦/资产管理处（征管办）/湖北省财政厅" w:date="2024-05-25T14:05:15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514" w:author="黎琦/资产管理处（征管办）/湖北省财政厅" w:date="2024-05-25T14:05:15Z">
            <w:rPr>
              <w:rFonts w:hint="eastAsia" w:ascii="宋体" w:hAnsi="宋体" w:eastAsia="宋体" w:cs="宋体"/>
              <w:color w:val="000000"/>
              <w:kern w:val="0"/>
              <w:sz w:val="24"/>
              <w:szCs w:val="24"/>
            </w:rPr>
          </w:rPrChange>
        </w:rPr>
        <w:t>（五）收</w:t>
      </w:r>
      <w:del w:id="515" w:author="黎琦/资产管理处（征管办）/湖北省财政厅" w:date="2024-01-31T15:27:36Z">
        <w:r>
          <w:rPr>
            <w:rFonts w:hint="eastAsia" w:ascii="仿宋_GB2312" w:hAnsi="仿宋_GB2312" w:eastAsia="仿宋_GB2312" w:cs="仿宋_GB2312"/>
            <w:color w:val="000000"/>
            <w:kern w:val="0"/>
            <w:sz w:val="32"/>
            <w:szCs w:val="32"/>
            <w:rPrChange w:id="516" w:author="黎琦/资产管理处（征管办）/湖北省财政厅" w:date="2024-05-25T14:05:15Z">
              <w:rPr>
                <w:rFonts w:hint="eastAsia" w:ascii="宋体" w:hAnsi="宋体" w:eastAsia="宋体" w:cs="宋体"/>
                <w:color w:val="000000"/>
                <w:kern w:val="0"/>
                <w:sz w:val="24"/>
                <w:szCs w:val="24"/>
              </w:rPr>
            </w:rPrChange>
          </w:rPr>
          <w:delText>入</w:delText>
        </w:r>
      </w:del>
      <w:ins w:id="517" w:author="黎琦/资产管理处（征管办）/湖北省财政厅" w:date="2024-01-31T15:27:36Z">
        <w:r>
          <w:rPr>
            <w:rFonts w:hint="eastAsia" w:ascii="仿宋_GB2312" w:hAnsi="仿宋_GB2312" w:eastAsia="仿宋_GB2312" w:cs="仿宋_GB2312"/>
            <w:color w:val="000000"/>
            <w:kern w:val="0"/>
            <w:sz w:val="32"/>
            <w:szCs w:val="32"/>
            <w:lang w:eastAsia="zh-CN"/>
            <w:rPrChange w:id="518" w:author="黎琦/资产管理处（征管办）/湖北省财政厅" w:date="2024-05-25T14:05:15Z">
              <w:rPr>
                <w:rFonts w:hint="eastAsia" w:ascii="宋体" w:hAnsi="宋体" w:eastAsia="宋体" w:cs="宋体"/>
                <w:color w:val="000000"/>
                <w:kern w:val="0"/>
                <w:sz w:val="24"/>
                <w:szCs w:val="24"/>
                <w:lang w:eastAsia="zh-CN"/>
              </w:rPr>
            </w:rPrChange>
          </w:rPr>
          <w:t>益</w:t>
        </w:r>
      </w:ins>
      <w:r>
        <w:rPr>
          <w:rFonts w:hint="eastAsia" w:ascii="仿宋_GB2312" w:hAnsi="仿宋_GB2312" w:eastAsia="仿宋_GB2312" w:cs="仿宋_GB2312"/>
          <w:color w:val="000000"/>
          <w:kern w:val="0"/>
          <w:sz w:val="32"/>
          <w:szCs w:val="32"/>
          <w:rPrChange w:id="519" w:author="黎琦/资产管理处（征管办）/湖北省财政厅" w:date="2024-05-25T14:05:15Z">
            <w:rPr>
              <w:rFonts w:hint="eastAsia" w:ascii="宋体" w:hAnsi="宋体" w:eastAsia="宋体" w:cs="宋体"/>
              <w:color w:val="000000"/>
              <w:kern w:val="0"/>
              <w:sz w:val="24"/>
              <w:szCs w:val="24"/>
            </w:rPr>
          </w:rPrChange>
        </w:rPr>
        <w:t>上缴。资产处置完毕，应当将处置收</w:t>
      </w:r>
      <w:del w:id="520" w:author="黎琦/资产管理处（征管办）/湖北省财政厅" w:date="2024-01-31T15:27:19Z">
        <w:r>
          <w:rPr>
            <w:rFonts w:hint="eastAsia" w:ascii="仿宋_GB2312" w:hAnsi="仿宋_GB2312" w:eastAsia="仿宋_GB2312" w:cs="仿宋_GB2312"/>
            <w:color w:val="000000"/>
            <w:kern w:val="0"/>
            <w:sz w:val="32"/>
            <w:szCs w:val="32"/>
            <w:rPrChange w:id="521" w:author="黎琦/资产管理处（征管办）/湖北省财政厅" w:date="2024-05-25T14:05:15Z">
              <w:rPr>
                <w:rFonts w:hint="eastAsia" w:ascii="宋体" w:hAnsi="宋体" w:eastAsia="宋体" w:cs="宋体"/>
                <w:color w:val="000000"/>
                <w:kern w:val="0"/>
                <w:sz w:val="24"/>
                <w:szCs w:val="24"/>
              </w:rPr>
            </w:rPrChange>
          </w:rPr>
          <w:delText>入</w:delText>
        </w:r>
      </w:del>
      <w:ins w:id="522" w:author="黎琦/资产管理处（征管办）/湖北省财政厅" w:date="2024-01-31T15:27:19Z">
        <w:r>
          <w:rPr>
            <w:rFonts w:hint="eastAsia" w:ascii="仿宋_GB2312" w:hAnsi="仿宋_GB2312" w:eastAsia="仿宋_GB2312" w:cs="仿宋_GB2312"/>
            <w:color w:val="000000"/>
            <w:kern w:val="0"/>
            <w:sz w:val="32"/>
            <w:szCs w:val="32"/>
            <w:lang w:eastAsia="zh-CN"/>
            <w:rPrChange w:id="523" w:author="黎琦/资产管理处（征管办）/湖北省财政厅" w:date="2024-05-25T14:05:15Z">
              <w:rPr>
                <w:rFonts w:hint="eastAsia" w:ascii="宋体" w:hAnsi="宋体" w:eastAsia="宋体" w:cs="宋体"/>
                <w:color w:val="000000"/>
                <w:kern w:val="0"/>
                <w:sz w:val="24"/>
                <w:szCs w:val="24"/>
                <w:lang w:eastAsia="zh-CN"/>
              </w:rPr>
            </w:rPrChange>
          </w:rPr>
          <w:t>益</w:t>
        </w:r>
      </w:ins>
      <w:r>
        <w:rPr>
          <w:rFonts w:hint="eastAsia" w:ascii="仿宋_GB2312" w:hAnsi="仿宋_GB2312" w:eastAsia="仿宋_GB2312" w:cs="仿宋_GB2312"/>
          <w:color w:val="000000"/>
          <w:kern w:val="0"/>
          <w:sz w:val="32"/>
          <w:szCs w:val="32"/>
          <w:rPrChange w:id="524" w:author="黎琦/资产管理处（征管办）/湖北省财政厅" w:date="2024-05-25T14:05:15Z">
            <w:rPr>
              <w:rFonts w:hint="eastAsia" w:ascii="宋体" w:hAnsi="宋体" w:eastAsia="宋体" w:cs="宋体"/>
              <w:color w:val="000000"/>
              <w:kern w:val="0"/>
              <w:sz w:val="24"/>
              <w:szCs w:val="24"/>
            </w:rPr>
          </w:rPrChange>
        </w:rPr>
        <w:t>及时、足额上缴</w:t>
      </w:r>
      <w:del w:id="525" w:author="黎琦/资产管理处（征管办）/湖北省财政厅" w:date="2024-05-27T14:38:12Z">
        <w:r>
          <w:rPr>
            <w:rFonts w:hint="eastAsia" w:ascii="仿宋_GB2312" w:hAnsi="仿宋_GB2312" w:eastAsia="仿宋_GB2312" w:cs="仿宋_GB2312"/>
            <w:color w:val="000000"/>
            <w:kern w:val="0"/>
            <w:sz w:val="32"/>
            <w:szCs w:val="32"/>
            <w:rPrChange w:id="526" w:author="黎琦/资产管理处（征管办）/湖北省财政厅" w:date="2024-05-25T14:05:15Z">
              <w:rPr>
                <w:rFonts w:hint="eastAsia" w:ascii="宋体" w:hAnsi="宋体" w:eastAsia="宋体" w:cs="宋体"/>
                <w:color w:val="000000"/>
                <w:kern w:val="0"/>
                <w:sz w:val="24"/>
                <w:szCs w:val="24"/>
              </w:rPr>
            </w:rPrChange>
          </w:rPr>
          <w:delText>同级财政部门</w:delText>
        </w:r>
      </w:del>
      <w:ins w:id="527" w:author="黎琦/资产管理处（征管办）/湖北省财政厅" w:date="2024-05-27T14:38:12Z">
        <w:r>
          <w:rPr>
            <w:rFonts w:hint="eastAsia" w:ascii="仿宋_GB2312" w:hAnsi="仿宋_GB2312" w:eastAsia="仿宋_GB2312" w:cs="仿宋_GB2312"/>
            <w:color w:val="000000"/>
            <w:kern w:val="0"/>
            <w:sz w:val="32"/>
            <w:szCs w:val="32"/>
            <w:lang w:eastAsia="zh-CN"/>
          </w:rPr>
          <w:t>省</w:t>
        </w:r>
      </w:ins>
      <w:ins w:id="528" w:author="黎琦/资产管理处（征管办）/湖北省财政厅" w:date="2024-05-27T14:38:14Z">
        <w:r>
          <w:rPr>
            <w:rFonts w:hint="eastAsia" w:ascii="仿宋_GB2312" w:hAnsi="仿宋_GB2312" w:eastAsia="仿宋_GB2312" w:cs="仿宋_GB2312"/>
            <w:color w:val="000000"/>
            <w:kern w:val="0"/>
            <w:sz w:val="32"/>
            <w:szCs w:val="32"/>
            <w:lang w:eastAsia="zh-CN"/>
          </w:rPr>
          <w:t>级</w:t>
        </w:r>
      </w:ins>
      <w:ins w:id="529" w:author="黎琦/资产管理处（征管办）/湖北省财政厅" w:date="2024-05-27T14:38:15Z">
        <w:r>
          <w:rPr>
            <w:rFonts w:hint="eastAsia" w:ascii="仿宋_GB2312" w:hAnsi="仿宋_GB2312" w:eastAsia="仿宋_GB2312" w:cs="仿宋_GB2312"/>
            <w:color w:val="000000"/>
            <w:kern w:val="0"/>
            <w:sz w:val="32"/>
            <w:szCs w:val="32"/>
            <w:lang w:eastAsia="zh-CN"/>
          </w:rPr>
          <w:t>国库</w:t>
        </w:r>
      </w:ins>
      <w:r>
        <w:rPr>
          <w:rFonts w:hint="eastAsia" w:ascii="仿宋_GB2312" w:hAnsi="仿宋_GB2312" w:eastAsia="仿宋_GB2312" w:cs="仿宋_GB2312"/>
          <w:color w:val="000000"/>
          <w:kern w:val="0"/>
          <w:sz w:val="32"/>
          <w:szCs w:val="32"/>
          <w:rPrChange w:id="530" w:author="黎琦/资产管理处（征管办）/湖北省财政厅" w:date="2024-05-25T14:05:15Z">
            <w:rPr>
              <w:rFonts w:hint="eastAsia" w:ascii="宋体" w:hAnsi="宋体" w:eastAsia="宋体" w:cs="宋体"/>
              <w:color w:val="000000"/>
              <w:kern w:val="0"/>
              <w:sz w:val="24"/>
              <w:szCs w:val="24"/>
            </w:rPr>
          </w:rPrChange>
        </w:rPr>
        <w:t>。</w:t>
      </w:r>
    </w:p>
    <w:p w14:paraId="0E36E9C7">
      <w:pPr>
        <w:widowControl w:val="0"/>
        <w:spacing w:beforeLines="0" w:afterLines="0" w:line="640" w:lineRule="exact"/>
        <w:ind w:firstLine="640" w:firstLineChars="200"/>
        <w:jc w:val="both"/>
        <w:rPr>
          <w:ins w:id="532" w:author="黎琦/资产管理处（征管办）/湖北省财政厅" w:date="2024-05-25T13:28:30Z"/>
          <w:rFonts w:hint="eastAsia" w:ascii="仿宋_GB2312" w:hAnsi="仿宋_GB2312" w:eastAsia="仿宋_GB2312" w:cs="仿宋_GB2312"/>
          <w:color w:val="000000"/>
          <w:kern w:val="0"/>
          <w:sz w:val="32"/>
          <w:szCs w:val="32"/>
          <w:rPrChange w:id="533" w:author="黎琦/资产管理处（征管办）/湖北省财政厅" w:date="2024-05-25T14:05:15Z">
            <w:rPr>
              <w:ins w:id="534" w:author="黎琦/资产管理处（征管办）/湖北省财政厅" w:date="2024-05-25T13:28:30Z"/>
              <w:rFonts w:hint="eastAsia" w:ascii="仿宋_GB2312" w:hAnsi="仿宋_GB2312" w:eastAsia="仿宋_GB2312" w:cs="仿宋_GB2312"/>
              <w:color w:val="auto"/>
              <w:kern w:val="0"/>
              <w:sz w:val="32"/>
              <w:szCs w:val="32"/>
            </w:rPr>
          </w:rPrChange>
        </w:rPr>
        <w:pPrChange w:id="531" w:author="黎琦/资产管理处（征管办）/湖北省财政厅" w:date="2024-05-25T14:03:39Z">
          <w:pPr>
            <w:widowControl/>
            <w:spacing w:line="432" w:lineRule="atLeast"/>
            <w:jc w:val="left"/>
          </w:pPr>
        </w:pPrChange>
      </w:pPr>
      <w:del w:id="535" w:author="黎琦/资产管理处（征管办）/湖北省财政厅" w:date="2024-02-22T16:52:57Z">
        <w:r>
          <w:rPr>
            <w:rFonts w:hint="eastAsia" w:ascii="仿宋_GB2312" w:hAnsi="仿宋_GB2312" w:eastAsia="仿宋_GB2312" w:cs="仿宋_GB2312"/>
            <w:color w:val="000000"/>
            <w:kern w:val="0"/>
            <w:sz w:val="32"/>
            <w:szCs w:val="32"/>
            <w:rPrChange w:id="536" w:author="黎琦/资产管理处（征管办）/湖北省财政厅" w:date="2024-05-25T14:05:15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537" w:author="黎琦/资产管理处（征管办）/湖北省财政厅" w:date="2024-05-25T14:05:15Z">
            <w:rPr>
              <w:rFonts w:hint="eastAsia" w:ascii="宋体" w:hAnsi="宋体" w:eastAsia="宋体" w:cs="宋体"/>
              <w:color w:val="000000"/>
              <w:kern w:val="0"/>
              <w:sz w:val="24"/>
              <w:szCs w:val="24"/>
            </w:rPr>
          </w:rPrChange>
        </w:rPr>
        <w:t>（六）变更登记。依据资产处置事项的批复，及时进行账务处理、办理产权变更和湖北省</w:t>
      </w:r>
      <w:del w:id="538" w:author="黎琦/资产管理处（征管办）/湖北省财政厅" w:date="2024-02-19T15:34:56Z">
        <w:r>
          <w:rPr>
            <w:rFonts w:hint="eastAsia" w:ascii="仿宋_GB2312" w:hAnsi="仿宋_GB2312" w:eastAsia="仿宋_GB2312" w:cs="仿宋_GB2312"/>
            <w:color w:val="000000"/>
            <w:kern w:val="0"/>
            <w:sz w:val="32"/>
            <w:szCs w:val="32"/>
            <w:rPrChange w:id="539" w:author="黎琦/资产管理处（征管办）/湖北省财政厅" w:date="2024-05-25T14:05:15Z">
              <w:rPr>
                <w:rFonts w:hint="eastAsia" w:ascii="宋体" w:hAnsi="宋体" w:eastAsia="宋体" w:cs="宋体"/>
                <w:color w:val="000000"/>
                <w:kern w:val="0"/>
                <w:sz w:val="24"/>
                <w:szCs w:val="24"/>
              </w:rPr>
            </w:rPrChange>
          </w:rPr>
          <w:delText>行政事业单位国有资产管理信息</w:delText>
        </w:r>
      </w:del>
      <w:ins w:id="540" w:author="黎琦/资产管理处（征管办）/湖北省财政厅" w:date="2024-02-19T15:35:02Z">
        <w:r>
          <w:rPr>
            <w:rFonts w:hint="eastAsia" w:ascii="仿宋_GB2312" w:hAnsi="仿宋_GB2312" w:eastAsia="仿宋_GB2312" w:cs="仿宋_GB2312"/>
            <w:color w:val="000000"/>
            <w:kern w:val="0"/>
            <w:sz w:val="32"/>
            <w:szCs w:val="32"/>
            <w:lang w:eastAsia="zh-CN"/>
            <w:rPrChange w:id="541" w:author="黎琦/资产管理处（征管办）/湖北省财政厅" w:date="2024-05-25T14:05:15Z">
              <w:rPr>
                <w:rFonts w:hint="eastAsia" w:ascii="宋体" w:hAnsi="宋体" w:eastAsia="宋体" w:cs="宋体"/>
                <w:color w:val="000000"/>
                <w:kern w:val="0"/>
                <w:sz w:val="24"/>
                <w:szCs w:val="24"/>
                <w:lang w:eastAsia="zh-CN"/>
              </w:rPr>
            </w:rPrChange>
          </w:rPr>
          <w:t>预算</w:t>
        </w:r>
      </w:ins>
      <w:ins w:id="542" w:author="黎琦/资产管理处（征管办）/湖北省财政厅" w:date="2024-02-19T15:35:04Z">
        <w:r>
          <w:rPr>
            <w:rFonts w:hint="eastAsia" w:ascii="仿宋_GB2312" w:hAnsi="仿宋_GB2312" w:eastAsia="仿宋_GB2312" w:cs="仿宋_GB2312"/>
            <w:color w:val="000000"/>
            <w:kern w:val="0"/>
            <w:sz w:val="32"/>
            <w:szCs w:val="32"/>
            <w:lang w:eastAsia="zh-CN"/>
            <w:rPrChange w:id="543" w:author="黎琦/资产管理处（征管办）/湖北省财政厅" w:date="2024-05-25T14:05:15Z">
              <w:rPr>
                <w:rFonts w:hint="eastAsia" w:ascii="宋体" w:hAnsi="宋体" w:eastAsia="宋体" w:cs="宋体"/>
                <w:color w:val="000000"/>
                <w:kern w:val="0"/>
                <w:sz w:val="24"/>
                <w:szCs w:val="24"/>
                <w:lang w:eastAsia="zh-CN"/>
              </w:rPr>
            </w:rPrChange>
          </w:rPr>
          <w:t>一体化</w:t>
        </w:r>
      </w:ins>
      <w:ins w:id="544" w:author="黎琦/资产管理处（征管办）/湖北省财政厅" w:date="2024-02-19T15:35:05Z">
        <w:r>
          <w:rPr>
            <w:rFonts w:hint="eastAsia" w:ascii="仿宋_GB2312" w:hAnsi="仿宋_GB2312" w:eastAsia="仿宋_GB2312" w:cs="仿宋_GB2312"/>
            <w:color w:val="000000"/>
            <w:kern w:val="0"/>
            <w:sz w:val="32"/>
            <w:szCs w:val="32"/>
            <w:lang w:eastAsia="zh-CN"/>
            <w:rPrChange w:id="545" w:author="黎琦/资产管理处（征管办）/湖北省财政厅" w:date="2024-05-25T14:05:15Z">
              <w:rPr>
                <w:rFonts w:hint="eastAsia" w:ascii="宋体" w:hAnsi="宋体" w:eastAsia="宋体" w:cs="宋体"/>
                <w:color w:val="000000"/>
                <w:kern w:val="0"/>
                <w:sz w:val="24"/>
                <w:szCs w:val="24"/>
                <w:lang w:eastAsia="zh-CN"/>
              </w:rPr>
            </w:rPrChange>
          </w:rPr>
          <w:t>资产</w:t>
        </w:r>
      </w:ins>
      <w:ins w:id="546" w:author="黎琦/资产管理处（征管办）/湖北省财政厅" w:date="2024-02-19T15:35:07Z">
        <w:r>
          <w:rPr>
            <w:rFonts w:hint="eastAsia" w:ascii="仿宋_GB2312" w:hAnsi="仿宋_GB2312" w:eastAsia="仿宋_GB2312" w:cs="仿宋_GB2312"/>
            <w:color w:val="000000"/>
            <w:kern w:val="0"/>
            <w:sz w:val="32"/>
            <w:szCs w:val="32"/>
            <w:lang w:eastAsia="zh-CN"/>
            <w:rPrChange w:id="547" w:author="黎琦/资产管理处（征管办）/湖北省财政厅" w:date="2024-05-25T14:05:15Z">
              <w:rPr>
                <w:rFonts w:hint="eastAsia" w:ascii="宋体" w:hAnsi="宋体" w:eastAsia="宋体" w:cs="宋体"/>
                <w:color w:val="000000"/>
                <w:kern w:val="0"/>
                <w:sz w:val="24"/>
                <w:szCs w:val="24"/>
                <w:lang w:eastAsia="zh-CN"/>
              </w:rPr>
            </w:rPrChange>
          </w:rPr>
          <w:t>管理</w:t>
        </w:r>
      </w:ins>
      <w:r>
        <w:rPr>
          <w:rFonts w:hint="eastAsia" w:ascii="仿宋_GB2312" w:hAnsi="仿宋_GB2312" w:eastAsia="仿宋_GB2312" w:cs="仿宋_GB2312"/>
          <w:color w:val="000000"/>
          <w:kern w:val="0"/>
          <w:sz w:val="32"/>
          <w:szCs w:val="32"/>
          <w:rPrChange w:id="548" w:author="黎琦/资产管理处（征管办）/湖北省财政厅" w:date="2024-05-25T14:05:15Z">
            <w:rPr>
              <w:rFonts w:hint="eastAsia" w:ascii="宋体" w:hAnsi="宋体" w:eastAsia="宋体" w:cs="宋体"/>
              <w:color w:val="000000"/>
              <w:kern w:val="0"/>
              <w:sz w:val="24"/>
              <w:szCs w:val="24"/>
            </w:rPr>
          </w:rPrChange>
        </w:rPr>
        <w:t>系统数据变更等事宜。</w:t>
      </w:r>
    </w:p>
    <w:p w14:paraId="7759D01F">
      <w:pPr>
        <w:widowControl w:val="0"/>
        <w:spacing w:beforeLines="0" w:afterLines="0" w:line="640" w:lineRule="exact"/>
        <w:ind w:firstLine="640" w:firstLineChars="200"/>
        <w:jc w:val="both"/>
        <w:rPr>
          <w:ins w:id="550" w:author="黎琦/资产管理处（征管办）/湖北省财政厅" w:date="2024-05-25T13:35:26Z"/>
          <w:rFonts w:hint="eastAsia" w:ascii="仿宋_GB2312" w:hAnsi="仿宋_GB2312" w:eastAsia="仿宋_GB2312" w:cs="仿宋_GB2312"/>
          <w:color w:val="000000"/>
          <w:kern w:val="0"/>
          <w:sz w:val="32"/>
          <w:szCs w:val="32"/>
          <w:rPrChange w:id="551" w:author="黎琦/资产管理处（征管办）/湖北省财政厅" w:date="2024-05-25T14:05:15Z">
            <w:rPr>
              <w:ins w:id="552" w:author="黎琦/资产管理处（征管办）/湖北省财政厅" w:date="2024-05-25T13:35:26Z"/>
              <w:rFonts w:hint="eastAsia" w:ascii="仿宋_GB2312" w:hAnsi="仿宋_GB2312" w:eastAsia="仿宋_GB2312" w:cs="仿宋_GB2312"/>
              <w:color w:val="auto"/>
              <w:kern w:val="0"/>
              <w:sz w:val="32"/>
              <w:szCs w:val="32"/>
            </w:rPr>
          </w:rPrChange>
        </w:rPr>
        <w:pPrChange w:id="549" w:author="黎琦/资产管理处（征管办）/湖北省财政厅" w:date="2024-05-25T14:05:15Z">
          <w:pPr>
            <w:widowControl/>
            <w:spacing w:line="432" w:lineRule="atLeast"/>
            <w:jc w:val="left"/>
          </w:pPr>
        </w:pPrChange>
      </w:pPr>
      <w:ins w:id="553" w:author="黎琦/资产管理处（征管办）/湖北省财政厅" w:date="2024-05-25T13:30:48Z">
        <w:r>
          <w:rPr>
            <w:rFonts w:hint="eastAsia" w:ascii="仿宋_GB2312" w:hAnsi="仿宋_GB2312" w:eastAsia="仿宋_GB2312" w:cs="仿宋_GB2312"/>
            <w:color w:val="000000"/>
            <w:kern w:val="0"/>
            <w:sz w:val="32"/>
            <w:szCs w:val="32"/>
            <w:lang w:eastAsia="zh-CN"/>
            <w:rPrChange w:id="554"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省直</w:t>
        </w:r>
      </w:ins>
      <w:ins w:id="555" w:author="黎琦/资产管理处（征管办）/湖北省财政厅" w:date="2024-05-25T13:30:50Z">
        <w:r>
          <w:rPr>
            <w:rFonts w:hint="eastAsia" w:ascii="仿宋_GB2312" w:hAnsi="仿宋_GB2312" w:eastAsia="仿宋_GB2312" w:cs="仿宋_GB2312"/>
            <w:color w:val="000000"/>
            <w:kern w:val="0"/>
            <w:sz w:val="32"/>
            <w:szCs w:val="32"/>
            <w:lang w:eastAsia="zh-CN"/>
            <w:rPrChange w:id="556"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单位在</w:t>
        </w:r>
      </w:ins>
      <w:ins w:id="557" w:author="黎琦/资产管理处（征管办）/湖北省财政厅" w:date="2024-05-25T13:29:55Z">
        <w:r>
          <w:rPr>
            <w:rFonts w:hint="eastAsia" w:ascii="仿宋_GB2312" w:hAnsi="仿宋_GB2312" w:eastAsia="仿宋_GB2312" w:cs="仿宋_GB2312"/>
            <w:color w:val="000000"/>
            <w:kern w:val="0"/>
            <w:sz w:val="32"/>
            <w:szCs w:val="32"/>
            <w:lang w:eastAsia="zh-CN"/>
            <w:rPrChange w:id="558"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办理</w:t>
        </w:r>
      </w:ins>
      <w:ins w:id="559" w:author="黎琦/资产管理处（征管办）/湖北省财政厅" w:date="2024-05-25T13:29:57Z">
        <w:r>
          <w:rPr>
            <w:rFonts w:hint="eastAsia" w:ascii="仿宋_GB2312" w:hAnsi="仿宋_GB2312" w:eastAsia="仿宋_GB2312" w:cs="仿宋_GB2312"/>
            <w:color w:val="000000"/>
            <w:kern w:val="0"/>
            <w:sz w:val="32"/>
            <w:szCs w:val="32"/>
            <w:lang w:eastAsia="zh-CN"/>
            <w:rPrChange w:id="560"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资产</w:t>
        </w:r>
      </w:ins>
      <w:ins w:id="561" w:author="黎琦/资产管理处（征管办）/湖北省财政厅" w:date="2024-05-25T13:30:02Z">
        <w:r>
          <w:rPr>
            <w:rFonts w:hint="eastAsia" w:ascii="仿宋_GB2312" w:hAnsi="仿宋_GB2312" w:eastAsia="仿宋_GB2312" w:cs="仿宋_GB2312"/>
            <w:color w:val="000000"/>
            <w:kern w:val="0"/>
            <w:sz w:val="32"/>
            <w:szCs w:val="32"/>
            <w:lang w:eastAsia="zh-CN"/>
            <w:rPrChange w:id="562"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处置</w:t>
        </w:r>
      </w:ins>
      <w:ins w:id="563" w:author="黎琦/资产管理处（征管办）/湖北省财政厅" w:date="2024-05-25T13:30:04Z">
        <w:r>
          <w:rPr>
            <w:rFonts w:hint="eastAsia" w:ascii="仿宋_GB2312" w:hAnsi="仿宋_GB2312" w:eastAsia="仿宋_GB2312" w:cs="仿宋_GB2312"/>
            <w:color w:val="000000"/>
            <w:kern w:val="0"/>
            <w:sz w:val="32"/>
            <w:szCs w:val="32"/>
            <w:lang w:eastAsia="zh-CN"/>
            <w:rPrChange w:id="564"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事项</w:t>
        </w:r>
      </w:ins>
      <w:ins w:id="565" w:author="黎琦/资产管理处（征管办）/湖北省财政厅" w:date="2024-05-25T13:30:58Z">
        <w:r>
          <w:rPr>
            <w:rFonts w:hint="eastAsia" w:ascii="仿宋_GB2312" w:hAnsi="仿宋_GB2312" w:eastAsia="仿宋_GB2312" w:cs="仿宋_GB2312"/>
            <w:color w:val="000000"/>
            <w:kern w:val="0"/>
            <w:sz w:val="32"/>
            <w:szCs w:val="32"/>
            <w:lang w:eastAsia="zh-CN"/>
            <w:rPrChange w:id="566"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线下</w:t>
        </w:r>
      </w:ins>
      <w:ins w:id="567" w:author="黎琦/资产管理处（征管办）/湖北省财政厅" w:date="2024-05-25T13:30:09Z">
        <w:r>
          <w:rPr>
            <w:rFonts w:hint="eastAsia" w:ascii="仿宋_GB2312" w:hAnsi="仿宋_GB2312" w:eastAsia="仿宋_GB2312" w:cs="仿宋_GB2312"/>
            <w:color w:val="000000"/>
            <w:kern w:val="0"/>
            <w:sz w:val="32"/>
            <w:szCs w:val="32"/>
            <w:lang w:eastAsia="zh-CN"/>
            <w:rPrChange w:id="568"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申请</w:t>
        </w:r>
      </w:ins>
      <w:ins w:id="569" w:author="黎琦/资产管理处（征管办）/湖北省财政厅" w:date="2024-05-25T13:30:11Z">
        <w:r>
          <w:rPr>
            <w:rFonts w:hint="eastAsia" w:ascii="仿宋_GB2312" w:hAnsi="仿宋_GB2312" w:eastAsia="仿宋_GB2312" w:cs="仿宋_GB2312"/>
            <w:color w:val="000000"/>
            <w:kern w:val="0"/>
            <w:sz w:val="32"/>
            <w:szCs w:val="32"/>
            <w:lang w:eastAsia="zh-CN"/>
            <w:rPrChange w:id="570"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时</w:t>
        </w:r>
      </w:ins>
      <w:ins w:id="571" w:author="黎琦/资产管理处（征管办）/湖北省财政厅" w:date="2024-05-25T13:30:12Z">
        <w:r>
          <w:rPr>
            <w:rFonts w:hint="eastAsia" w:ascii="仿宋_GB2312" w:hAnsi="仿宋_GB2312" w:eastAsia="仿宋_GB2312" w:cs="仿宋_GB2312"/>
            <w:color w:val="000000"/>
            <w:kern w:val="0"/>
            <w:sz w:val="32"/>
            <w:szCs w:val="32"/>
            <w:lang w:eastAsia="zh-CN"/>
            <w:rPrChange w:id="572"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w:t>
        </w:r>
      </w:ins>
      <w:ins w:id="573" w:author="黎琦/资产管理处（征管办）/湖北省财政厅" w:date="2024-05-25T13:32:50Z">
        <w:r>
          <w:rPr>
            <w:rFonts w:hint="eastAsia" w:ascii="仿宋_GB2312" w:hAnsi="仿宋_GB2312" w:eastAsia="仿宋_GB2312" w:cs="仿宋_GB2312"/>
            <w:color w:val="000000"/>
            <w:kern w:val="0"/>
            <w:sz w:val="32"/>
            <w:szCs w:val="32"/>
          </w:rPr>
          <w:t>应当</w:t>
        </w:r>
      </w:ins>
      <w:ins w:id="574" w:author="黎琦/资产管理处（征管办）/湖北省财政厅" w:date="2024-05-25T13:35:33Z">
        <w:r>
          <w:rPr>
            <w:rFonts w:hint="eastAsia" w:ascii="仿宋_GB2312" w:hAnsi="仿宋_GB2312" w:eastAsia="仿宋_GB2312" w:cs="仿宋_GB2312"/>
            <w:color w:val="000000"/>
            <w:kern w:val="0"/>
            <w:sz w:val="32"/>
            <w:szCs w:val="32"/>
            <w:lang w:eastAsia="zh-CN"/>
            <w:rPrChange w:id="575"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在</w:t>
        </w:r>
      </w:ins>
      <w:ins w:id="576" w:author="黎琦/资产管理处（征管办）/湖北省财政厅" w:date="2024-05-25T13:35:42Z">
        <w:r>
          <w:rPr>
            <w:rFonts w:hint="eastAsia" w:ascii="仿宋_GB2312" w:hAnsi="仿宋_GB2312" w:eastAsia="仿宋_GB2312" w:cs="仿宋_GB2312"/>
            <w:color w:val="000000"/>
            <w:kern w:val="0"/>
            <w:sz w:val="32"/>
            <w:szCs w:val="32"/>
            <w:lang w:eastAsia="zh-CN"/>
            <w:rPrChange w:id="577"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符合</w:t>
        </w:r>
      </w:ins>
      <w:ins w:id="578" w:author="黎琦/资产管理处（征管办）/湖北省财政厅" w:date="2024-05-25T13:35:43Z">
        <w:r>
          <w:rPr>
            <w:rFonts w:hint="eastAsia" w:ascii="仿宋_GB2312" w:hAnsi="仿宋_GB2312" w:eastAsia="仿宋_GB2312" w:cs="仿宋_GB2312"/>
            <w:color w:val="000000"/>
            <w:kern w:val="0"/>
            <w:sz w:val="32"/>
            <w:szCs w:val="32"/>
            <w:lang w:eastAsia="zh-CN"/>
            <w:rPrChange w:id="579"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保密</w:t>
        </w:r>
      </w:ins>
      <w:ins w:id="580" w:author="黎琦/资产管理处（征管办）/湖北省财政厅" w:date="2024-05-25T13:35:46Z">
        <w:r>
          <w:rPr>
            <w:rFonts w:hint="eastAsia" w:ascii="仿宋_GB2312" w:hAnsi="仿宋_GB2312" w:eastAsia="仿宋_GB2312" w:cs="仿宋_GB2312"/>
            <w:color w:val="000000"/>
            <w:kern w:val="0"/>
            <w:sz w:val="32"/>
            <w:szCs w:val="32"/>
            <w:lang w:eastAsia="zh-CN"/>
            <w:rPrChange w:id="581"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要求的</w:t>
        </w:r>
      </w:ins>
      <w:ins w:id="582" w:author="黎琦/资产管理处（征管办）/湖北省财政厅" w:date="2024-05-25T13:35:47Z">
        <w:r>
          <w:rPr>
            <w:rFonts w:hint="eastAsia" w:ascii="仿宋_GB2312" w:hAnsi="仿宋_GB2312" w:eastAsia="仿宋_GB2312" w:cs="仿宋_GB2312"/>
            <w:color w:val="000000"/>
            <w:kern w:val="0"/>
            <w:sz w:val="32"/>
            <w:szCs w:val="32"/>
            <w:lang w:eastAsia="zh-CN"/>
            <w:rPrChange w:id="583"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前提</w:t>
        </w:r>
      </w:ins>
      <w:ins w:id="584" w:author="黎琦/资产管理处（征管办）/湖北省财政厅" w:date="2024-05-25T13:35:48Z">
        <w:r>
          <w:rPr>
            <w:rFonts w:hint="eastAsia" w:ascii="仿宋_GB2312" w:hAnsi="仿宋_GB2312" w:eastAsia="仿宋_GB2312" w:cs="仿宋_GB2312"/>
            <w:color w:val="000000"/>
            <w:kern w:val="0"/>
            <w:sz w:val="32"/>
            <w:szCs w:val="32"/>
            <w:lang w:eastAsia="zh-CN"/>
            <w:rPrChange w:id="585"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下，</w:t>
        </w:r>
      </w:ins>
      <w:ins w:id="586" w:author="黎琦/资产管理处（征管办）/湖北省财政厅" w:date="2024-05-25T13:32:50Z">
        <w:r>
          <w:rPr>
            <w:rFonts w:hint="eastAsia" w:ascii="仿宋_GB2312" w:hAnsi="仿宋_GB2312" w:eastAsia="仿宋_GB2312" w:cs="仿宋_GB2312"/>
            <w:color w:val="000000"/>
            <w:kern w:val="0"/>
            <w:sz w:val="32"/>
            <w:szCs w:val="32"/>
          </w:rPr>
          <w:t>按照资产信息化管理的要求，</w:t>
        </w:r>
      </w:ins>
      <w:ins w:id="587" w:author="黎琦/资产管理处（征管办）/湖北省财政厅" w:date="2024-05-25T13:30:14Z">
        <w:r>
          <w:rPr>
            <w:rFonts w:hint="eastAsia" w:ascii="仿宋_GB2312" w:hAnsi="仿宋_GB2312" w:eastAsia="仿宋_GB2312" w:cs="仿宋_GB2312"/>
            <w:color w:val="000000"/>
            <w:kern w:val="0"/>
            <w:sz w:val="32"/>
            <w:szCs w:val="32"/>
            <w:lang w:eastAsia="zh-CN"/>
            <w:rPrChange w:id="588"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同步</w:t>
        </w:r>
      </w:ins>
      <w:ins w:id="589" w:author="黎琦/资产管理处（征管办）/湖北省财政厅" w:date="2024-05-25T13:30:15Z">
        <w:r>
          <w:rPr>
            <w:rFonts w:hint="eastAsia" w:ascii="仿宋_GB2312" w:hAnsi="仿宋_GB2312" w:eastAsia="仿宋_GB2312" w:cs="仿宋_GB2312"/>
            <w:color w:val="000000"/>
            <w:kern w:val="0"/>
            <w:sz w:val="32"/>
            <w:szCs w:val="32"/>
            <w:lang w:eastAsia="zh-CN"/>
            <w:rPrChange w:id="590"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在</w:t>
        </w:r>
      </w:ins>
      <w:ins w:id="591" w:author="黎琦/资产管理处（征管办）/湖北省财政厅" w:date="2024-05-25T13:30:17Z">
        <w:r>
          <w:rPr>
            <w:rFonts w:hint="eastAsia" w:ascii="仿宋_GB2312" w:hAnsi="仿宋_GB2312" w:eastAsia="仿宋_GB2312" w:cs="仿宋_GB2312"/>
            <w:color w:val="000000"/>
            <w:kern w:val="0"/>
            <w:sz w:val="32"/>
            <w:szCs w:val="32"/>
            <w:lang w:eastAsia="zh-CN"/>
            <w:rPrChange w:id="592"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预算</w:t>
        </w:r>
      </w:ins>
      <w:ins w:id="593" w:author="黎琦/资产管理处（征管办）/湖北省财政厅" w:date="2024-05-25T13:30:20Z">
        <w:r>
          <w:rPr>
            <w:rFonts w:hint="eastAsia" w:ascii="仿宋_GB2312" w:hAnsi="仿宋_GB2312" w:eastAsia="仿宋_GB2312" w:cs="仿宋_GB2312"/>
            <w:color w:val="000000"/>
            <w:kern w:val="0"/>
            <w:sz w:val="32"/>
            <w:szCs w:val="32"/>
            <w:lang w:eastAsia="zh-CN"/>
            <w:rPrChange w:id="594"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一体化</w:t>
        </w:r>
      </w:ins>
      <w:ins w:id="595" w:author="黎琦/资产管理处（征管办）/湖北省财政厅" w:date="2024-05-25T13:30:25Z">
        <w:r>
          <w:rPr>
            <w:rFonts w:hint="eastAsia" w:ascii="仿宋_GB2312" w:hAnsi="仿宋_GB2312" w:eastAsia="仿宋_GB2312" w:cs="仿宋_GB2312"/>
            <w:color w:val="000000"/>
            <w:kern w:val="0"/>
            <w:sz w:val="32"/>
            <w:szCs w:val="32"/>
            <w:lang w:eastAsia="zh-CN"/>
            <w:rPrChange w:id="596"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资产管理</w:t>
        </w:r>
      </w:ins>
      <w:ins w:id="597" w:author="黎琦/资产管理处（征管办）/湖北省财政厅" w:date="2024-05-25T13:30:26Z">
        <w:r>
          <w:rPr>
            <w:rFonts w:hint="eastAsia" w:ascii="仿宋_GB2312" w:hAnsi="仿宋_GB2312" w:eastAsia="仿宋_GB2312" w:cs="仿宋_GB2312"/>
            <w:color w:val="000000"/>
            <w:kern w:val="0"/>
            <w:sz w:val="32"/>
            <w:szCs w:val="32"/>
            <w:lang w:eastAsia="zh-CN"/>
            <w:rPrChange w:id="598"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系统</w:t>
        </w:r>
      </w:ins>
      <w:ins w:id="599" w:author="黎琦/资产管理处（征管办）/湖北省财政厅" w:date="2024-05-25T13:30:27Z">
        <w:r>
          <w:rPr>
            <w:rFonts w:hint="eastAsia" w:ascii="仿宋_GB2312" w:hAnsi="仿宋_GB2312" w:eastAsia="仿宋_GB2312" w:cs="仿宋_GB2312"/>
            <w:color w:val="000000"/>
            <w:kern w:val="0"/>
            <w:sz w:val="32"/>
            <w:szCs w:val="32"/>
            <w:lang w:eastAsia="zh-CN"/>
            <w:rPrChange w:id="600"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中</w:t>
        </w:r>
      </w:ins>
      <w:ins w:id="601" w:author="黎琦/资产管理处（征管办）/湖北省财政厅" w:date="2024-05-25T13:30:29Z">
        <w:r>
          <w:rPr>
            <w:rFonts w:hint="eastAsia" w:ascii="仿宋_GB2312" w:hAnsi="仿宋_GB2312" w:eastAsia="仿宋_GB2312" w:cs="仿宋_GB2312"/>
            <w:color w:val="000000"/>
            <w:kern w:val="0"/>
            <w:sz w:val="32"/>
            <w:szCs w:val="32"/>
            <w:lang w:eastAsia="zh-CN"/>
            <w:rPrChange w:id="602"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进行</w:t>
        </w:r>
      </w:ins>
      <w:ins w:id="603" w:author="黎琦/资产管理处（征管办）/湖北省财政厅" w:date="2024-05-25T13:30:32Z">
        <w:r>
          <w:rPr>
            <w:rFonts w:hint="eastAsia" w:ascii="仿宋_GB2312" w:hAnsi="仿宋_GB2312" w:eastAsia="仿宋_GB2312" w:cs="仿宋_GB2312"/>
            <w:color w:val="000000"/>
            <w:kern w:val="0"/>
            <w:sz w:val="32"/>
            <w:szCs w:val="32"/>
            <w:lang w:eastAsia="zh-CN"/>
            <w:rPrChange w:id="604"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线上</w:t>
        </w:r>
      </w:ins>
      <w:ins w:id="605" w:author="黎琦/资产管理处（征管办）/湖北省财政厅" w:date="2024-05-25T13:30:34Z">
        <w:r>
          <w:rPr>
            <w:rFonts w:hint="eastAsia" w:ascii="仿宋_GB2312" w:hAnsi="仿宋_GB2312" w:eastAsia="仿宋_GB2312" w:cs="仿宋_GB2312"/>
            <w:color w:val="000000"/>
            <w:kern w:val="0"/>
            <w:sz w:val="32"/>
            <w:szCs w:val="32"/>
            <w:lang w:eastAsia="zh-CN"/>
            <w:rPrChange w:id="606"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申报</w:t>
        </w:r>
      </w:ins>
      <w:ins w:id="607" w:author="黎琦/资产管理处（征管办）/湖北省财政厅" w:date="2024-05-25T13:31:03Z">
        <w:r>
          <w:rPr>
            <w:rFonts w:hint="eastAsia" w:ascii="仿宋_GB2312" w:hAnsi="仿宋_GB2312" w:eastAsia="仿宋_GB2312" w:cs="仿宋_GB2312"/>
            <w:color w:val="000000"/>
            <w:kern w:val="0"/>
            <w:sz w:val="32"/>
            <w:szCs w:val="32"/>
            <w:lang w:eastAsia="zh-CN"/>
            <w:rPrChange w:id="608"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，并</w:t>
        </w:r>
      </w:ins>
      <w:ins w:id="609" w:author="黎琦/资产管理处（征管办）/湖北省财政厅" w:date="2024-05-25T13:31:05Z">
        <w:r>
          <w:rPr>
            <w:rFonts w:hint="eastAsia" w:ascii="仿宋_GB2312" w:hAnsi="仿宋_GB2312" w:eastAsia="仿宋_GB2312" w:cs="仿宋_GB2312"/>
            <w:color w:val="000000"/>
            <w:kern w:val="0"/>
            <w:sz w:val="32"/>
            <w:szCs w:val="32"/>
            <w:lang w:eastAsia="zh-CN"/>
            <w:rPrChange w:id="610"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上传</w:t>
        </w:r>
      </w:ins>
      <w:ins w:id="611" w:author="黎琦/资产管理处（征管办）/湖北省财政厅" w:date="2024-05-25T13:31:06Z">
        <w:r>
          <w:rPr>
            <w:rFonts w:hint="eastAsia" w:ascii="仿宋_GB2312" w:hAnsi="仿宋_GB2312" w:eastAsia="仿宋_GB2312" w:cs="仿宋_GB2312"/>
            <w:color w:val="000000"/>
            <w:kern w:val="0"/>
            <w:sz w:val="32"/>
            <w:szCs w:val="32"/>
            <w:lang w:eastAsia="zh-CN"/>
            <w:rPrChange w:id="612"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相关</w:t>
        </w:r>
      </w:ins>
      <w:ins w:id="613" w:author="黎琦/资产管理处（征管办）/湖北省财政厅" w:date="2024-05-25T13:31:08Z">
        <w:r>
          <w:rPr>
            <w:rFonts w:hint="eastAsia" w:ascii="仿宋_GB2312" w:hAnsi="仿宋_GB2312" w:eastAsia="仿宋_GB2312" w:cs="仿宋_GB2312"/>
            <w:color w:val="000000"/>
            <w:kern w:val="0"/>
            <w:sz w:val="32"/>
            <w:szCs w:val="32"/>
            <w:lang w:eastAsia="zh-CN"/>
            <w:rPrChange w:id="614" w:author="黎琦/资产管理处（征管办）/湖北省财政厅" w:date="2024-05-25T14:05:15Z">
              <w:rPr>
                <w:rFonts w:hint="eastAsia" w:ascii="仿宋_GB2312" w:hAnsi="仿宋_GB2312" w:eastAsia="仿宋_GB2312" w:cs="仿宋_GB2312"/>
                <w:color w:val="auto"/>
                <w:kern w:val="0"/>
                <w:sz w:val="32"/>
                <w:szCs w:val="32"/>
                <w:lang w:eastAsia="zh-CN"/>
              </w:rPr>
            </w:rPrChange>
          </w:rPr>
          <w:t>附件</w:t>
        </w:r>
      </w:ins>
      <w:ins w:id="615" w:author="黎琦/资产管理处（征管办）/湖北省财政厅" w:date="2024-05-25T13:32:59Z">
        <w:r>
          <w:rPr>
            <w:rFonts w:hint="eastAsia" w:ascii="仿宋_GB2312" w:hAnsi="仿宋_GB2312" w:eastAsia="仿宋_GB2312" w:cs="仿宋_GB2312"/>
            <w:b w:val="0"/>
            <w:bCs w:val="0"/>
            <w:color w:val="000000"/>
            <w:kern w:val="0"/>
            <w:sz w:val="32"/>
            <w:szCs w:val="32"/>
            <w:lang w:eastAsia="zh-CN"/>
            <w:rPrChange w:id="616" w:author="黎琦/资产管理处（征管办）/湖北省财政厅" w:date="2024-05-25T14:05:15Z">
              <w:rPr>
                <w:rFonts w:hint="eastAsia" w:ascii="仿宋_GB2312" w:hAnsi="仿宋_GB2312" w:eastAsia="仿宋_GB2312" w:cs="仿宋_GB2312"/>
                <w:b/>
                <w:bCs/>
                <w:color w:val="auto"/>
                <w:kern w:val="0"/>
                <w:sz w:val="32"/>
                <w:szCs w:val="32"/>
                <w:lang w:eastAsia="zh-CN"/>
              </w:rPr>
            </w:rPrChange>
          </w:rPr>
          <w:t>，</w:t>
        </w:r>
      </w:ins>
      <w:ins w:id="617" w:author="黎琦/资产管理处（征管办）/湖北省财政厅" w:date="2024-05-25T13:33:03Z">
        <w:r>
          <w:rPr>
            <w:rFonts w:hint="eastAsia" w:ascii="仿宋_GB2312" w:hAnsi="仿宋_GB2312" w:eastAsia="仿宋_GB2312" w:cs="仿宋_GB2312"/>
            <w:color w:val="000000"/>
            <w:kern w:val="0"/>
            <w:sz w:val="32"/>
            <w:szCs w:val="32"/>
          </w:rPr>
          <w:t>实行信息化管理。</w:t>
        </w:r>
      </w:ins>
    </w:p>
    <w:p w14:paraId="349371D6">
      <w:pPr>
        <w:widowControl w:val="0"/>
        <w:spacing w:beforeLines="0" w:afterLines="0" w:line="640" w:lineRule="exact"/>
        <w:ind w:firstLine="640" w:firstLineChars="200"/>
        <w:jc w:val="both"/>
        <w:rPr>
          <w:del w:id="619" w:author="黎琦/资产管理处（征管办）/湖北省财政厅" w:date="2024-05-25T13:35:22Z"/>
          <w:rFonts w:hint="eastAsia" w:ascii="仿宋_GB2312" w:hAnsi="仿宋_GB2312" w:eastAsia="仿宋_GB2312" w:cs="仿宋_GB2312"/>
          <w:color w:val="000000"/>
          <w:kern w:val="0"/>
          <w:sz w:val="32"/>
          <w:szCs w:val="32"/>
          <w:rPrChange w:id="620" w:author="黎琦/资产管理处（征管办）/湖北省财政厅" w:date="2024-05-25T14:05:15Z">
            <w:rPr>
              <w:del w:id="621" w:author="黎琦/资产管理处（征管办）/湖北省财政厅" w:date="2024-05-25T13:35:22Z"/>
              <w:rFonts w:hint="eastAsia" w:ascii="宋体" w:hAnsi="宋体" w:eastAsia="宋体" w:cs="宋体"/>
              <w:color w:val="000000"/>
              <w:kern w:val="0"/>
              <w:sz w:val="24"/>
              <w:szCs w:val="24"/>
            </w:rPr>
          </w:rPrChange>
        </w:rPr>
        <w:pPrChange w:id="618" w:author="黎琦/资产管理处（征管办）/湖北省财政厅" w:date="2024-05-25T14:05:15Z">
          <w:pPr>
            <w:widowControl/>
            <w:spacing w:line="432" w:lineRule="atLeast"/>
            <w:jc w:val="left"/>
          </w:pPr>
        </w:pPrChange>
      </w:pPr>
    </w:p>
    <w:p w14:paraId="6E679FE4">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623" w:author="黎琦/资产管理处（征管办）/湖北省财政厅" w:date="2024-02-22T16:50:54Z">
            <w:rPr>
              <w:rFonts w:hint="eastAsia" w:ascii="宋体" w:hAnsi="宋体" w:eastAsia="宋体" w:cs="宋体"/>
              <w:color w:val="000000"/>
              <w:kern w:val="0"/>
              <w:sz w:val="24"/>
              <w:szCs w:val="24"/>
            </w:rPr>
          </w:rPrChange>
        </w:rPr>
        <w:pPrChange w:id="622" w:author="黎琦/资产管理处（征管办）/湖北省财政厅" w:date="2024-05-25T14:03:39Z">
          <w:pPr>
            <w:widowControl/>
            <w:spacing w:line="432" w:lineRule="atLeast"/>
            <w:jc w:val="left"/>
          </w:pPr>
        </w:pPrChange>
      </w:pPr>
      <w:del w:id="624" w:author="黎琦/资产管理处（征管办）/湖北省财政厅" w:date="2024-02-22T16:53:00Z">
        <w:r>
          <w:rPr>
            <w:rFonts w:hint="eastAsia" w:ascii="仿宋_GB2312" w:hAnsi="仿宋_GB2312" w:eastAsia="仿宋_GB2312" w:cs="仿宋_GB2312"/>
            <w:color w:val="000000"/>
            <w:kern w:val="0"/>
            <w:sz w:val="32"/>
            <w:szCs w:val="32"/>
            <w:rPrChange w:id="625" w:author="黎琦/资产管理处（征管办）/湖北省财政厅" w:date="2024-02-22T16:50:54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626" w:author="黎琦/资产管理处（征管办）/湖北省财政厅" w:date="2024-02-22T16:50:54Z">
            <w:rPr>
              <w:rFonts w:hint="eastAsia" w:ascii="黑体" w:hAnsi="黑体" w:eastAsia="黑体" w:cs="宋体"/>
              <w:color w:val="000000"/>
              <w:kern w:val="0"/>
              <w:sz w:val="24"/>
              <w:szCs w:val="24"/>
            </w:rPr>
          </w:rPrChange>
        </w:rPr>
        <w:t>第十</w:t>
      </w:r>
      <w:r>
        <w:rPr>
          <w:rFonts w:hint="eastAsia" w:ascii="仿宋_GB2312" w:hAnsi="仿宋_GB2312" w:eastAsia="仿宋_GB2312" w:cs="仿宋_GB2312"/>
          <w:color w:val="000000"/>
          <w:kern w:val="0"/>
          <w:sz w:val="32"/>
          <w:szCs w:val="32"/>
          <w:lang w:eastAsia="zh-CN"/>
        </w:rPr>
        <w:t>四</w:t>
      </w:r>
      <w:r>
        <w:rPr>
          <w:rFonts w:hint="eastAsia" w:ascii="仿宋_GB2312" w:hAnsi="仿宋_GB2312" w:eastAsia="仿宋_GB2312" w:cs="仿宋_GB2312"/>
          <w:color w:val="000000"/>
          <w:kern w:val="0"/>
          <w:sz w:val="32"/>
          <w:szCs w:val="32"/>
          <w:rPrChange w:id="627" w:author="黎琦/资产管理处（征管办）/湖北省财政厅" w:date="2024-02-22T16:50:54Z">
            <w:rPr>
              <w:rFonts w:hint="eastAsia" w:ascii="黑体" w:hAnsi="黑体" w:eastAsia="黑体" w:cs="宋体"/>
              <w:color w:val="000000"/>
              <w:kern w:val="0"/>
              <w:sz w:val="24"/>
              <w:szCs w:val="24"/>
            </w:rPr>
          </w:rPrChange>
        </w:rPr>
        <w:t>条</w:t>
      </w:r>
      <w:r>
        <w:rPr>
          <w:rFonts w:hint="eastAsia" w:ascii="仿宋_GB2312" w:hAnsi="仿宋_GB2312" w:eastAsia="仿宋_GB2312" w:cs="仿宋_GB2312"/>
          <w:color w:val="000000"/>
          <w:kern w:val="0"/>
          <w:sz w:val="32"/>
          <w:szCs w:val="32"/>
          <w:rPrChange w:id="628" w:author="黎琦/资产管理处（征管办）/湖北省财政厅" w:date="2024-02-22T16:50:54Z">
            <w:rPr>
              <w:rFonts w:hint="eastAsia" w:ascii="宋体" w:hAnsi="宋体" w:eastAsia="宋体" w:cs="宋体"/>
              <w:color w:val="000000"/>
              <w:kern w:val="0"/>
              <w:sz w:val="24"/>
              <w:szCs w:val="24"/>
            </w:rPr>
          </w:rPrChange>
        </w:rPr>
        <w:t>　</w:t>
      </w:r>
      <w:del w:id="629" w:author="黎琦/资产管理处（征管办）/湖北省财政厅" w:date="2024-05-25T13:22:15Z">
        <w:r>
          <w:rPr>
            <w:rFonts w:hint="eastAsia" w:ascii="仿宋_GB2312" w:hAnsi="仿宋_GB2312" w:eastAsia="仿宋_GB2312" w:cs="仿宋_GB2312"/>
            <w:color w:val="000000"/>
            <w:kern w:val="0"/>
            <w:sz w:val="32"/>
            <w:szCs w:val="32"/>
            <w:rPrChange w:id="630" w:author="黎琦/资产管理处（征管办）/湖北省财政厅" w:date="2024-02-22T16:50:54Z">
              <w:rPr>
                <w:rFonts w:hint="eastAsia" w:ascii="宋体" w:hAnsi="宋体" w:eastAsia="宋体" w:cs="宋体"/>
                <w:color w:val="000000"/>
                <w:kern w:val="0"/>
                <w:sz w:val="24"/>
                <w:szCs w:val="24"/>
              </w:rPr>
            </w:rPrChange>
          </w:rPr>
          <w:delText>省级单位</w:delText>
        </w:r>
      </w:del>
      <w:ins w:id="631" w:author="黎琦/资产管理处（征管办）/湖北省财政厅" w:date="2024-05-25T13:22:17Z">
        <w:r>
          <w:rPr>
            <w:rFonts w:hint="eastAsia" w:ascii="仿宋_GB2312" w:hAnsi="仿宋_GB2312" w:eastAsia="仿宋_GB2312" w:cs="仿宋_GB2312"/>
            <w:color w:val="000000"/>
            <w:kern w:val="0"/>
            <w:sz w:val="32"/>
            <w:szCs w:val="32"/>
            <w:lang w:eastAsia="zh-CN"/>
          </w:rPr>
          <w:t>省直</w:t>
        </w:r>
      </w:ins>
      <w:ins w:id="632" w:author="黎琦/资产管理处（征管办）/湖北省财政厅" w:date="2024-05-25T13:22:18Z">
        <w:r>
          <w:rPr>
            <w:rFonts w:hint="eastAsia" w:ascii="仿宋_GB2312" w:hAnsi="仿宋_GB2312" w:eastAsia="仿宋_GB2312" w:cs="仿宋_GB2312"/>
            <w:color w:val="000000"/>
            <w:kern w:val="0"/>
            <w:sz w:val="32"/>
            <w:szCs w:val="32"/>
            <w:lang w:eastAsia="zh-CN"/>
          </w:rPr>
          <w:t>行政</w:t>
        </w:r>
      </w:ins>
      <w:ins w:id="633" w:author="黎琦/资产管理处（征管办）/湖北省财政厅" w:date="2024-05-25T13:22:21Z">
        <w:r>
          <w:rPr>
            <w:rFonts w:hint="eastAsia" w:ascii="仿宋_GB2312" w:hAnsi="仿宋_GB2312" w:eastAsia="仿宋_GB2312" w:cs="仿宋_GB2312"/>
            <w:color w:val="000000"/>
            <w:kern w:val="0"/>
            <w:sz w:val="32"/>
            <w:szCs w:val="32"/>
            <w:lang w:eastAsia="zh-CN"/>
          </w:rPr>
          <w:t>事业</w:t>
        </w:r>
      </w:ins>
      <w:ins w:id="634" w:author="黎琦/资产管理处（征管办）/湖北省财政厅" w:date="2024-05-25T13:22:22Z">
        <w:r>
          <w:rPr>
            <w:rFonts w:hint="eastAsia" w:ascii="仿宋_GB2312" w:hAnsi="仿宋_GB2312" w:eastAsia="仿宋_GB2312" w:cs="仿宋_GB2312"/>
            <w:color w:val="000000"/>
            <w:kern w:val="0"/>
            <w:sz w:val="32"/>
            <w:szCs w:val="32"/>
            <w:lang w:eastAsia="zh-CN"/>
          </w:rPr>
          <w:t>单位</w:t>
        </w:r>
      </w:ins>
      <w:r>
        <w:rPr>
          <w:rFonts w:hint="eastAsia" w:ascii="仿宋_GB2312" w:hAnsi="仿宋_GB2312" w:eastAsia="仿宋_GB2312" w:cs="仿宋_GB2312"/>
          <w:color w:val="000000"/>
          <w:kern w:val="0"/>
          <w:sz w:val="32"/>
          <w:szCs w:val="32"/>
          <w:rPrChange w:id="635" w:author="黎琦/资产管理处（征管办）/湖北省财政厅" w:date="2024-02-22T16:50:54Z">
            <w:rPr>
              <w:rFonts w:hint="eastAsia" w:ascii="宋体" w:hAnsi="宋体" w:eastAsia="宋体" w:cs="宋体"/>
              <w:color w:val="000000"/>
              <w:kern w:val="0"/>
              <w:sz w:val="24"/>
              <w:szCs w:val="24"/>
            </w:rPr>
          </w:rPrChange>
        </w:rPr>
        <w:t>资产处置审批权限：</w:t>
      </w:r>
    </w:p>
    <w:p w14:paraId="78BF31A6">
      <w:pPr>
        <w:widowControl w:val="0"/>
        <w:spacing w:beforeLines="0" w:afterLines="0" w:line="640" w:lineRule="exact"/>
        <w:ind w:firstLine="640" w:firstLineChars="200"/>
        <w:jc w:val="both"/>
        <w:rPr>
          <w:ins w:id="637" w:author="黎琦/资产管理处（征管办）/湖北省财政厅" w:date="2024-02-19T18:23:03Z"/>
          <w:rFonts w:hint="eastAsia" w:ascii="仿宋_GB2312" w:hAnsi="仿宋_GB2312" w:eastAsia="仿宋_GB2312" w:cs="仿宋_GB2312"/>
          <w:color w:val="000000"/>
          <w:kern w:val="0"/>
          <w:sz w:val="32"/>
          <w:szCs w:val="32"/>
          <w:rPrChange w:id="638" w:author="黎琦/资产管理处（征管办）/湖北省财政厅" w:date="2024-02-22T16:50:54Z">
            <w:rPr>
              <w:ins w:id="639" w:author="黎琦/资产管理处（征管办）/湖北省财政厅" w:date="2024-02-19T18:23:03Z"/>
              <w:rFonts w:hint="eastAsia" w:ascii="宋体" w:hAnsi="宋体" w:eastAsia="宋体" w:cs="宋体"/>
              <w:color w:val="000000"/>
              <w:kern w:val="0"/>
              <w:sz w:val="24"/>
              <w:szCs w:val="24"/>
            </w:rPr>
          </w:rPrChange>
        </w:rPr>
        <w:pPrChange w:id="636" w:author="黎琦/资产管理处（征管办）/湖北省财政厅" w:date="2024-05-25T14:05:15Z">
          <w:pPr>
            <w:widowControl/>
            <w:spacing w:line="432" w:lineRule="atLeast"/>
            <w:ind w:firstLine="480"/>
            <w:jc w:val="left"/>
          </w:pPr>
        </w:pPrChange>
      </w:pPr>
      <w:ins w:id="640" w:author="黎琦/资产管理处（征管办）/湖北省财政厅" w:date="2024-02-19T18:19:35Z">
        <w:r>
          <w:rPr>
            <w:rFonts w:hint="eastAsia" w:ascii="仿宋_GB2312" w:hAnsi="仿宋_GB2312" w:eastAsia="仿宋_GB2312" w:cs="仿宋_GB2312"/>
            <w:color w:val="000000"/>
            <w:kern w:val="0"/>
            <w:sz w:val="32"/>
            <w:szCs w:val="32"/>
            <w:lang w:eastAsia="zh-CN"/>
            <w:rPrChange w:id="641" w:author="黎琦/资产管理处（征管办）/湖北省财政厅" w:date="2024-05-25T14:05:15Z">
              <w:rPr>
                <w:rFonts w:hint="eastAsia" w:ascii="宋体" w:hAnsi="宋体" w:eastAsia="宋体" w:cs="宋体"/>
                <w:color w:val="000000"/>
                <w:kern w:val="0"/>
                <w:sz w:val="24"/>
                <w:szCs w:val="24"/>
                <w:lang w:eastAsia="zh-CN"/>
              </w:rPr>
            </w:rPrChange>
          </w:rPr>
          <w:t>（</w:t>
        </w:r>
      </w:ins>
      <w:ins w:id="642" w:author="黎琦/资产管理处（征管办）/湖北省财政厅" w:date="2024-02-19T18:19:36Z">
        <w:r>
          <w:rPr>
            <w:rFonts w:hint="eastAsia" w:ascii="仿宋_GB2312" w:hAnsi="仿宋_GB2312" w:eastAsia="仿宋_GB2312" w:cs="仿宋_GB2312"/>
            <w:color w:val="000000"/>
            <w:kern w:val="0"/>
            <w:sz w:val="32"/>
            <w:szCs w:val="32"/>
            <w:lang w:eastAsia="zh-CN"/>
            <w:rPrChange w:id="643" w:author="黎琦/资产管理处（征管办）/湖北省财政厅" w:date="2024-05-25T14:05:15Z">
              <w:rPr>
                <w:rFonts w:hint="eastAsia" w:ascii="宋体" w:hAnsi="宋体" w:eastAsia="宋体" w:cs="宋体"/>
                <w:color w:val="000000"/>
                <w:kern w:val="0"/>
                <w:sz w:val="24"/>
                <w:szCs w:val="24"/>
                <w:lang w:eastAsia="zh-CN"/>
              </w:rPr>
            </w:rPrChange>
          </w:rPr>
          <w:t>一</w:t>
        </w:r>
      </w:ins>
      <w:ins w:id="644" w:author="黎琦/资产管理处（征管办）/湖北省财政厅" w:date="2024-02-19T18:19:35Z">
        <w:r>
          <w:rPr>
            <w:rFonts w:hint="eastAsia" w:ascii="仿宋_GB2312" w:hAnsi="仿宋_GB2312" w:eastAsia="仿宋_GB2312" w:cs="仿宋_GB2312"/>
            <w:color w:val="000000"/>
            <w:kern w:val="0"/>
            <w:sz w:val="32"/>
            <w:szCs w:val="32"/>
            <w:lang w:eastAsia="zh-CN"/>
            <w:rPrChange w:id="645" w:author="黎琦/资产管理处（征管办）/湖北省财政厅" w:date="2024-05-25T14:05:15Z">
              <w:rPr>
                <w:rFonts w:hint="eastAsia" w:ascii="宋体" w:hAnsi="宋体" w:eastAsia="宋体" w:cs="宋体"/>
                <w:color w:val="000000"/>
                <w:kern w:val="0"/>
                <w:sz w:val="24"/>
                <w:szCs w:val="24"/>
                <w:lang w:eastAsia="zh-CN"/>
              </w:rPr>
            </w:rPrChange>
          </w:rPr>
          <w:t>）</w:t>
        </w:r>
      </w:ins>
      <w:ins w:id="646" w:author="黎琦/资产管理处（征管办）/湖北省财政厅" w:date="2024-02-19T18:19:39Z">
        <w:r>
          <w:rPr>
            <w:rFonts w:hint="eastAsia" w:ascii="仿宋_GB2312" w:hAnsi="仿宋_GB2312" w:eastAsia="仿宋_GB2312" w:cs="仿宋_GB2312"/>
            <w:color w:val="000000"/>
            <w:kern w:val="0"/>
            <w:sz w:val="32"/>
            <w:szCs w:val="32"/>
            <w:rPrChange w:id="647" w:author="黎琦/资产管理处（征管办）/湖北省财政厅" w:date="2024-02-22T16:50:54Z">
              <w:rPr>
                <w:rFonts w:hint="eastAsia" w:ascii="宋体" w:hAnsi="宋体" w:eastAsia="宋体" w:cs="宋体"/>
                <w:color w:val="000000"/>
                <w:kern w:val="0"/>
                <w:sz w:val="24"/>
                <w:szCs w:val="24"/>
              </w:rPr>
            </w:rPrChange>
          </w:rPr>
          <w:t>单位处置土地、房屋、</w:t>
        </w:r>
      </w:ins>
      <w:ins w:id="648" w:author="黎琦/资产管理处（征管办）/湖北省财政厅" w:date="2024-02-19T18:19:39Z">
        <w:r>
          <w:rPr>
            <w:rFonts w:hint="eastAsia" w:ascii="仿宋_GB2312" w:hAnsi="仿宋_GB2312" w:eastAsia="仿宋_GB2312" w:cs="仿宋_GB2312"/>
            <w:color w:val="000000"/>
            <w:kern w:val="0"/>
            <w:sz w:val="32"/>
            <w:szCs w:val="32"/>
            <w:lang w:eastAsia="zh-CN"/>
            <w:rPrChange w:id="649" w:author="黎琦/资产管理处（征管办）/湖北省财政厅" w:date="2024-05-25T14:05:15Z">
              <w:rPr>
                <w:rFonts w:hint="eastAsia" w:ascii="宋体" w:hAnsi="宋体" w:eastAsia="宋体" w:cs="宋体"/>
                <w:color w:val="000000"/>
                <w:kern w:val="0"/>
                <w:sz w:val="24"/>
                <w:szCs w:val="24"/>
                <w:lang w:eastAsia="zh-CN"/>
              </w:rPr>
            </w:rPrChange>
          </w:rPr>
          <w:t>股权投资等资产</w:t>
        </w:r>
      </w:ins>
      <w:ins w:id="650" w:author="黎琦/资产管理处（征管办）/湖北省财政厅" w:date="2024-02-19T18:19:39Z">
        <w:r>
          <w:rPr>
            <w:rFonts w:hint="eastAsia" w:ascii="仿宋_GB2312" w:hAnsi="仿宋_GB2312" w:eastAsia="仿宋_GB2312" w:cs="仿宋_GB2312"/>
            <w:color w:val="000000"/>
            <w:kern w:val="0"/>
            <w:sz w:val="32"/>
            <w:szCs w:val="32"/>
            <w:rPrChange w:id="651" w:author="黎琦/资产管理处（征管办）/湖北省财政厅" w:date="2024-02-22T16:50:54Z">
              <w:rPr>
                <w:rFonts w:hint="eastAsia" w:ascii="宋体" w:hAnsi="宋体" w:eastAsia="宋体" w:cs="宋体"/>
                <w:color w:val="000000"/>
                <w:kern w:val="0"/>
                <w:sz w:val="24"/>
                <w:szCs w:val="24"/>
              </w:rPr>
            </w:rPrChange>
          </w:rPr>
          <w:t>，由主管部门审核后报省财政厅审</w:t>
        </w:r>
      </w:ins>
      <w:ins w:id="652" w:author="黎琦/资产管理处（征管办）/湖北省财政厅" w:date="2024-02-19T18:19:46Z">
        <w:r>
          <w:rPr>
            <w:rFonts w:hint="eastAsia" w:ascii="仿宋_GB2312" w:hAnsi="仿宋_GB2312" w:eastAsia="仿宋_GB2312" w:cs="仿宋_GB2312"/>
            <w:color w:val="000000"/>
            <w:kern w:val="0"/>
            <w:sz w:val="32"/>
            <w:szCs w:val="32"/>
            <w:lang w:eastAsia="zh-CN"/>
            <w:rPrChange w:id="653" w:author="黎琦/资产管理处（征管办）/湖北省财政厅" w:date="2024-05-25T14:05:15Z">
              <w:rPr>
                <w:rFonts w:hint="eastAsia" w:ascii="宋体" w:hAnsi="宋体" w:eastAsia="宋体" w:cs="宋体"/>
                <w:color w:val="000000"/>
                <w:kern w:val="0"/>
                <w:sz w:val="24"/>
                <w:szCs w:val="24"/>
                <w:lang w:eastAsia="zh-CN"/>
              </w:rPr>
            </w:rPrChange>
          </w:rPr>
          <w:t>（</w:t>
        </w:r>
      </w:ins>
      <w:ins w:id="654" w:author="黎琦/资产管理处（征管办）/湖北省财政厅" w:date="2024-02-19T18:19:51Z">
        <w:r>
          <w:rPr>
            <w:rFonts w:hint="eastAsia" w:ascii="仿宋_GB2312" w:hAnsi="仿宋_GB2312" w:eastAsia="仿宋_GB2312" w:cs="仿宋_GB2312"/>
            <w:color w:val="000000"/>
            <w:kern w:val="0"/>
            <w:sz w:val="32"/>
            <w:szCs w:val="32"/>
            <w:lang w:eastAsia="zh-CN"/>
            <w:rPrChange w:id="655" w:author="黎琦/资产管理处（征管办）/湖北省财政厅" w:date="2024-05-25T14:05:15Z">
              <w:rPr>
                <w:rFonts w:hint="eastAsia" w:ascii="宋体" w:hAnsi="宋体" w:eastAsia="宋体" w:cs="宋体"/>
                <w:color w:val="000000"/>
                <w:kern w:val="0"/>
                <w:sz w:val="24"/>
                <w:szCs w:val="24"/>
                <w:lang w:eastAsia="zh-CN"/>
              </w:rPr>
            </w:rPrChange>
          </w:rPr>
          <w:t>核</w:t>
        </w:r>
      </w:ins>
      <w:ins w:id="656" w:author="黎琦/资产管理处（征管办）/湖北省财政厅" w:date="2024-02-19T18:19:46Z">
        <w:r>
          <w:rPr>
            <w:rFonts w:hint="eastAsia" w:ascii="仿宋_GB2312" w:hAnsi="仿宋_GB2312" w:eastAsia="仿宋_GB2312" w:cs="仿宋_GB2312"/>
            <w:color w:val="000000"/>
            <w:kern w:val="0"/>
            <w:sz w:val="32"/>
            <w:szCs w:val="32"/>
            <w:lang w:eastAsia="zh-CN"/>
            <w:rPrChange w:id="657" w:author="黎琦/资产管理处（征管办）/湖北省财政厅" w:date="2024-05-25T14:05:15Z">
              <w:rPr>
                <w:rFonts w:hint="eastAsia" w:ascii="宋体" w:hAnsi="宋体" w:eastAsia="宋体" w:cs="宋体"/>
                <w:color w:val="000000"/>
                <w:kern w:val="0"/>
                <w:sz w:val="24"/>
                <w:szCs w:val="24"/>
                <w:lang w:eastAsia="zh-CN"/>
              </w:rPr>
            </w:rPrChange>
          </w:rPr>
          <w:t>）</w:t>
        </w:r>
      </w:ins>
      <w:ins w:id="658" w:author="黎琦/资产管理处（征管办）/湖北省财政厅" w:date="2024-02-19T18:19:39Z">
        <w:r>
          <w:rPr>
            <w:rFonts w:hint="eastAsia" w:ascii="仿宋_GB2312" w:hAnsi="仿宋_GB2312" w:eastAsia="仿宋_GB2312" w:cs="仿宋_GB2312"/>
            <w:color w:val="000000"/>
            <w:kern w:val="0"/>
            <w:sz w:val="32"/>
            <w:szCs w:val="32"/>
            <w:rPrChange w:id="659" w:author="黎琦/资产管理处（征管办）/湖北省财政厅" w:date="2024-02-22T16:50:54Z">
              <w:rPr>
                <w:rFonts w:hint="eastAsia" w:ascii="宋体" w:hAnsi="宋体" w:eastAsia="宋体" w:cs="宋体"/>
                <w:color w:val="000000"/>
                <w:kern w:val="0"/>
                <w:sz w:val="24"/>
                <w:szCs w:val="24"/>
              </w:rPr>
            </w:rPrChange>
          </w:rPr>
          <w:t>批。</w:t>
        </w:r>
      </w:ins>
      <w:ins w:id="660" w:author="黎琦/资产管理处（征管办）/湖北省财政厅" w:date="2024-02-19T18:20:01Z">
        <w:r>
          <w:rPr>
            <w:rFonts w:hint="eastAsia" w:ascii="仿宋_GB2312" w:hAnsi="仿宋_GB2312" w:eastAsia="仿宋_GB2312" w:cs="仿宋_GB2312"/>
            <w:color w:val="000000"/>
            <w:kern w:val="0"/>
            <w:sz w:val="32"/>
            <w:szCs w:val="32"/>
            <w:rPrChange w:id="661" w:author="黎琦/资产管理处（征管办）/湖北省财政厅" w:date="2024-02-22T16:50:54Z">
              <w:rPr>
                <w:rFonts w:hint="eastAsia" w:ascii="宋体" w:hAnsi="宋体" w:eastAsia="宋体" w:cs="宋体"/>
                <w:color w:val="000000"/>
                <w:kern w:val="0"/>
                <w:sz w:val="24"/>
                <w:szCs w:val="24"/>
              </w:rPr>
            </w:rPrChange>
          </w:rPr>
          <w:t>土地</w:t>
        </w:r>
      </w:ins>
      <w:ins w:id="662" w:author="黎琦/资产管理处（征管办）/湖北省财政厅" w:date="2024-02-19T18:21:23Z">
        <w:r>
          <w:rPr>
            <w:rFonts w:hint="eastAsia" w:ascii="仿宋_GB2312" w:hAnsi="仿宋_GB2312" w:eastAsia="仿宋_GB2312" w:cs="仿宋_GB2312"/>
            <w:color w:val="000000"/>
            <w:kern w:val="0"/>
            <w:sz w:val="32"/>
            <w:szCs w:val="32"/>
            <w:lang w:eastAsia="zh-CN"/>
            <w:rPrChange w:id="663" w:author="黎琦/资产管理处（征管办）/湖北省财政厅" w:date="2024-05-25T14:05:15Z">
              <w:rPr>
                <w:rFonts w:hint="eastAsia" w:ascii="宋体" w:hAnsi="宋体" w:eastAsia="宋体" w:cs="宋体"/>
                <w:color w:val="000000"/>
                <w:kern w:val="0"/>
                <w:sz w:val="24"/>
                <w:szCs w:val="24"/>
                <w:lang w:eastAsia="zh-CN"/>
              </w:rPr>
            </w:rPrChange>
          </w:rPr>
          <w:t>不足</w:t>
        </w:r>
      </w:ins>
      <w:ins w:id="664" w:author="黎琦/资产管理处（征管办）/湖北省财政厅" w:date="2024-02-19T18:20:01Z">
        <w:r>
          <w:rPr>
            <w:rFonts w:hint="eastAsia" w:ascii="仿宋_GB2312" w:hAnsi="仿宋_GB2312" w:eastAsia="仿宋_GB2312" w:cs="仿宋_GB2312"/>
            <w:color w:val="000000"/>
            <w:kern w:val="0"/>
            <w:sz w:val="32"/>
            <w:szCs w:val="32"/>
            <w:rPrChange w:id="665" w:author="黎琦/资产管理处（征管办）/湖北省财政厅" w:date="2024-02-22T16:50:54Z">
              <w:rPr>
                <w:rFonts w:hint="eastAsia" w:ascii="宋体" w:hAnsi="宋体" w:eastAsia="宋体" w:cs="宋体"/>
                <w:color w:val="000000"/>
                <w:kern w:val="0"/>
                <w:sz w:val="24"/>
                <w:szCs w:val="24"/>
              </w:rPr>
            </w:rPrChange>
          </w:rPr>
          <w:t>20亩</w:t>
        </w:r>
      </w:ins>
      <w:ins w:id="666" w:author="黎琦/资产管理处（征管办）/湖北省财政厅" w:date="2024-02-19T18:21:28Z">
        <w:r>
          <w:rPr>
            <w:rFonts w:hint="eastAsia" w:ascii="仿宋_GB2312" w:hAnsi="仿宋_GB2312" w:eastAsia="仿宋_GB2312" w:cs="仿宋_GB2312"/>
            <w:color w:val="000000"/>
            <w:kern w:val="0"/>
            <w:sz w:val="32"/>
            <w:szCs w:val="32"/>
            <w:lang w:eastAsia="zh-CN"/>
            <w:rPrChange w:id="667" w:author="黎琦/资产管理处（征管办）/湖北省财政厅" w:date="2024-05-25T14:05:15Z">
              <w:rPr>
                <w:rFonts w:hint="eastAsia" w:ascii="宋体" w:hAnsi="宋体" w:eastAsia="宋体" w:cs="宋体"/>
                <w:color w:val="000000"/>
                <w:kern w:val="0"/>
                <w:sz w:val="24"/>
                <w:szCs w:val="24"/>
                <w:lang w:eastAsia="zh-CN"/>
              </w:rPr>
            </w:rPrChange>
          </w:rPr>
          <w:t>、</w:t>
        </w:r>
      </w:ins>
      <w:ins w:id="668" w:author="黎琦/资产管理处（征管办）/湖北省财政厅" w:date="2024-02-19T18:20:01Z">
        <w:r>
          <w:rPr>
            <w:rFonts w:hint="eastAsia" w:ascii="仿宋_GB2312" w:hAnsi="仿宋_GB2312" w:eastAsia="仿宋_GB2312" w:cs="仿宋_GB2312"/>
            <w:color w:val="000000"/>
            <w:kern w:val="0"/>
            <w:sz w:val="32"/>
            <w:szCs w:val="32"/>
            <w:rPrChange w:id="669" w:author="黎琦/资产管理处（征管办）/湖北省财政厅" w:date="2024-02-22T16:50:54Z">
              <w:rPr>
                <w:rFonts w:hint="eastAsia" w:ascii="宋体" w:hAnsi="宋体" w:eastAsia="宋体" w:cs="宋体"/>
                <w:color w:val="000000"/>
                <w:kern w:val="0"/>
                <w:sz w:val="24"/>
                <w:szCs w:val="24"/>
              </w:rPr>
            </w:rPrChange>
          </w:rPr>
          <w:t>房屋价值评估值</w:t>
        </w:r>
      </w:ins>
      <w:ins w:id="670" w:author="黎琦/资产管理处（征管办）/湖北省财政厅" w:date="2024-02-19T18:21:37Z">
        <w:r>
          <w:rPr>
            <w:rFonts w:hint="eastAsia" w:ascii="仿宋_GB2312" w:hAnsi="仿宋_GB2312" w:eastAsia="仿宋_GB2312" w:cs="仿宋_GB2312"/>
            <w:color w:val="000000"/>
            <w:kern w:val="0"/>
            <w:sz w:val="32"/>
            <w:szCs w:val="32"/>
            <w:lang w:eastAsia="zh-CN"/>
            <w:rPrChange w:id="671" w:author="黎琦/资产管理处（征管办）/湖北省财政厅" w:date="2024-05-25T14:05:15Z">
              <w:rPr>
                <w:rFonts w:hint="eastAsia" w:ascii="宋体" w:hAnsi="宋体" w:eastAsia="宋体" w:cs="宋体"/>
                <w:color w:val="000000"/>
                <w:kern w:val="0"/>
                <w:sz w:val="24"/>
                <w:szCs w:val="24"/>
                <w:lang w:eastAsia="zh-CN"/>
              </w:rPr>
            </w:rPrChange>
          </w:rPr>
          <w:t>不足</w:t>
        </w:r>
      </w:ins>
      <w:ins w:id="672" w:author="黎琦/资产管理处（征管办）/湖北省财政厅" w:date="2024-02-19T18:20:01Z">
        <w:r>
          <w:rPr>
            <w:rFonts w:hint="eastAsia" w:ascii="仿宋_GB2312" w:hAnsi="仿宋_GB2312" w:eastAsia="仿宋_GB2312" w:cs="仿宋_GB2312"/>
            <w:color w:val="000000"/>
            <w:kern w:val="0"/>
            <w:sz w:val="32"/>
            <w:szCs w:val="32"/>
            <w:rPrChange w:id="673" w:author="黎琦/资产管理处（征管办）/湖北省财政厅" w:date="2024-02-22T16:50:54Z">
              <w:rPr>
                <w:rFonts w:hint="eastAsia" w:ascii="宋体" w:hAnsi="宋体" w:eastAsia="宋体" w:cs="宋体"/>
                <w:color w:val="000000"/>
                <w:kern w:val="0"/>
                <w:sz w:val="24"/>
                <w:szCs w:val="24"/>
              </w:rPr>
            </w:rPrChange>
          </w:rPr>
          <w:t>2000万元</w:t>
        </w:r>
      </w:ins>
      <w:ins w:id="674" w:author="黎琦/资产管理处（征管办）/湖北省财政厅" w:date="2024-02-19T18:21:41Z">
        <w:r>
          <w:rPr>
            <w:rFonts w:hint="eastAsia" w:ascii="仿宋_GB2312" w:hAnsi="仿宋_GB2312" w:eastAsia="仿宋_GB2312" w:cs="仿宋_GB2312"/>
            <w:color w:val="000000"/>
            <w:kern w:val="0"/>
            <w:sz w:val="32"/>
            <w:szCs w:val="32"/>
            <w:lang w:eastAsia="zh-CN"/>
            <w:rPrChange w:id="675" w:author="黎琦/资产管理处（征管办）/湖北省财政厅" w:date="2024-05-25T14:05:15Z">
              <w:rPr>
                <w:rFonts w:hint="eastAsia" w:ascii="宋体" w:hAnsi="宋体" w:eastAsia="宋体" w:cs="宋体"/>
                <w:color w:val="000000"/>
                <w:kern w:val="0"/>
                <w:sz w:val="24"/>
                <w:szCs w:val="24"/>
                <w:lang w:eastAsia="zh-CN"/>
              </w:rPr>
            </w:rPrChange>
          </w:rPr>
          <w:t>、</w:t>
        </w:r>
      </w:ins>
      <w:ins w:id="676" w:author="黎琦/资产管理处（征管办）/湖北省财政厅" w:date="2024-02-19T18:20:01Z">
        <w:r>
          <w:rPr>
            <w:rFonts w:hint="eastAsia" w:ascii="仿宋_GB2312" w:hAnsi="仿宋_GB2312" w:eastAsia="仿宋_GB2312" w:cs="仿宋_GB2312"/>
            <w:color w:val="000000"/>
            <w:kern w:val="0"/>
            <w:sz w:val="32"/>
            <w:szCs w:val="32"/>
            <w:rPrChange w:id="677" w:author="黎琦/资产管理处（征管办）/湖北省财政厅" w:date="2024-02-22T16:50:54Z">
              <w:rPr>
                <w:rFonts w:hint="eastAsia" w:ascii="宋体" w:hAnsi="宋体" w:eastAsia="宋体" w:cs="宋体"/>
                <w:color w:val="000000"/>
                <w:kern w:val="0"/>
                <w:sz w:val="24"/>
                <w:szCs w:val="24"/>
              </w:rPr>
            </w:rPrChange>
          </w:rPr>
          <w:t>股权评估值</w:t>
        </w:r>
      </w:ins>
      <w:ins w:id="678" w:author="黎琦/资产管理处（征管办）/湖北省财政厅" w:date="2024-02-19T18:21:52Z">
        <w:r>
          <w:rPr>
            <w:rFonts w:hint="eastAsia" w:ascii="仿宋_GB2312" w:hAnsi="仿宋_GB2312" w:eastAsia="仿宋_GB2312" w:cs="仿宋_GB2312"/>
            <w:color w:val="000000"/>
            <w:kern w:val="0"/>
            <w:sz w:val="32"/>
            <w:szCs w:val="32"/>
            <w:lang w:eastAsia="zh-CN"/>
            <w:rPrChange w:id="679" w:author="黎琦/资产管理处（征管办）/湖北省财政厅" w:date="2024-05-25T14:05:15Z">
              <w:rPr>
                <w:rFonts w:hint="eastAsia" w:ascii="宋体" w:hAnsi="宋体" w:eastAsia="宋体" w:cs="宋体"/>
                <w:color w:val="000000"/>
                <w:kern w:val="0"/>
                <w:sz w:val="24"/>
                <w:szCs w:val="24"/>
                <w:lang w:eastAsia="zh-CN"/>
              </w:rPr>
            </w:rPrChange>
          </w:rPr>
          <w:t>不足</w:t>
        </w:r>
      </w:ins>
      <w:ins w:id="680" w:author="黎琦/资产管理处（征管办）/湖北省财政厅" w:date="2024-02-19T18:20:01Z">
        <w:r>
          <w:rPr>
            <w:rFonts w:hint="eastAsia" w:ascii="仿宋_GB2312" w:hAnsi="仿宋_GB2312" w:eastAsia="仿宋_GB2312" w:cs="仿宋_GB2312"/>
            <w:color w:val="000000"/>
            <w:kern w:val="0"/>
            <w:sz w:val="32"/>
            <w:szCs w:val="32"/>
            <w:rPrChange w:id="681" w:author="黎琦/资产管理处（征管办）/湖北省财政厅" w:date="2024-02-22T16:50:54Z">
              <w:rPr>
                <w:rFonts w:hint="eastAsia" w:ascii="宋体" w:hAnsi="宋体" w:eastAsia="宋体" w:cs="宋体"/>
                <w:color w:val="000000"/>
                <w:kern w:val="0"/>
                <w:sz w:val="24"/>
                <w:szCs w:val="24"/>
              </w:rPr>
            </w:rPrChange>
          </w:rPr>
          <w:t>500万元的</w:t>
        </w:r>
      </w:ins>
      <w:ins w:id="682" w:author="黎琦/资产管理处（征管办）/湖北省财政厅" w:date="2024-02-19T18:21:56Z">
        <w:r>
          <w:rPr>
            <w:rFonts w:hint="eastAsia" w:ascii="仿宋_GB2312" w:hAnsi="仿宋_GB2312" w:eastAsia="仿宋_GB2312" w:cs="仿宋_GB2312"/>
            <w:color w:val="000000"/>
            <w:kern w:val="0"/>
            <w:sz w:val="32"/>
            <w:szCs w:val="32"/>
            <w:lang w:eastAsia="zh-CN"/>
            <w:rPrChange w:id="683" w:author="黎琦/资产管理处（征管办）/湖北省财政厅" w:date="2024-05-25T14:05:15Z">
              <w:rPr>
                <w:rFonts w:hint="eastAsia" w:ascii="宋体" w:hAnsi="宋体" w:eastAsia="宋体" w:cs="宋体"/>
                <w:color w:val="000000"/>
                <w:kern w:val="0"/>
                <w:sz w:val="24"/>
                <w:szCs w:val="24"/>
                <w:lang w:eastAsia="zh-CN"/>
              </w:rPr>
            </w:rPrChange>
          </w:rPr>
          <w:t>，</w:t>
        </w:r>
      </w:ins>
      <w:ins w:id="684" w:author="黎琦/资产管理处（征管办）/湖北省财政厅" w:date="2024-02-19T18:22:04Z">
        <w:r>
          <w:rPr>
            <w:rFonts w:hint="eastAsia" w:ascii="仿宋_GB2312" w:hAnsi="仿宋_GB2312" w:eastAsia="仿宋_GB2312" w:cs="仿宋_GB2312"/>
            <w:color w:val="000000"/>
            <w:kern w:val="0"/>
            <w:sz w:val="32"/>
            <w:szCs w:val="32"/>
            <w:lang w:eastAsia="zh-CN"/>
            <w:rPrChange w:id="685" w:author="黎琦/资产管理处（征管办）/湖北省财政厅" w:date="2024-05-25T14:05:15Z">
              <w:rPr>
                <w:rFonts w:hint="eastAsia" w:ascii="宋体" w:hAnsi="宋体" w:eastAsia="宋体" w:cs="宋体"/>
                <w:color w:val="000000"/>
                <w:kern w:val="0"/>
                <w:sz w:val="24"/>
                <w:szCs w:val="24"/>
                <w:lang w:eastAsia="zh-CN"/>
              </w:rPr>
            </w:rPrChange>
          </w:rPr>
          <w:t>由</w:t>
        </w:r>
      </w:ins>
      <w:ins w:id="686" w:author="黎琦/资产管理处（征管办）/湖北省财政厅" w:date="2024-02-19T18:22:05Z">
        <w:r>
          <w:rPr>
            <w:rFonts w:hint="eastAsia" w:ascii="仿宋_GB2312" w:hAnsi="仿宋_GB2312" w:eastAsia="仿宋_GB2312" w:cs="仿宋_GB2312"/>
            <w:color w:val="000000"/>
            <w:kern w:val="0"/>
            <w:sz w:val="32"/>
            <w:szCs w:val="32"/>
            <w:lang w:eastAsia="zh-CN"/>
            <w:rPrChange w:id="687" w:author="黎琦/资产管理处（征管办）/湖北省财政厅" w:date="2024-05-25T14:05:15Z">
              <w:rPr>
                <w:rFonts w:hint="eastAsia" w:ascii="宋体" w:hAnsi="宋体" w:eastAsia="宋体" w:cs="宋体"/>
                <w:color w:val="000000"/>
                <w:kern w:val="0"/>
                <w:sz w:val="24"/>
                <w:szCs w:val="24"/>
                <w:lang w:eastAsia="zh-CN"/>
              </w:rPr>
            </w:rPrChange>
          </w:rPr>
          <w:t>省财政</w:t>
        </w:r>
      </w:ins>
      <w:ins w:id="688" w:author="黎琦/资产管理处（征管办）/湖北省财政厅" w:date="2024-02-19T18:22:06Z">
        <w:r>
          <w:rPr>
            <w:rFonts w:hint="eastAsia" w:ascii="仿宋_GB2312" w:hAnsi="仿宋_GB2312" w:eastAsia="仿宋_GB2312" w:cs="仿宋_GB2312"/>
            <w:color w:val="000000"/>
            <w:kern w:val="0"/>
            <w:sz w:val="32"/>
            <w:szCs w:val="32"/>
            <w:lang w:eastAsia="zh-CN"/>
            <w:rPrChange w:id="689" w:author="黎琦/资产管理处（征管办）/湖北省财政厅" w:date="2024-05-25T14:05:15Z">
              <w:rPr>
                <w:rFonts w:hint="eastAsia" w:ascii="宋体" w:hAnsi="宋体" w:eastAsia="宋体" w:cs="宋体"/>
                <w:color w:val="000000"/>
                <w:kern w:val="0"/>
                <w:sz w:val="24"/>
                <w:szCs w:val="24"/>
                <w:lang w:eastAsia="zh-CN"/>
              </w:rPr>
            </w:rPrChange>
          </w:rPr>
          <w:t>厅</w:t>
        </w:r>
      </w:ins>
      <w:ins w:id="690" w:author="黎琦/资产管理处（征管办）/湖北省财政厅" w:date="2024-02-19T18:23:00Z">
        <w:r>
          <w:rPr>
            <w:rFonts w:hint="eastAsia" w:ascii="仿宋_GB2312" w:hAnsi="仿宋_GB2312" w:eastAsia="仿宋_GB2312" w:cs="仿宋_GB2312"/>
            <w:color w:val="000000"/>
            <w:kern w:val="0"/>
            <w:sz w:val="32"/>
            <w:szCs w:val="32"/>
            <w:lang w:eastAsia="zh-CN"/>
            <w:rPrChange w:id="691" w:author="黎琦/资产管理处（征管办）/湖北省财政厅" w:date="2024-05-25T14:05:15Z">
              <w:rPr>
                <w:rFonts w:hint="eastAsia" w:ascii="宋体" w:hAnsi="宋体" w:eastAsia="宋体" w:cs="宋体"/>
                <w:color w:val="000000"/>
                <w:kern w:val="0"/>
                <w:sz w:val="24"/>
                <w:szCs w:val="24"/>
                <w:lang w:eastAsia="zh-CN"/>
              </w:rPr>
            </w:rPrChange>
          </w:rPr>
          <w:t>批准</w:t>
        </w:r>
      </w:ins>
      <w:ins w:id="692" w:author="黎琦/资产管理处（征管办）/湖北省财政厅" w:date="2024-02-19T18:23:01Z">
        <w:r>
          <w:rPr>
            <w:rFonts w:hint="eastAsia" w:ascii="仿宋_GB2312" w:hAnsi="仿宋_GB2312" w:eastAsia="仿宋_GB2312" w:cs="仿宋_GB2312"/>
            <w:color w:val="000000"/>
            <w:kern w:val="0"/>
            <w:sz w:val="32"/>
            <w:szCs w:val="32"/>
            <w:lang w:eastAsia="zh-CN"/>
            <w:rPrChange w:id="693" w:author="黎琦/资产管理处（征管办）/湖北省财政厅" w:date="2024-05-25T14:05:15Z">
              <w:rPr>
                <w:rFonts w:hint="eastAsia" w:ascii="宋体" w:hAnsi="宋体" w:eastAsia="宋体" w:cs="宋体"/>
                <w:color w:val="000000"/>
                <w:kern w:val="0"/>
                <w:sz w:val="24"/>
                <w:szCs w:val="24"/>
                <w:lang w:eastAsia="zh-CN"/>
              </w:rPr>
            </w:rPrChange>
          </w:rPr>
          <w:t>实施</w:t>
        </w:r>
      </w:ins>
      <w:ins w:id="694" w:author="黎琦/资产管理处（征管办）/湖北省财政厅" w:date="2024-02-19T18:22:08Z">
        <w:r>
          <w:rPr>
            <w:rFonts w:hint="eastAsia" w:ascii="仿宋_GB2312" w:hAnsi="仿宋_GB2312" w:eastAsia="仿宋_GB2312" w:cs="仿宋_GB2312"/>
            <w:color w:val="000000"/>
            <w:kern w:val="0"/>
            <w:sz w:val="32"/>
            <w:szCs w:val="32"/>
            <w:lang w:eastAsia="zh-CN"/>
            <w:rPrChange w:id="695" w:author="黎琦/资产管理处（征管办）/湖北省财政厅" w:date="2024-05-25T14:05:15Z">
              <w:rPr>
                <w:rFonts w:hint="eastAsia" w:ascii="宋体" w:hAnsi="宋体" w:eastAsia="宋体" w:cs="宋体"/>
                <w:color w:val="000000"/>
                <w:kern w:val="0"/>
                <w:sz w:val="24"/>
                <w:szCs w:val="24"/>
                <w:lang w:eastAsia="zh-CN"/>
              </w:rPr>
            </w:rPrChange>
          </w:rPr>
          <w:t>；</w:t>
        </w:r>
      </w:ins>
      <w:ins w:id="696" w:author="黎琦/资产管理处（征管办）/湖北省财政厅" w:date="2024-02-19T18:22:17Z">
        <w:r>
          <w:rPr>
            <w:rFonts w:hint="eastAsia" w:ascii="仿宋_GB2312" w:hAnsi="仿宋_GB2312" w:eastAsia="仿宋_GB2312" w:cs="仿宋_GB2312"/>
            <w:color w:val="000000"/>
            <w:kern w:val="0"/>
            <w:sz w:val="32"/>
            <w:szCs w:val="32"/>
            <w:rPrChange w:id="697" w:author="黎琦/资产管理处（征管办）/湖北省财政厅" w:date="2024-02-22T16:50:54Z">
              <w:rPr>
                <w:rFonts w:hint="eastAsia" w:ascii="宋体" w:hAnsi="宋体" w:eastAsia="宋体" w:cs="宋体"/>
                <w:color w:val="000000"/>
                <w:kern w:val="0"/>
                <w:sz w:val="24"/>
                <w:szCs w:val="24"/>
              </w:rPr>
            </w:rPrChange>
          </w:rPr>
          <w:t>土地20亩</w:t>
        </w:r>
      </w:ins>
      <w:ins w:id="698" w:author="黎琦/资产管理处（征管办）/湖北省财政厅" w:date="2024-02-19T18:22:24Z">
        <w:r>
          <w:rPr>
            <w:rFonts w:hint="eastAsia" w:ascii="仿宋_GB2312" w:hAnsi="仿宋_GB2312" w:eastAsia="仿宋_GB2312" w:cs="仿宋_GB2312"/>
            <w:color w:val="000000"/>
            <w:kern w:val="0"/>
            <w:sz w:val="32"/>
            <w:szCs w:val="32"/>
            <w:lang w:eastAsia="zh-CN"/>
            <w:rPrChange w:id="699" w:author="黎琦/资产管理处（征管办）/湖北省财政厅" w:date="2024-05-25T14:05:15Z">
              <w:rPr>
                <w:rFonts w:hint="eastAsia" w:ascii="宋体" w:hAnsi="宋体" w:eastAsia="宋体" w:cs="宋体"/>
                <w:color w:val="000000"/>
                <w:kern w:val="0"/>
                <w:sz w:val="24"/>
                <w:szCs w:val="24"/>
                <w:lang w:eastAsia="zh-CN"/>
              </w:rPr>
            </w:rPrChange>
          </w:rPr>
          <w:t>以上</w:t>
        </w:r>
      </w:ins>
      <w:ins w:id="700" w:author="黎琦/资产管理处（征管办）/湖北省财政厅" w:date="2024-02-19T18:22:17Z">
        <w:r>
          <w:rPr>
            <w:rFonts w:hint="eastAsia" w:ascii="仿宋_GB2312" w:hAnsi="仿宋_GB2312" w:eastAsia="仿宋_GB2312" w:cs="仿宋_GB2312"/>
            <w:color w:val="000000"/>
            <w:kern w:val="0"/>
            <w:sz w:val="32"/>
            <w:szCs w:val="32"/>
            <w:lang w:eastAsia="zh-CN"/>
            <w:rPrChange w:id="701" w:author="黎琦/资产管理处（征管办）/湖北省财政厅" w:date="2024-05-25T14:05:15Z">
              <w:rPr>
                <w:rFonts w:hint="eastAsia" w:ascii="宋体" w:hAnsi="宋体" w:eastAsia="宋体" w:cs="宋体"/>
                <w:color w:val="000000"/>
                <w:kern w:val="0"/>
                <w:sz w:val="24"/>
                <w:szCs w:val="24"/>
                <w:lang w:eastAsia="zh-CN"/>
              </w:rPr>
            </w:rPrChange>
          </w:rPr>
          <w:t>、</w:t>
        </w:r>
      </w:ins>
      <w:ins w:id="702" w:author="黎琦/资产管理处（征管办）/湖北省财政厅" w:date="2024-02-19T18:22:17Z">
        <w:r>
          <w:rPr>
            <w:rFonts w:hint="eastAsia" w:ascii="仿宋_GB2312" w:hAnsi="仿宋_GB2312" w:eastAsia="仿宋_GB2312" w:cs="仿宋_GB2312"/>
            <w:color w:val="000000"/>
            <w:kern w:val="0"/>
            <w:sz w:val="32"/>
            <w:szCs w:val="32"/>
            <w:rPrChange w:id="703" w:author="黎琦/资产管理处（征管办）/湖北省财政厅" w:date="2024-02-22T16:50:54Z">
              <w:rPr>
                <w:rFonts w:hint="eastAsia" w:ascii="宋体" w:hAnsi="宋体" w:eastAsia="宋体" w:cs="宋体"/>
                <w:color w:val="000000"/>
                <w:kern w:val="0"/>
                <w:sz w:val="24"/>
                <w:szCs w:val="24"/>
              </w:rPr>
            </w:rPrChange>
          </w:rPr>
          <w:t>房屋价值评估值2000万元</w:t>
        </w:r>
      </w:ins>
      <w:ins w:id="704" w:author="黎琦/资产管理处（征管办）/湖北省财政厅" w:date="2024-02-19T18:22:30Z">
        <w:r>
          <w:rPr>
            <w:rFonts w:hint="eastAsia" w:ascii="仿宋_GB2312" w:hAnsi="仿宋_GB2312" w:eastAsia="仿宋_GB2312" w:cs="仿宋_GB2312"/>
            <w:color w:val="000000"/>
            <w:kern w:val="0"/>
            <w:sz w:val="32"/>
            <w:szCs w:val="32"/>
            <w:lang w:eastAsia="zh-CN"/>
            <w:rPrChange w:id="705" w:author="黎琦/资产管理处（征管办）/湖北省财政厅" w:date="2024-05-25T14:05:15Z">
              <w:rPr>
                <w:rFonts w:hint="eastAsia" w:ascii="宋体" w:hAnsi="宋体" w:eastAsia="宋体" w:cs="宋体"/>
                <w:color w:val="000000"/>
                <w:kern w:val="0"/>
                <w:sz w:val="24"/>
                <w:szCs w:val="24"/>
                <w:lang w:eastAsia="zh-CN"/>
              </w:rPr>
            </w:rPrChange>
          </w:rPr>
          <w:t>以上</w:t>
        </w:r>
      </w:ins>
      <w:ins w:id="706" w:author="黎琦/资产管理处（征管办）/湖北省财政厅" w:date="2024-02-19T18:22:17Z">
        <w:r>
          <w:rPr>
            <w:rFonts w:hint="eastAsia" w:ascii="仿宋_GB2312" w:hAnsi="仿宋_GB2312" w:eastAsia="仿宋_GB2312" w:cs="仿宋_GB2312"/>
            <w:color w:val="000000"/>
            <w:kern w:val="0"/>
            <w:sz w:val="32"/>
            <w:szCs w:val="32"/>
            <w:lang w:eastAsia="zh-CN"/>
            <w:rPrChange w:id="707" w:author="黎琦/资产管理处（征管办）/湖北省财政厅" w:date="2024-05-25T14:05:15Z">
              <w:rPr>
                <w:rFonts w:hint="eastAsia" w:ascii="宋体" w:hAnsi="宋体" w:eastAsia="宋体" w:cs="宋体"/>
                <w:color w:val="000000"/>
                <w:kern w:val="0"/>
                <w:sz w:val="24"/>
                <w:szCs w:val="24"/>
                <w:lang w:eastAsia="zh-CN"/>
              </w:rPr>
            </w:rPrChange>
          </w:rPr>
          <w:t>、</w:t>
        </w:r>
      </w:ins>
      <w:ins w:id="708" w:author="黎琦/资产管理处（征管办）/湖北省财政厅" w:date="2024-02-19T18:22:17Z">
        <w:r>
          <w:rPr>
            <w:rFonts w:hint="eastAsia" w:ascii="仿宋_GB2312" w:hAnsi="仿宋_GB2312" w:eastAsia="仿宋_GB2312" w:cs="仿宋_GB2312"/>
            <w:color w:val="000000"/>
            <w:kern w:val="0"/>
            <w:sz w:val="32"/>
            <w:szCs w:val="32"/>
            <w:rPrChange w:id="709" w:author="黎琦/资产管理处（征管办）/湖北省财政厅" w:date="2024-02-22T16:50:54Z">
              <w:rPr>
                <w:rFonts w:hint="eastAsia" w:ascii="宋体" w:hAnsi="宋体" w:eastAsia="宋体" w:cs="宋体"/>
                <w:color w:val="000000"/>
                <w:kern w:val="0"/>
                <w:sz w:val="24"/>
                <w:szCs w:val="24"/>
              </w:rPr>
            </w:rPrChange>
          </w:rPr>
          <w:t>股权评估值500万元</w:t>
        </w:r>
      </w:ins>
      <w:ins w:id="710" w:author="黎琦/资产管理处（征管办）/湖北省财政厅" w:date="2024-02-19T18:22:38Z">
        <w:r>
          <w:rPr>
            <w:rFonts w:hint="eastAsia" w:ascii="仿宋_GB2312" w:hAnsi="仿宋_GB2312" w:eastAsia="仿宋_GB2312" w:cs="仿宋_GB2312"/>
            <w:color w:val="000000"/>
            <w:kern w:val="0"/>
            <w:sz w:val="32"/>
            <w:szCs w:val="32"/>
            <w:lang w:eastAsia="zh-CN"/>
            <w:rPrChange w:id="711" w:author="黎琦/资产管理处（征管办）/湖北省财政厅" w:date="2024-05-25T14:05:15Z">
              <w:rPr>
                <w:rFonts w:hint="eastAsia" w:ascii="宋体" w:hAnsi="宋体" w:eastAsia="宋体" w:cs="宋体"/>
                <w:color w:val="000000"/>
                <w:kern w:val="0"/>
                <w:sz w:val="24"/>
                <w:szCs w:val="24"/>
                <w:lang w:eastAsia="zh-CN"/>
              </w:rPr>
            </w:rPrChange>
          </w:rPr>
          <w:t>以上</w:t>
        </w:r>
      </w:ins>
      <w:ins w:id="712" w:author="黎琦/资产管理处（征管办）/湖北省财政厅" w:date="2024-02-19T18:22:17Z">
        <w:r>
          <w:rPr>
            <w:rFonts w:hint="eastAsia" w:ascii="仿宋_GB2312" w:hAnsi="仿宋_GB2312" w:eastAsia="仿宋_GB2312" w:cs="仿宋_GB2312"/>
            <w:color w:val="000000"/>
            <w:kern w:val="0"/>
            <w:sz w:val="32"/>
            <w:szCs w:val="32"/>
            <w:rPrChange w:id="713" w:author="黎琦/资产管理处（征管办）/湖北省财政厅" w:date="2024-02-22T16:50:54Z">
              <w:rPr>
                <w:rFonts w:hint="eastAsia" w:ascii="宋体" w:hAnsi="宋体" w:eastAsia="宋体" w:cs="宋体"/>
                <w:color w:val="000000"/>
                <w:kern w:val="0"/>
                <w:sz w:val="24"/>
                <w:szCs w:val="24"/>
              </w:rPr>
            </w:rPrChange>
          </w:rPr>
          <w:t>的</w:t>
        </w:r>
      </w:ins>
      <w:ins w:id="714" w:author="黎琦/资产管理处（征管办）/湖北省财政厅" w:date="2024-02-19T18:22:17Z">
        <w:r>
          <w:rPr>
            <w:rFonts w:hint="eastAsia" w:ascii="仿宋_GB2312" w:hAnsi="仿宋_GB2312" w:eastAsia="仿宋_GB2312" w:cs="仿宋_GB2312"/>
            <w:color w:val="000000"/>
            <w:kern w:val="0"/>
            <w:sz w:val="32"/>
            <w:szCs w:val="32"/>
            <w:lang w:eastAsia="zh-CN"/>
            <w:rPrChange w:id="715" w:author="黎琦/资产管理处（征管办）/湖北省财政厅" w:date="2024-05-25T14:05:15Z">
              <w:rPr>
                <w:rFonts w:hint="eastAsia" w:ascii="宋体" w:hAnsi="宋体" w:eastAsia="宋体" w:cs="宋体"/>
                <w:color w:val="000000"/>
                <w:kern w:val="0"/>
                <w:sz w:val="24"/>
                <w:szCs w:val="24"/>
                <w:lang w:eastAsia="zh-CN"/>
              </w:rPr>
            </w:rPrChange>
          </w:rPr>
          <w:t>，</w:t>
        </w:r>
      </w:ins>
      <w:ins w:id="716" w:author="黎琦/资产管理处（征管办）/湖北省财政厅" w:date="2024-02-19T18:20:01Z">
        <w:r>
          <w:rPr>
            <w:rFonts w:hint="eastAsia" w:ascii="仿宋_GB2312" w:hAnsi="仿宋_GB2312" w:eastAsia="仿宋_GB2312" w:cs="仿宋_GB2312"/>
            <w:color w:val="000000"/>
            <w:kern w:val="0"/>
            <w:sz w:val="32"/>
            <w:szCs w:val="32"/>
            <w:rPrChange w:id="717" w:author="黎琦/资产管理处（征管办）/湖北省财政厅" w:date="2024-02-22T16:50:54Z">
              <w:rPr>
                <w:rFonts w:hint="eastAsia" w:ascii="宋体" w:hAnsi="宋体" w:eastAsia="宋体" w:cs="宋体"/>
                <w:color w:val="000000"/>
                <w:kern w:val="0"/>
                <w:sz w:val="24"/>
                <w:szCs w:val="24"/>
              </w:rPr>
            </w:rPrChange>
          </w:rPr>
          <w:t>省财政厅审核后报省人民政府批准实施。</w:t>
        </w:r>
      </w:ins>
    </w:p>
    <w:p w14:paraId="438678DE">
      <w:pPr>
        <w:widowControl w:val="0"/>
        <w:spacing w:beforeLines="0" w:afterLines="0" w:line="640" w:lineRule="exact"/>
        <w:ind w:firstLine="640" w:firstLineChars="200"/>
        <w:jc w:val="both"/>
        <w:rPr>
          <w:ins w:id="719" w:author="黎琦/资产管理处（征管办）/湖北省财政厅" w:date="2024-02-19T18:24:51Z"/>
          <w:rFonts w:hint="eastAsia" w:ascii="仿宋_GB2312" w:hAnsi="仿宋_GB2312" w:eastAsia="仿宋_GB2312" w:cs="仿宋_GB2312"/>
          <w:color w:val="000000"/>
          <w:kern w:val="0"/>
          <w:sz w:val="32"/>
          <w:szCs w:val="32"/>
          <w:lang w:eastAsia="zh-CN"/>
          <w:rPrChange w:id="720" w:author="黎琦/资产管理处（征管办）/湖北省财政厅" w:date="2024-05-25T14:05:15Z">
            <w:rPr>
              <w:ins w:id="721" w:author="黎琦/资产管理处（征管办）/湖北省财政厅" w:date="2024-02-19T18:24:51Z"/>
              <w:rFonts w:hint="eastAsia" w:ascii="宋体" w:hAnsi="宋体" w:eastAsia="宋体" w:cs="宋体"/>
              <w:color w:val="000000"/>
              <w:kern w:val="0"/>
              <w:sz w:val="24"/>
              <w:szCs w:val="24"/>
              <w:lang w:eastAsia="zh-CN"/>
            </w:rPr>
          </w:rPrChange>
        </w:rPr>
        <w:pPrChange w:id="718" w:author="黎琦/资产管理处（征管办）/湖北省财政厅" w:date="2024-05-25T14:05:15Z">
          <w:pPr>
            <w:widowControl/>
            <w:spacing w:line="432" w:lineRule="atLeast"/>
            <w:ind w:firstLine="480"/>
            <w:jc w:val="left"/>
          </w:pPr>
        </w:pPrChange>
      </w:pPr>
      <w:ins w:id="722" w:author="黎琦/资产管理处（征管办）/湖北省财政厅" w:date="2024-02-19T18:23:04Z">
        <w:r>
          <w:rPr>
            <w:rFonts w:hint="eastAsia" w:ascii="仿宋_GB2312" w:hAnsi="仿宋_GB2312" w:eastAsia="仿宋_GB2312" w:cs="仿宋_GB2312"/>
            <w:color w:val="000000"/>
            <w:kern w:val="0"/>
            <w:sz w:val="32"/>
            <w:szCs w:val="32"/>
            <w:lang w:eastAsia="zh-CN"/>
            <w:rPrChange w:id="723" w:author="黎琦/资产管理处（征管办）/湖北省财政厅" w:date="2024-05-25T14:05:15Z">
              <w:rPr>
                <w:rFonts w:hint="eastAsia" w:ascii="宋体" w:hAnsi="宋体" w:eastAsia="宋体" w:cs="宋体"/>
                <w:color w:val="000000"/>
                <w:kern w:val="0"/>
                <w:sz w:val="24"/>
                <w:szCs w:val="24"/>
                <w:lang w:eastAsia="zh-CN"/>
              </w:rPr>
            </w:rPrChange>
          </w:rPr>
          <w:t>（</w:t>
        </w:r>
      </w:ins>
      <w:ins w:id="724" w:author="黎琦/资产管理处（征管办）/湖北省财政厅" w:date="2024-02-19T18:23:06Z">
        <w:r>
          <w:rPr>
            <w:rFonts w:hint="eastAsia" w:ascii="仿宋_GB2312" w:hAnsi="仿宋_GB2312" w:eastAsia="仿宋_GB2312" w:cs="仿宋_GB2312"/>
            <w:color w:val="000000"/>
            <w:kern w:val="0"/>
            <w:sz w:val="32"/>
            <w:szCs w:val="32"/>
            <w:lang w:eastAsia="zh-CN"/>
            <w:rPrChange w:id="725" w:author="黎琦/资产管理处（征管办）/湖北省财政厅" w:date="2024-05-25T14:05:15Z">
              <w:rPr>
                <w:rFonts w:hint="eastAsia" w:ascii="宋体" w:hAnsi="宋体" w:eastAsia="宋体" w:cs="宋体"/>
                <w:color w:val="000000"/>
                <w:kern w:val="0"/>
                <w:sz w:val="24"/>
                <w:szCs w:val="24"/>
                <w:lang w:eastAsia="zh-CN"/>
              </w:rPr>
            </w:rPrChange>
          </w:rPr>
          <w:t>二</w:t>
        </w:r>
      </w:ins>
      <w:ins w:id="726" w:author="黎琦/资产管理处（征管办）/湖北省财政厅" w:date="2024-02-19T18:23:04Z">
        <w:r>
          <w:rPr>
            <w:rFonts w:hint="eastAsia" w:ascii="仿宋_GB2312" w:hAnsi="仿宋_GB2312" w:eastAsia="仿宋_GB2312" w:cs="仿宋_GB2312"/>
            <w:color w:val="000000"/>
            <w:kern w:val="0"/>
            <w:sz w:val="32"/>
            <w:szCs w:val="32"/>
            <w:lang w:eastAsia="zh-CN"/>
            <w:rPrChange w:id="727" w:author="黎琦/资产管理处（征管办）/湖北省财政厅" w:date="2024-05-25T14:05:15Z">
              <w:rPr>
                <w:rFonts w:hint="eastAsia" w:ascii="宋体" w:hAnsi="宋体" w:eastAsia="宋体" w:cs="宋体"/>
                <w:color w:val="000000"/>
                <w:kern w:val="0"/>
                <w:sz w:val="24"/>
                <w:szCs w:val="24"/>
                <w:lang w:eastAsia="zh-CN"/>
              </w:rPr>
            </w:rPrChange>
          </w:rPr>
          <w:t>）</w:t>
        </w:r>
      </w:ins>
      <w:ins w:id="728" w:author="黎琦/资产管理处（征管办）/湖北省财政厅" w:date="2024-02-22T16:54:27Z">
        <w:r>
          <w:rPr>
            <w:rFonts w:hint="eastAsia" w:ascii="仿宋_GB2312" w:hAnsi="仿宋_GB2312" w:eastAsia="仿宋_GB2312" w:cs="仿宋_GB2312"/>
            <w:color w:val="000000"/>
            <w:kern w:val="0"/>
            <w:sz w:val="32"/>
            <w:szCs w:val="32"/>
            <w:lang w:eastAsia="zh-CN"/>
          </w:rPr>
          <w:t>除</w:t>
        </w:r>
      </w:ins>
      <w:ins w:id="729" w:author="黎琦/资产管理处（征管办）/湖北省财政厅" w:date="2024-02-19T18:23:29Z">
        <w:r>
          <w:rPr>
            <w:rFonts w:hint="eastAsia" w:ascii="仿宋_GB2312" w:hAnsi="仿宋_GB2312" w:eastAsia="仿宋_GB2312" w:cs="仿宋_GB2312"/>
            <w:color w:val="000000"/>
            <w:kern w:val="0"/>
            <w:sz w:val="32"/>
            <w:szCs w:val="32"/>
            <w:lang w:eastAsia="zh-CN"/>
            <w:rPrChange w:id="730" w:author="黎琦/资产管理处（征管办）/湖北省财政厅" w:date="2024-05-25T14:05:15Z">
              <w:rPr>
                <w:rFonts w:hint="eastAsia" w:ascii="宋体" w:hAnsi="宋体" w:eastAsia="宋体" w:cs="宋体"/>
                <w:color w:val="000000"/>
                <w:kern w:val="0"/>
                <w:sz w:val="24"/>
                <w:szCs w:val="24"/>
                <w:lang w:eastAsia="zh-CN"/>
              </w:rPr>
            </w:rPrChange>
          </w:rPr>
          <w:t>土地、房屋、</w:t>
        </w:r>
      </w:ins>
      <w:ins w:id="731" w:author="黎琦/资产管理处（征管办）/湖北省财政厅" w:date="2024-05-25T13:26:29Z">
        <w:r>
          <w:rPr>
            <w:rFonts w:hint="eastAsia" w:ascii="仿宋_GB2312" w:hAnsi="仿宋_GB2312" w:eastAsia="仿宋_GB2312" w:cs="仿宋_GB2312"/>
            <w:color w:val="000000"/>
            <w:kern w:val="0"/>
            <w:sz w:val="32"/>
            <w:szCs w:val="32"/>
            <w:lang w:eastAsia="zh-CN"/>
          </w:rPr>
          <w:t>长期</w:t>
        </w:r>
      </w:ins>
      <w:ins w:id="732" w:author="黎琦/资产管理处（征管办）/湖北省财政厅" w:date="2024-02-19T18:23:29Z">
        <w:r>
          <w:rPr>
            <w:rFonts w:hint="eastAsia" w:ascii="仿宋_GB2312" w:hAnsi="仿宋_GB2312" w:eastAsia="仿宋_GB2312" w:cs="仿宋_GB2312"/>
            <w:color w:val="000000"/>
            <w:kern w:val="0"/>
            <w:sz w:val="32"/>
            <w:szCs w:val="32"/>
            <w:lang w:eastAsia="zh-CN"/>
            <w:rPrChange w:id="733" w:author="黎琦/资产管理处（征管办）/湖北省财政厅" w:date="2024-05-25T14:05:15Z">
              <w:rPr>
                <w:rFonts w:hint="eastAsia" w:ascii="宋体" w:hAnsi="宋体" w:eastAsia="宋体" w:cs="宋体"/>
                <w:color w:val="000000"/>
                <w:kern w:val="0"/>
                <w:sz w:val="24"/>
                <w:szCs w:val="24"/>
                <w:lang w:eastAsia="zh-CN"/>
              </w:rPr>
            </w:rPrChange>
          </w:rPr>
          <w:t>投资</w:t>
        </w:r>
      </w:ins>
      <w:ins w:id="734" w:author="黎琦/资产管理处（征管办）/湖北省财政厅" w:date="2024-02-22T16:54:17Z">
        <w:r>
          <w:rPr>
            <w:rFonts w:hint="eastAsia" w:ascii="仿宋_GB2312" w:hAnsi="仿宋_GB2312" w:eastAsia="仿宋_GB2312" w:cs="仿宋_GB2312"/>
            <w:color w:val="000000"/>
            <w:kern w:val="0"/>
            <w:sz w:val="32"/>
            <w:szCs w:val="32"/>
            <w:lang w:eastAsia="zh-CN"/>
          </w:rPr>
          <w:t>以外</w:t>
        </w:r>
      </w:ins>
      <w:ins w:id="735" w:author="黎琦/资产管理处（征管办）/湖北省财政厅" w:date="2024-02-22T16:54:22Z">
        <w:r>
          <w:rPr>
            <w:rFonts w:hint="eastAsia" w:ascii="仿宋_GB2312" w:hAnsi="仿宋_GB2312" w:eastAsia="仿宋_GB2312" w:cs="仿宋_GB2312"/>
            <w:color w:val="000000"/>
            <w:kern w:val="0"/>
            <w:sz w:val="32"/>
            <w:szCs w:val="32"/>
            <w:lang w:eastAsia="zh-CN"/>
          </w:rPr>
          <w:t>的</w:t>
        </w:r>
      </w:ins>
      <w:ins w:id="736" w:author="黎琦/资产管理处（征管办）/湖北省财政厅" w:date="2024-02-19T18:23:29Z">
        <w:r>
          <w:rPr>
            <w:rFonts w:hint="eastAsia" w:ascii="仿宋_GB2312" w:hAnsi="仿宋_GB2312" w:eastAsia="仿宋_GB2312" w:cs="仿宋_GB2312"/>
            <w:color w:val="000000"/>
            <w:kern w:val="0"/>
            <w:sz w:val="32"/>
            <w:szCs w:val="32"/>
            <w:lang w:eastAsia="zh-CN"/>
            <w:rPrChange w:id="737" w:author="黎琦/资产管理处（征管办）/湖北省财政厅" w:date="2024-05-25T14:05:15Z">
              <w:rPr>
                <w:rFonts w:hint="eastAsia" w:ascii="宋体" w:hAnsi="宋体" w:eastAsia="宋体" w:cs="宋体"/>
                <w:color w:val="000000"/>
                <w:kern w:val="0"/>
                <w:sz w:val="24"/>
                <w:szCs w:val="24"/>
                <w:lang w:eastAsia="zh-CN"/>
              </w:rPr>
            </w:rPrChange>
          </w:rPr>
          <w:t>资产处置</w:t>
        </w:r>
      </w:ins>
      <w:ins w:id="738" w:author="黎琦/资产管理处（征管办）/湖北省财政厅" w:date="2024-02-19T18:23:31Z">
        <w:r>
          <w:rPr>
            <w:rFonts w:hint="eastAsia" w:ascii="仿宋_GB2312" w:hAnsi="仿宋_GB2312" w:eastAsia="仿宋_GB2312" w:cs="仿宋_GB2312"/>
            <w:color w:val="000000"/>
            <w:kern w:val="0"/>
            <w:sz w:val="32"/>
            <w:szCs w:val="32"/>
            <w:lang w:eastAsia="zh-CN"/>
            <w:rPrChange w:id="739" w:author="黎琦/资产管理处（征管办）/湖北省财政厅" w:date="2024-05-25T14:05:15Z">
              <w:rPr>
                <w:rFonts w:hint="eastAsia" w:ascii="宋体" w:hAnsi="宋体" w:eastAsia="宋体" w:cs="宋体"/>
                <w:color w:val="000000"/>
                <w:kern w:val="0"/>
                <w:sz w:val="24"/>
                <w:szCs w:val="24"/>
                <w:lang w:eastAsia="zh-CN"/>
              </w:rPr>
            </w:rPrChange>
          </w:rPr>
          <w:t>，</w:t>
        </w:r>
      </w:ins>
      <w:ins w:id="740" w:author="黎琦/资产管理处（征管办）/湖北省财政厅" w:date="2024-02-19T18:23:34Z">
        <w:r>
          <w:rPr>
            <w:rFonts w:hint="eastAsia" w:ascii="仿宋_GB2312" w:hAnsi="仿宋_GB2312" w:eastAsia="仿宋_GB2312" w:cs="仿宋_GB2312"/>
            <w:color w:val="000000"/>
            <w:kern w:val="0"/>
            <w:sz w:val="32"/>
            <w:szCs w:val="32"/>
            <w:lang w:eastAsia="zh-CN"/>
            <w:rPrChange w:id="741" w:author="黎琦/资产管理处（征管办）/湖北省财政厅" w:date="2024-05-25T14:05:15Z">
              <w:rPr>
                <w:rFonts w:hint="eastAsia" w:ascii="宋体" w:hAnsi="宋体" w:eastAsia="宋体" w:cs="宋体"/>
                <w:color w:val="000000"/>
                <w:kern w:val="0"/>
                <w:sz w:val="24"/>
                <w:szCs w:val="24"/>
                <w:lang w:eastAsia="zh-CN"/>
              </w:rPr>
            </w:rPrChange>
          </w:rPr>
          <w:t>由</w:t>
        </w:r>
      </w:ins>
      <w:ins w:id="742" w:author="黎琦/资产管理处（征管办）/湖北省财政厅" w:date="2024-02-19T18:23:42Z">
        <w:r>
          <w:rPr>
            <w:rFonts w:hint="eastAsia" w:ascii="仿宋_GB2312" w:hAnsi="仿宋_GB2312" w:eastAsia="仿宋_GB2312" w:cs="仿宋_GB2312"/>
            <w:color w:val="000000"/>
            <w:kern w:val="0"/>
            <w:sz w:val="32"/>
            <w:szCs w:val="32"/>
            <w:lang w:eastAsia="zh-CN"/>
            <w:rPrChange w:id="743" w:author="黎琦/资产管理处（征管办）/湖北省财政厅" w:date="2024-05-25T14:05:15Z">
              <w:rPr>
                <w:rFonts w:hint="eastAsia" w:ascii="宋体" w:hAnsi="宋体" w:eastAsia="宋体" w:cs="宋体"/>
                <w:color w:val="000000"/>
                <w:kern w:val="0"/>
                <w:sz w:val="24"/>
                <w:szCs w:val="24"/>
                <w:lang w:eastAsia="zh-CN"/>
              </w:rPr>
            </w:rPrChange>
          </w:rPr>
          <w:t>主管部门</w:t>
        </w:r>
      </w:ins>
      <w:ins w:id="744" w:author="黎琦/资产管理处（征管办）/湖北省财政厅" w:date="2024-02-19T18:23:43Z">
        <w:r>
          <w:rPr>
            <w:rFonts w:hint="eastAsia" w:ascii="仿宋_GB2312" w:hAnsi="仿宋_GB2312" w:eastAsia="仿宋_GB2312" w:cs="仿宋_GB2312"/>
            <w:color w:val="000000"/>
            <w:kern w:val="0"/>
            <w:sz w:val="32"/>
            <w:szCs w:val="32"/>
            <w:lang w:eastAsia="zh-CN"/>
            <w:rPrChange w:id="745" w:author="黎琦/资产管理处（征管办）/湖北省财政厅" w:date="2024-05-25T14:05:15Z">
              <w:rPr>
                <w:rFonts w:hint="eastAsia" w:ascii="宋体" w:hAnsi="宋体" w:eastAsia="宋体" w:cs="宋体"/>
                <w:color w:val="000000"/>
                <w:kern w:val="0"/>
                <w:sz w:val="24"/>
                <w:szCs w:val="24"/>
                <w:lang w:eastAsia="zh-CN"/>
              </w:rPr>
            </w:rPrChange>
          </w:rPr>
          <w:t>审</w:t>
        </w:r>
      </w:ins>
      <w:ins w:id="746" w:author="黎琦/资产管理处（征管办）/湖北省财政厅" w:date="2024-02-19T18:23:45Z">
        <w:r>
          <w:rPr>
            <w:rFonts w:hint="eastAsia" w:ascii="仿宋_GB2312" w:hAnsi="仿宋_GB2312" w:eastAsia="仿宋_GB2312" w:cs="仿宋_GB2312"/>
            <w:color w:val="000000"/>
            <w:kern w:val="0"/>
            <w:sz w:val="32"/>
            <w:szCs w:val="32"/>
            <w:lang w:eastAsia="zh-CN"/>
            <w:rPrChange w:id="747" w:author="黎琦/资产管理处（征管办）/湖北省财政厅" w:date="2024-05-25T14:05:15Z">
              <w:rPr>
                <w:rFonts w:hint="eastAsia" w:ascii="宋体" w:hAnsi="宋体" w:eastAsia="宋体" w:cs="宋体"/>
                <w:color w:val="000000"/>
                <w:kern w:val="0"/>
                <w:sz w:val="24"/>
                <w:szCs w:val="24"/>
                <w:lang w:eastAsia="zh-CN"/>
              </w:rPr>
            </w:rPrChange>
          </w:rPr>
          <w:t>批</w:t>
        </w:r>
      </w:ins>
      <w:ins w:id="748" w:author="黎琦/资产管理处（征管办）/湖北省财政厅" w:date="2024-02-19T18:23:46Z">
        <w:r>
          <w:rPr>
            <w:rFonts w:hint="eastAsia" w:ascii="仿宋_GB2312" w:hAnsi="仿宋_GB2312" w:eastAsia="仿宋_GB2312" w:cs="仿宋_GB2312"/>
            <w:color w:val="000000"/>
            <w:kern w:val="0"/>
            <w:sz w:val="32"/>
            <w:szCs w:val="32"/>
            <w:lang w:eastAsia="zh-CN"/>
            <w:rPrChange w:id="749" w:author="黎琦/资产管理处（征管办）/湖北省财政厅" w:date="2024-05-25T14:05:15Z">
              <w:rPr>
                <w:rFonts w:hint="eastAsia" w:ascii="宋体" w:hAnsi="宋体" w:eastAsia="宋体" w:cs="宋体"/>
                <w:color w:val="000000"/>
                <w:kern w:val="0"/>
                <w:sz w:val="24"/>
                <w:szCs w:val="24"/>
                <w:lang w:eastAsia="zh-CN"/>
              </w:rPr>
            </w:rPrChange>
          </w:rPr>
          <w:t>后</w:t>
        </w:r>
      </w:ins>
      <w:ins w:id="750" w:author="黎琦/资产管理处（征管办）/湖北省财政厅" w:date="2024-02-19T18:23:47Z">
        <w:r>
          <w:rPr>
            <w:rFonts w:hint="eastAsia" w:ascii="仿宋_GB2312" w:hAnsi="仿宋_GB2312" w:eastAsia="仿宋_GB2312" w:cs="仿宋_GB2312"/>
            <w:color w:val="000000"/>
            <w:kern w:val="0"/>
            <w:sz w:val="32"/>
            <w:szCs w:val="32"/>
            <w:lang w:eastAsia="zh-CN"/>
            <w:rPrChange w:id="751" w:author="黎琦/资产管理处（征管办）/湖北省财政厅" w:date="2024-05-25T14:05:15Z">
              <w:rPr>
                <w:rFonts w:hint="eastAsia" w:ascii="宋体" w:hAnsi="宋体" w:eastAsia="宋体" w:cs="宋体"/>
                <w:color w:val="000000"/>
                <w:kern w:val="0"/>
                <w:sz w:val="24"/>
                <w:szCs w:val="24"/>
                <w:lang w:eastAsia="zh-CN"/>
              </w:rPr>
            </w:rPrChange>
          </w:rPr>
          <w:t>报</w:t>
        </w:r>
      </w:ins>
      <w:ins w:id="752" w:author="黎琦/资产管理处（征管办）/湖北省财政厅" w:date="2024-02-19T18:23:48Z">
        <w:r>
          <w:rPr>
            <w:rFonts w:hint="eastAsia" w:ascii="仿宋_GB2312" w:hAnsi="仿宋_GB2312" w:eastAsia="仿宋_GB2312" w:cs="仿宋_GB2312"/>
            <w:color w:val="000000"/>
            <w:kern w:val="0"/>
            <w:sz w:val="32"/>
            <w:szCs w:val="32"/>
            <w:lang w:eastAsia="zh-CN"/>
            <w:rPrChange w:id="753" w:author="黎琦/资产管理处（征管办）/湖北省财政厅" w:date="2024-05-25T14:05:15Z">
              <w:rPr>
                <w:rFonts w:hint="eastAsia" w:ascii="宋体" w:hAnsi="宋体" w:eastAsia="宋体" w:cs="宋体"/>
                <w:color w:val="000000"/>
                <w:kern w:val="0"/>
                <w:sz w:val="24"/>
                <w:szCs w:val="24"/>
                <w:lang w:eastAsia="zh-CN"/>
              </w:rPr>
            </w:rPrChange>
          </w:rPr>
          <w:t>省</w:t>
        </w:r>
      </w:ins>
      <w:ins w:id="754" w:author="黎琦/资产管理处（征管办）/湖北省财政厅" w:date="2024-02-19T18:23:49Z">
        <w:r>
          <w:rPr>
            <w:rFonts w:hint="eastAsia" w:ascii="仿宋_GB2312" w:hAnsi="仿宋_GB2312" w:eastAsia="仿宋_GB2312" w:cs="仿宋_GB2312"/>
            <w:color w:val="000000"/>
            <w:kern w:val="0"/>
            <w:sz w:val="32"/>
            <w:szCs w:val="32"/>
            <w:lang w:eastAsia="zh-CN"/>
            <w:rPrChange w:id="755" w:author="黎琦/资产管理处（征管办）/湖北省财政厅" w:date="2024-05-25T14:05:15Z">
              <w:rPr>
                <w:rFonts w:hint="eastAsia" w:ascii="宋体" w:hAnsi="宋体" w:eastAsia="宋体" w:cs="宋体"/>
                <w:color w:val="000000"/>
                <w:kern w:val="0"/>
                <w:sz w:val="24"/>
                <w:szCs w:val="24"/>
                <w:lang w:eastAsia="zh-CN"/>
              </w:rPr>
            </w:rPrChange>
          </w:rPr>
          <w:t>财政厅</w:t>
        </w:r>
      </w:ins>
      <w:ins w:id="756" w:author="黎琦/资产管理处（征管办）/湖北省财政厅" w:date="2024-02-19T18:23:50Z">
        <w:r>
          <w:rPr>
            <w:rFonts w:hint="eastAsia" w:ascii="仿宋_GB2312" w:hAnsi="仿宋_GB2312" w:eastAsia="仿宋_GB2312" w:cs="仿宋_GB2312"/>
            <w:color w:val="000000"/>
            <w:kern w:val="0"/>
            <w:sz w:val="32"/>
            <w:szCs w:val="32"/>
            <w:lang w:eastAsia="zh-CN"/>
            <w:rPrChange w:id="757" w:author="黎琦/资产管理处（征管办）/湖北省财政厅" w:date="2024-05-25T14:05:15Z">
              <w:rPr>
                <w:rFonts w:hint="eastAsia" w:ascii="宋体" w:hAnsi="宋体" w:eastAsia="宋体" w:cs="宋体"/>
                <w:color w:val="000000"/>
                <w:kern w:val="0"/>
                <w:sz w:val="24"/>
                <w:szCs w:val="24"/>
                <w:lang w:eastAsia="zh-CN"/>
              </w:rPr>
            </w:rPrChange>
          </w:rPr>
          <w:t>备案</w:t>
        </w:r>
      </w:ins>
      <w:ins w:id="758" w:author="黎琦/资产管理处（征管办）/湖北省财政厅" w:date="2024-02-19T18:23:52Z">
        <w:r>
          <w:rPr>
            <w:rFonts w:hint="eastAsia" w:ascii="仿宋_GB2312" w:hAnsi="仿宋_GB2312" w:eastAsia="仿宋_GB2312" w:cs="仿宋_GB2312"/>
            <w:color w:val="000000"/>
            <w:kern w:val="0"/>
            <w:sz w:val="32"/>
            <w:szCs w:val="32"/>
            <w:lang w:eastAsia="zh-CN"/>
            <w:rPrChange w:id="759" w:author="黎琦/资产管理处（征管办）/湖北省财政厅" w:date="2024-05-25T14:05:15Z">
              <w:rPr>
                <w:rFonts w:hint="eastAsia" w:ascii="宋体" w:hAnsi="宋体" w:eastAsia="宋体" w:cs="宋体"/>
                <w:color w:val="000000"/>
                <w:kern w:val="0"/>
                <w:sz w:val="24"/>
                <w:szCs w:val="24"/>
                <w:lang w:eastAsia="zh-CN"/>
              </w:rPr>
            </w:rPrChange>
          </w:rPr>
          <w:t>。</w:t>
        </w:r>
      </w:ins>
    </w:p>
    <w:p w14:paraId="3E8365D9">
      <w:pPr>
        <w:widowControl w:val="0"/>
        <w:spacing w:beforeLines="0" w:afterLines="0" w:line="640" w:lineRule="exact"/>
        <w:ind w:firstLine="640" w:firstLineChars="200"/>
        <w:jc w:val="both"/>
        <w:rPr>
          <w:del w:id="761" w:author="黎琦/资产管理处（征管办）/湖北省财政厅" w:date="2024-05-25T13:25:56Z"/>
          <w:rFonts w:hint="eastAsia" w:ascii="仿宋_GB2312" w:hAnsi="仿宋_GB2312" w:eastAsia="仿宋_GB2312" w:cs="仿宋_GB2312"/>
          <w:color w:val="000000"/>
          <w:kern w:val="0"/>
          <w:sz w:val="32"/>
          <w:szCs w:val="32"/>
          <w:rPrChange w:id="762" w:author="黎琦/资产管理处（征管办）/湖北省财政厅" w:date="2024-02-22T16:50:54Z">
            <w:rPr>
              <w:del w:id="763" w:author="黎琦/资产管理处（征管办）/湖北省财政厅" w:date="2024-05-25T13:25:56Z"/>
              <w:rFonts w:hint="eastAsia" w:ascii="宋体" w:hAnsi="宋体" w:eastAsia="宋体" w:cs="宋体"/>
              <w:color w:val="000000"/>
              <w:kern w:val="0"/>
              <w:sz w:val="24"/>
              <w:szCs w:val="24"/>
            </w:rPr>
          </w:rPrChange>
        </w:rPr>
        <w:pPrChange w:id="760" w:author="黎琦/资产管理处（征管办）/湖北省财政厅" w:date="2024-05-25T14:03:39Z">
          <w:pPr>
            <w:widowControl/>
            <w:spacing w:line="432" w:lineRule="atLeast"/>
            <w:jc w:val="left"/>
          </w:pPr>
        </w:pPrChange>
      </w:pPr>
      <w:ins w:id="764" w:author="黎琦/资产管理处（征管办）/湖北省财政厅" w:date="2024-02-19T18:24:52Z">
        <w:r>
          <w:rPr>
            <w:rFonts w:hint="eastAsia" w:ascii="仿宋_GB2312" w:hAnsi="仿宋_GB2312" w:eastAsia="仿宋_GB2312" w:cs="仿宋_GB2312"/>
            <w:color w:val="000000"/>
            <w:kern w:val="0"/>
            <w:sz w:val="32"/>
            <w:szCs w:val="32"/>
            <w:lang w:eastAsia="zh-CN"/>
            <w:rPrChange w:id="765" w:author="黎琦/资产管理处（征管办）/湖北省财政厅" w:date="2024-05-25T14:05:15Z">
              <w:rPr>
                <w:rFonts w:hint="eastAsia" w:ascii="宋体" w:hAnsi="宋体" w:eastAsia="宋体" w:cs="宋体"/>
                <w:color w:val="000000"/>
                <w:kern w:val="0"/>
                <w:sz w:val="24"/>
                <w:szCs w:val="24"/>
                <w:lang w:eastAsia="zh-CN"/>
              </w:rPr>
            </w:rPrChange>
          </w:rPr>
          <w:t>（</w:t>
        </w:r>
      </w:ins>
      <w:ins w:id="766" w:author="黎琦/资产管理处（征管办）/湖北省财政厅" w:date="2024-02-19T18:24:53Z">
        <w:r>
          <w:rPr>
            <w:rFonts w:hint="eastAsia" w:ascii="仿宋_GB2312" w:hAnsi="仿宋_GB2312" w:eastAsia="仿宋_GB2312" w:cs="仿宋_GB2312"/>
            <w:color w:val="000000"/>
            <w:kern w:val="0"/>
            <w:sz w:val="32"/>
            <w:szCs w:val="32"/>
            <w:lang w:eastAsia="zh-CN"/>
            <w:rPrChange w:id="767" w:author="黎琦/资产管理处（征管办）/湖北省财政厅" w:date="2024-05-25T14:05:15Z">
              <w:rPr>
                <w:rFonts w:hint="eastAsia" w:ascii="宋体" w:hAnsi="宋体" w:eastAsia="宋体" w:cs="宋体"/>
                <w:color w:val="000000"/>
                <w:kern w:val="0"/>
                <w:sz w:val="24"/>
                <w:szCs w:val="24"/>
                <w:lang w:eastAsia="zh-CN"/>
              </w:rPr>
            </w:rPrChange>
          </w:rPr>
          <w:t>三</w:t>
        </w:r>
      </w:ins>
      <w:ins w:id="768" w:author="黎琦/资产管理处（征管办）/湖北省财政厅" w:date="2024-02-19T18:24:52Z">
        <w:r>
          <w:rPr>
            <w:rFonts w:hint="eastAsia" w:ascii="仿宋_GB2312" w:hAnsi="仿宋_GB2312" w:eastAsia="仿宋_GB2312" w:cs="仿宋_GB2312"/>
            <w:color w:val="000000"/>
            <w:kern w:val="0"/>
            <w:sz w:val="32"/>
            <w:szCs w:val="32"/>
            <w:lang w:eastAsia="zh-CN"/>
            <w:rPrChange w:id="769" w:author="黎琦/资产管理处（征管办）/湖北省财政厅" w:date="2024-05-25T14:05:15Z">
              <w:rPr>
                <w:rFonts w:hint="eastAsia" w:ascii="宋体" w:hAnsi="宋体" w:eastAsia="宋体" w:cs="宋体"/>
                <w:color w:val="000000"/>
                <w:kern w:val="0"/>
                <w:sz w:val="24"/>
                <w:szCs w:val="24"/>
                <w:lang w:eastAsia="zh-CN"/>
              </w:rPr>
            </w:rPrChange>
          </w:rPr>
          <w:t>）</w:t>
        </w:r>
      </w:ins>
      <w:ins w:id="770" w:author="黎琦/资产管理处（征管办）/湖北省财政厅" w:date="2024-02-19T18:24:57Z">
        <w:r>
          <w:rPr>
            <w:rFonts w:hint="eastAsia" w:ascii="仿宋_GB2312" w:hAnsi="仿宋_GB2312" w:eastAsia="仿宋_GB2312" w:cs="仿宋_GB2312"/>
            <w:color w:val="000000"/>
            <w:kern w:val="0"/>
            <w:sz w:val="32"/>
            <w:szCs w:val="32"/>
            <w:lang w:eastAsia="zh-CN"/>
            <w:rPrChange w:id="771" w:author="黎琦/资产管理处（征管办）/湖北省财政厅" w:date="2024-05-25T14:05:15Z">
              <w:rPr>
                <w:rFonts w:hint="eastAsia" w:ascii="宋体" w:hAnsi="宋体" w:eastAsia="宋体" w:cs="宋体"/>
                <w:color w:val="000000"/>
                <w:kern w:val="0"/>
                <w:sz w:val="24"/>
                <w:szCs w:val="24"/>
                <w:lang w:eastAsia="zh-CN"/>
              </w:rPr>
            </w:rPrChange>
          </w:rPr>
          <w:t>国有</w:t>
        </w:r>
      </w:ins>
      <w:ins w:id="772" w:author="黎琦/资产管理处（征管办）/湖北省财政厅" w:date="2024-02-19T18:24:59Z">
        <w:r>
          <w:rPr>
            <w:rFonts w:hint="eastAsia" w:ascii="仿宋_GB2312" w:hAnsi="仿宋_GB2312" w:eastAsia="仿宋_GB2312" w:cs="仿宋_GB2312"/>
            <w:color w:val="000000"/>
            <w:kern w:val="0"/>
            <w:sz w:val="32"/>
            <w:szCs w:val="32"/>
            <w:lang w:eastAsia="zh-CN"/>
            <w:rPrChange w:id="773" w:author="黎琦/资产管理处（征管办）/湖北省财政厅" w:date="2024-05-25T14:05:15Z">
              <w:rPr>
                <w:rFonts w:hint="eastAsia" w:ascii="宋体" w:hAnsi="宋体" w:eastAsia="宋体" w:cs="宋体"/>
                <w:color w:val="000000"/>
                <w:kern w:val="0"/>
                <w:sz w:val="24"/>
                <w:szCs w:val="24"/>
                <w:lang w:eastAsia="zh-CN"/>
              </w:rPr>
            </w:rPrChange>
          </w:rPr>
          <w:t>划拨</w:t>
        </w:r>
      </w:ins>
      <w:ins w:id="774" w:author="黎琦/资产管理处（征管办）/湖北省财政厅" w:date="2024-02-19T18:25:00Z">
        <w:r>
          <w:rPr>
            <w:rFonts w:hint="eastAsia" w:ascii="仿宋_GB2312" w:hAnsi="仿宋_GB2312" w:eastAsia="仿宋_GB2312" w:cs="仿宋_GB2312"/>
            <w:color w:val="000000"/>
            <w:kern w:val="0"/>
            <w:sz w:val="32"/>
            <w:szCs w:val="32"/>
            <w:lang w:eastAsia="zh-CN"/>
            <w:rPrChange w:id="775" w:author="黎琦/资产管理处（征管办）/湖北省财政厅" w:date="2024-05-25T14:05:15Z">
              <w:rPr>
                <w:rFonts w:hint="eastAsia" w:ascii="宋体" w:hAnsi="宋体" w:eastAsia="宋体" w:cs="宋体"/>
                <w:color w:val="000000"/>
                <w:kern w:val="0"/>
                <w:sz w:val="24"/>
                <w:szCs w:val="24"/>
                <w:lang w:eastAsia="zh-CN"/>
              </w:rPr>
            </w:rPrChange>
          </w:rPr>
          <w:t>用地</w:t>
        </w:r>
      </w:ins>
      <w:ins w:id="776" w:author="黎琦/资产管理处（征管办）/湖北省财政厅" w:date="2024-02-19T18:26:36Z">
        <w:r>
          <w:rPr>
            <w:rFonts w:hint="eastAsia" w:ascii="仿宋_GB2312" w:hAnsi="仿宋_GB2312" w:eastAsia="仿宋_GB2312" w:cs="仿宋_GB2312"/>
            <w:color w:val="000000"/>
            <w:kern w:val="0"/>
            <w:sz w:val="32"/>
            <w:szCs w:val="32"/>
            <w:lang w:eastAsia="zh-CN"/>
            <w:rPrChange w:id="777" w:author="黎琦/资产管理处（征管办）/湖北省财政厅" w:date="2024-05-25T14:05:15Z">
              <w:rPr>
                <w:rFonts w:hint="eastAsia" w:ascii="宋体" w:hAnsi="宋体" w:eastAsia="宋体" w:cs="宋体"/>
                <w:color w:val="000000"/>
                <w:kern w:val="0"/>
                <w:sz w:val="24"/>
                <w:szCs w:val="24"/>
                <w:lang w:eastAsia="zh-CN"/>
              </w:rPr>
            </w:rPrChange>
          </w:rPr>
          <w:t>处置</w:t>
        </w:r>
      </w:ins>
      <w:ins w:id="778" w:author="黎琦/资产管理处（征管办）/湖北省财政厅" w:date="2024-02-19T18:25:39Z">
        <w:r>
          <w:rPr>
            <w:rFonts w:hint="eastAsia" w:ascii="仿宋_GB2312" w:hAnsi="仿宋_GB2312" w:eastAsia="仿宋_GB2312" w:cs="仿宋_GB2312"/>
            <w:color w:val="000000"/>
            <w:kern w:val="0"/>
            <w:sz w:val="32"/>
            <w:szCs w:val="32"/>
            <w:lang w:eastAsia="zh-CN"/>
            <w:rPrChange w:id="779" w:author="黎琦/资产管理处（征管办）/湖北省财政厅" w:date="2024-05-25T14:05:15Z">
              <w:rPr>
                <w:rFonts w:hint="eastAsia" w:ascii="宋体" w:hAnsi="宋体" w:eastAsia="宋体" w:cs="宋体"/>
                <w:color w:val="000000"/>
                <w:kern w:val="0"/>
                <w:sz w:val="24"/>
                <w:szCs w:val="24"/>
                <w:lang w:eastAsia="zh-CN"/>
              </w:rPr>
            </w:rPrChange>
          </w:rPr>
          <w:t>，</w:t>
        </w:r>
      </w:ins>
      <w:ins w:id="780" w:author="黎琦/资产管理处（征管办）/湖北省财政厅" w:date="2024-02-19T18:25:43Z">
        <w:r>
          <w:rPr>
            <w:rFonts w:hint="eastAsia" w:ascii="仿宋_GB2312" w:hAnsi="仿宋_GB2312" w:eastAsia="仿宋_GB2312" w:cs="仿宋_GB2312"/>
            <w:color w:val="000000"/>
            <w:kern w:val="0"/>
            <w:sz w:val="32"/>
            <w:szCs w:val="32"/>
            <w:lang w:eastAsia="zh-CN"/>
            <w:rPrChange w:id="781" w:author="黎琦/资产管理处（征管办）/湖北省财政厅" w:date="2024-05-25T14:05:15Z">
              <w:rPr>
                <w:rFonts w:hint="eastAsia" w:ascii="宋体" w:hAnsi="宋体" w:eastAsia="宋体" w:cs="宋体"/>
                <w:color w:val="000000"/>
                <w:kern w:val="0"/>
                <w:sz w:val="24"/>
                <w:szCs w:val="24"/>
                <w:lang w:eastAsia="zh-CN"/>
              </w:rPr>
            </w:rPrChange>
          </w:rPr>
          <w:t>须</w:t>
        </w:r>
      </w:ins>
      <w:ins w:id="782" w:author="黎琦/资产管理处（征管办）/湖北省财政厅" w:date="2024-02-19T18:25:44Z">
        <w:r>
          <w:rPr>
            <w:rFonts w:hint="eastAsia" w:ascii="仿宋_GB2312" w:hAnsi="仿宋_GB2312" w:eastAsia="仿宋_GB2312" w:cs="仿宋_GB2312"/>
            <w:color w:val="000000"/>
            <w:kern w:val="0"/>
            <w:sz w:val="32"/>
            <w:szCs w:val="32"/>
            <w:lang w:eastAsia="zh-CN"/>
            <w:rPrChange w:id="783" w:author="黎琦/资产管理处（征管办）/湖北省财政厅" w:date="2024-05-25T14:05:15Z">
              <w:rPr>
                <w:rFonts w:hint="eastAsia" w:ascii="宋体" w:hAnsi="宋体" w:eastAsia="宋体" w:cs="宋体"/>
                <w:color w:val="000000"/>
                <w:kern w:val="0"/>
                <w:sz w:val="24"/>
                <w:szCs w:val="24"/>
                <w:lang w:eastAsia="zh-CN"/>
              </w:rPr>
            </w:rPrChange>
          </w:rPr>
          <w:t>按照</w:t>
        </w:r>
      </w:ins>
      <w:ins w:id="784" w:author="黎琦/资产管理处（征管办）/湖北省财政厅" w:date="2024-02-19T18:25:52Z">
        <w:r>
          <w:rPr>
            <w:rFonts w:hint="eastAsia" w:ascii="仿宋_GB2312" w:hAnsi="仿宋_GB2312" w:eastAsia="仿宋_GB2312" w:cs="仿宋_GB2312"/>
            <w:color w:val="000000"/>
            <w:kern w:val="0"/>
            <w:sz w:val="32"/>
            <w:szCs w:val="32"/>
            <w:lang w:eastAsia="zh-CN"/>
            <w:rPrChange w:id="785" w:author="黎琦/资产管理处（征管办）/湖北省财政厅" w:date="2024-05-25T14:05:15Z">
              <w:rPr>
                <w:rFonts w:hint="eastAsia" w:ascii="宋体" w:hAnsi="宋体" w:eastAsia="宋体" w:cs="宋体"/>
                <w:color w:val="000000"/>
                <w:kern w:val="0"/>
                <w:sz w:val="24"/>
                <w:szCs w:val="24"/>
                <w:lang w:eastAsia="zh-CN"/>
              </w:rPr>
            </w:rPrChange>
          </w:rPr>
          <w:t>国有土地管理</w:t>
        </w:r>
      </w:ins>
      <w:ins w:id="786" w:author="黎琦/资产管理处（征管办）/湖北省财政厅" w:date="2024-02-19T18:25:54Z">
        <w:r>
          <w:rPr>
            <w:rFonts w:hint="eastAsia" w:ascii="仿宋_GB2312" w:hAnsi="仿宋_GB2312" w:eastAsia="仿宋_GB2312" w:cs="仿宋_GB2312"/>
            <w:color w:val="000000"/>
            <w:kern w:val="0"/>
            <w:sz w:val="32"/>
            <w:szCs w:val="32"/>
            <w:lang w:eastAsia="zh-CN"/>
            <w:rPrChange w:id="787" w:author="黎琦/资产管理处（征管办）/湖北省财政厅" w:date="2024-05-25T14:05:15Z">
              <w:rPr>
                <w:rFonts w:hint="eastAsia" w:ascii="宋体" w:hAnsi="宋体" w:eastAsia="宋体" w:cs="宋体"/>
                <w:color w:val="000000"/>
                <w:kern w:val="0"/>
                <w:sz w:val="24"/>
                <w:szCs w:val="24"/>
                <w:lang w:eastAsia="zh-CN"/>
              </w:rPr>
            </w:rPrChange>
          </w:rPr>
          <w:t>有关</w:t>
        </w:r>
      </w:ins>
      <w:ins w:id="788" w:author="黎琦/资产管理处（征管办）/湖北省财政厅" w:date="2024-02-19T18:25:55Z">
        <w:r>
          <w:rPr>
            <w:rFonts w:hint="eastAsia" w:ascii="仿宋_GB2312" w:hAnsi="仿宋_GB2312" w:eastAsia="仿宋_GB2312" w:cs="仿宋_GB2312"/>
            <w:color w:val="000000"/>
            <w:kern w:val="0"/>
            <w:sz w:val="32"/>
            <w:szCs w:val="32"/>
            <w:lang w:eastAsia="zh-CN"/>
            <w:rPrChange w:id="789" w:author="黎琦/资产管理处（征管办）/湖北省财政厅" w:date="2024-05-25T14:05:15Z">
              <w:rPr>
                <w:rFonts w:hint="eastAsia" w:ascii="宋体" w:hAnsi="宋体" w:eastAsia="宋体" w:cs="宋体"/>
                <w:color w:val="000000"/>
                <w:kern w:val="0"/>
                <w:sz w:val="24"/>
                <w:szCs w:val="24"/>
                <w:lang w:eastAsia="zh-CN"/>
              </w:rPr>
            </w:rPrChange>
          </w:rPr>
          <w:t>规定</w:t>
        </w:r>
      </w:ins>
      <w:ins w:id="790" w:author="黎琦/资产管理处（征管办）/湖北省财政厅" w:date="2024-02-19T18:25:56Z">
        <w:r>
          <w:rPr>
            <w:rFonts w:hint="eastAsia" w:ascii="仿宋_GB2312" w:hAnsi="仿宋_GB2312" w:eastAsia="仿宋_GB2312" w:cs="仿宋_GB2312"/>
            <w:color w:val="000000"/>
            <w:kern w:val="0"/>
            <w:sz w:val="32"/>
            <w:szCs w:val="32"/>
            <w:lang w:eastAsia="zh-CN"/>
            <w:rPrChange w:id="791" w:author="黎琦/资产管理处（征管办）/湖北省财政厅" w:date="2024-05-25T14:05:15Z">
              <w:rPr>
                <w:rFonts w:hint="eastAsia" w:ascii="宋体" w:hAnsi="宋体" w:eastAsia="宋体" w:cs="宋体"/>
                <w:color w:val="000000"/>
                <w:kern w:val="0"/>
                <w:sz w:val="24"/>
                <w:szCs w:val="24"/>
                <w:lang w:eastAsia="zh-CN"/>
              </w:rPr>
            </w:rPrChange>
          </w:rPr>
          <w:t>，</w:t>
        </w:r>
      </w:ins>
      <w:ins w:id="792" w:author="黎琦/资产管理处（征管办）/湖北省财政厅" w:date="2024-02-19T18:25:58Z">
        <w:r>
          <w:rPr>
            <w:rFonts w:hint="eastAsia" w:ascii="仿宋_GB2312" w:hAnsi="仿宋_GB2312" w:eastAsia="仿宋_GB2312" w:cs="仿宋_GB2312"/>
            <w:color w:val="000000"/>
            <w:kern w:val="0"/>
            <w:sz w:val="32"/>
            <w:szCs w:val="32"/>
            <w:lang w:eastAsia="zh-CN"/>
            <w:rPrChange w:id="793" w:author="黎琦/资产管理处（征管办）/湖北省财政厅" w:date="2024-05-25T14:05:15Z">
              <w:rPr>
                <w:rFonts w:hint="eastAsia" w:ascii="宋体" w:hAnsi="宋体" w:eastAsia="宋体" w:cs="宋体"/>
                <w:color w:val="000000"/>
                <w:kern w:val="0"/>
                <w:sz w:val="24"/>
                <w:szCs w:val="24"/>
                <w:lang w:eastAsia="zh-CN"/>
              </w:rPr>
            </w:rPrChange>
          </w:rPr>
          <w:t>先</w:t>
        </w:r>
      </w:ins>
      <w:ins w:id="794" w:author="黎琦/资产管理处（征管办）/湖北省财政厅" w:date="2024-02-19T18:25:59Z">
        <w:r>
          <w:rPr>
            <w:rFonts w:hint="eastAsia" w:ascii="仿宋_GB2312" w:hAnsi="仿宋_GB2312" w:eastAsia="仿宋_GB2312" w:cs="仿宋_GB2312"/>
            <w:color w:val="000000"/>
            <w:kern w:val="0"/>
            <w:sz w:val="32"/>
            <w:szCs w:val="32"/>
            <w:lang w:eastAsia="zh-CN"/>
            <w:rPrChange w:id="795" w:author="黎琦/资产管理处（征管办）/湖北省财政厅" w:date="2024-05-25T14:05:15Z">
              <w:rPr>
                <w:rFonts w:hint="eastAsia" w:ascii="宋体" w:hAnsi="宋体" w:eastAsia="宋体" w:cs="宋体"/>
                <w:color w:val="000000"/>
                <w:kern w:val="0"/>
                <w:sz w:val="24"/>
                <w:szCs w:val="24"/>
                <w:lang w:eastAsia="zh-CN"/>
              </w:rPr>
            </w:rPrChange>
          </w:rPr>
          <w:t>报</w:t>
        </w:r>
      </w:ins>
      <w:ins w:id="796" w:author="黎琦/资产管理处（征管办）/湖北省财政厅" w:date="2024-02-19T18:26:00Z">
        <w:r>
          <w:rPr>
            <w:rFonts w:hint="eastAsia" w:ascii="仿宋_GB2312" w:hAnsi="仿宋_GB2312" w:eastAsia="仿宋_GB2312" w:cs="仿宋_GB2312"/>
            <w:color w:val="000000"/>
            <w:kern w:val="0"/>
            <w:sz w:val="32"/>
            <w:szCs w:val="32"/>
            <w:lang w:eastAsia="zh-CN"/>
            <w:rPrChange w:id="797" w:author="黎琦/资产管理处（征管办）/湖北省财政厅" w:date="2024-05-25T14:05:15Z">
              <w:rPr>
                <w:rFonts w:hint="eastAsia" w:ascii="宋体" w:hAnsi="宋体" w:eastAsia="宋体" w:cs="宋体"/>
                <w:color w:val="000000"/>
                <w:kern w:val="0"/>
                <w:sz w:val="24"/>
                <w:szCs w:val="24"/>
                <w:lang w:eastAsia="zh-CN"/>
              </w:rPr>
            </w:rPrChange>
          </w:rPr>
          <w:t>请</w:t>
        </w:r>
      </w:ins>
      <w:ins w:id="798" w:author="黎琦/资产管理处（征管办）/湖北省财政厅" w:date="2024-02-19T18:26:04Z">
        <w:r>
          <w:rPr>
            <w:rFonts w:hint="eastAsia" w:ascii="仿宋_GB2312" w:hAnsi="仿宋_GB2312" w:eastAsia="仿宋_GB2312" w:cs="仿宋_GB2312"/>
            <w:color w:val="000000"/>
            <w:kern w:val="0"/>
            <w:sz w:val="32"/>
            <w:szCs w:val="32"/>
            <w:lang w:eastAsia="zh-CN"/>
            <w:rPrChange w:id="799" w:author="黎琦/资产管理处（征管办）/湖北省财政厅" w:date="2024-05-25T14:05:15Z">
              <w:rPr>
                <w:rFonts w:hint="eastAsia" w:ascii="宋体" w:hAnsi="宋体" w:eastAsia="宋体" w:cs="宋体"/>
                <w:color w:val="000000"/>
                <w:kern w:val="0"/>
                <w:sz w:val="24"/>
                <w:szCs w:val="24"/>
                <w:lang w:eastAsia="zh-CN"/>
              </w:rPr>
            </w:rPrChange>
          </w:rPr>
          <w:t>省政府</w:t>
        </w:r>
      </w:ins>
      <w:ins w:id="800" w:author="黎琦/资产管理处（征管办）/湖北省财政厅" w:date="2024-02-19T18:26:08Z">
        <w:r>
          <w:rPr>
            <w:rFonts w:hint="eastAsia" w:ascii="仿宋_GB2312" w:hAnsi="仿宋_GB2312" w:eastAsia="仿宋_GB2312" w:cs="仿宋_GB2312"/>
            <w:color w:val="000000"/>
            <w:kern w:val="0"/>
            <w:sz w:val="32"/>
            <w:szCs w:val="32"/>
            <w:lang w:eastAsia="zh-CN"/>
            <w:rPrChange w:id="801" w:author="黎琦/资产管理处（征管办）/湖北省财政厅" w:date="2024-05-25T14:05:15Z">
              <w:rPr>
                <w:rFonts w:hint="eastAsia" w:ascii="宋体" w:hAnsi="宋体" w:eastAsia="宋体" w:cs="宋体"/>
                <w:color w:val="000000"/>
                <w:kern w:val="0"/>
                <w:sz w:val="24"/>
                <w:szCs w:val="24"/>
                <w:lang w:eastAsia="zh-CN"/>
              </w:rPr>
            </w:rPrChange>
          </w:rPr>
          <w:t>同意</w:t>
        </w:r>
      </w:ins>
      <w:ins w:id="802" w:author="黎琦/资产管理处（征管办）/湖北省财政厅" w:date="2024-02-19T18:26:45Z">
        <w:r>
          <w:rPr>
            <w:rFonts w:hint="eastAsia" w:ascii="仿宋_GB2312" w:hAnsi="仿宋_GB2312" w:eastAsia="仿宋_GB2312" w:cs="仿宋_GB2312"/>
            <w:color w:val="000000"/>
            <w:kern w:val="0"/>
            <w:sz w:val="32"/>
            <w:szCs w:val="32"/>
            <w:lang w:eastAsia="zh-CN"/>
            <w:rPrChange w:id="803" w:author="黎琦/资产管理处（征管办）/湖北省财政厅" w:date="2024-05-25T14:05:15Z">
              <w:rPr>
                <w:rFonts w:hint="eastAsia" w:ascii="宋体" w:hAnsi="宋体" w:eastAsia="宋体" w:cs="宋体"/>
                <w:color w:val="000000"/>
                <w:kern w:val="0"/>
                <w:sz w:val="24"/>
                <w:szCs w:val="24"/>
                <w:lang w:eastAsia="zh-CN"/>
              </w:rPr>
            </w:rPrChange>
          </w:rPr>
          <w:t>收回</w:t>
        </w:r>
      </w:ins>
      <w:ins w:id="804" w:author="黎琦/资产管理处（征管办）/湖北省财政厅" w:date="2024-02-19T18:26:53Z">
        <w:r>
          <w:rPr>
            <w:rFonts w:hint="eastAsia" w:ascii="仿宋_GB2312" w:hAnsi="仿宋_GB2312" w:eastAsia="仿宋_GB2312" w:cs="仿宋_GB2312"/>
            <w:color w:val="000000"/>
            <w:kern w:val="0"/>
            <w:sz w:val="32"/>
            <w:szCs w:val="32"/>
            <w:lang w:eastAsia="zh-CN"/>
            <w:rPrChange w:id="805" w:author="黎琦/资产管理处（征管办）/湖北省财政厅" w:date="2024-05-25T14:05:15Z">
              <w:rPr>
                <w:rFonts w:hint="eastAsia" w:ascii="宋体" w:hAnsi="宋体" w:eastAsia="宋体" w:cs="宋体"/>
                <w:color w:val="000000"/>
                <w:kern w:val="0"/>
                <w:sz w:val="24"/>
                <w:szCs w:val="24"/>
                <w:lang w:eastAsia="zh-CN"/>
              </w:rPr>
            </w:rPrChange>
          </w:rPr>
          <w:t>划</w:t>
        </w:r>
      </w:ins>
      <w:ins w:id="806" w:author="黎琦/资产管理处（征管办）/湖北省财政厅" w:date="2024-02-19T18:26:54Z">
        <w:r>
          <w:rPr>
            <w:rFonts w:hint="eastAsia" w:ascii="仿宋_GB2312" w:hAnsi="仿宋_GB2312" w:eastAsia="仿宋_GB2312" w:cs="仿宋_GB2312"/>
            <w:color w:val="000000"/>
            <w:kern w:val="0"/>
            <w:sz w:val="32"/>
            <w:szCs w:val="32"/>
            <w:lang w:eastAsia="zh-CN"/>
            <w:rPrChange w:id="807" w:author="黎琦/资产管理处（征管办）/湖北省财政厅" w:date="2024-05-25T14:05:15Z">
              <w:rPr>
                <w:rFonts w:hint="eastAsia" w:ascii="宋体" w:hAnsi="宋体" w:eastAsia="宋体" w:cs="宋体"/>
                <w:color w:val="000000"/>
                <w:kern w:val="0"/>
                <w:sz w:val="24"/>
                <w:szCs w:val="24"/>
                <w:lang w:eastAsia="zh-CN"/>
              </w:rPr>
            </w:rPrChange>
          </w:rPr>
          <w:t>土地</w:t>
        </w:r>
      </w:ins>
      <w:ins w:id="808" w:author="黎琦/资产管理处（征管办）/湖北省财政厅" w:date="2024-02-19T18:26:55Z">
        <w:r>
          <w:rPr>
            <w:rFonts w:hint="eastAsia" w:ascii="仿宋_GB2312" w:hAnsi="仿宋_GB2312" w:eastAsia="仿宋_GB2312" w:cs="仿宋_GB2312"/>
            <w:color w:val="000000"/>
            <w:kern w:val="0"/>
            <w:sz w:val="32"/>
            <w:szCs w:val="32"/>
            <w:lang w:eastAsia="zh-CN"/>
            <w:rPrChange w:id="809" w:author="黎琦/资产管理处（征管办）/湖北省财政厅" w:date="2024-05-25T14:05:15Z">
              <w:rPr>
                <w:rFonts w:hint="eastAsia" w:ascii="宋体" w:hAnsi="宋体" w:eastAsia="宋体" w:cs="宋体"/>
                <w:color w:val="000000"/>
                <w:kern w:val="0"/>
                <w:sz w:val="24"/>
                <w:szCs w:val="24"/>
                <w:lang w:eastAsia="zh-CN"/>
              </w:rPr>
            </w:rPrChange>
          </w:rPr>
          <w:t>使用</w:t>
        </w:r>
      </w:ins>
      <w:ins w:id="810" w:author="黎琦/资产管理处（征管办）/湖北省财政厅" w:date="2024-02-19T18:26:56Z">
        <w:r>
          <w:rPr>
            <w:rFonts w:hint="eastAsia" w:ascii="仿宋_GB2312" w:hAnsi="仿宋_GB2312" w:eastAsia="仿宋_GB2312" w:cs="仿宋_GB2312"/>
            <w:color w:val="000000"/>
            <w:kern w:val="0"/>
            <w:sz w:val="32"/>
            <w:szCs w:val="32"/>
            <w:lang w:eastAsia="zh-CN"/>
            <w:rPrChange w:id="811" w:author="黎琦/资产管理处（征管办）/湖北省财政厅" w:date="2024-05-25T14:05:15Z">
              <w:rPr>
                <w:rFonts w:hint="eastAsia" w:ascii="宋体" w:hAnsi="宋体" w:eastAsia="宋体" w:cs="宋体"/>
                <w:color w:val="000000"/>
                <w:kern w:val="0"/>
                <w:sz w:val="24"/>
                <w:szCs w:val="24"/>
                <w:lang w:eastAsia="zh-CN"/>
              </w:rPr>
            </w:rPrChange>
          </w:rPr>
          <w:t>权</w:t>
        </w:r>
      </w:ins>
      <w:ins w:id="812" w:author="黎琦/资产管理处（征管办）/湖北省财政厅" w:date="2024-02-19T18:26:57Z">
        <w:r>
          <w:rPr>
            <w:rFonts w:hint="eastAsia" w:ascii="仿宋_GB2312" w:hAnsi="仿宋_GB2312" w:eastAsia="仿宋_GB2312" w:cs="仿宋_GB2312"/>
            <w:color w:val="000000"/>
            <w:kern w:val="0"/>
            <w:sz w:val="32"/>
            <w:szCs w:val="32"/>
            <w:lang w:eastAsia="zh-CN"/>
            <w:rPrChange w:id="813" w:author="黎琦/资产管理处（征管办）/湖北省财政厅" w:date="2024-05-25T14:05:15Z">
              <w:rPr>
                <w:rFonts w:hint="eastAsia" w:ascii="宋体" w:hAnsi="宋体" w:eastAsia="宋体" w:cs="宋体"/>
                <w:color w:val="000000"/>
                <w:kern w:val="0"/>
                <w:sz w:val="24"/>
                <w:szCs w:val="24"/>
                <w:lang w:eastAsia="zh-CN"/>
              </w:rPr>
            </w:rPrChange>
          </w:rPr>
          <w:t>后</w:t>
        </w:r>
      </w:ins>
      <w:ins w:id="814" w:author="黎琦/资产管理处（征管办）/湖北省财政厅" w:date="2024-02-19T18:27:08Z">
        <w:r>
          <w:rPr>
            <w:rFonts w:hint="eastAsia" w:ascii="仿宋_GB2312" w:hAnsi="仿宋_GB2312" w:eastAsia="仿宋_GB2312" w:cs="仿宋_GB2312"/>
            <w:color w:val="000000"/>
            <w:kern w:val="0"/>
            <w:sz w:val="32"/>
            <w:szCs w:val="32"/>
            <w:lang w:eastAsia="zh-CN"/>
            <w:rPrChange w:id="815" w:author="黎琦/资产管理处（征管办）/湖北省财政厅" w:date="2024-05-25T14:05:15Z">
              <w:rPr>
                <w:rFonts w:hint="eastAsia" w:ascii="宋体" w:hAnsi="宋体" w:eastAsia="宋体" w:cs="宋体"/>
                <w:color w:val="000000"/>
                <w:kern w:val="0"/>
                <w:sz w:val="24"/>
                <w:szCs w:val="24"/>
                <w:lang w:eastAsia="zh-CN"/>
              </w:rPr>
            </w:rPrChange>
          </w:rPr>
          <w:t>进行</w:t>
        </w:r>
      </w:ins>
      <w:ins w:id="816" w:author="黎琦/资产管理处（征管办）/湖北省财政厅" w:date="2024-02-19T18:26:16Z">
        <w:r>
          <w:rPr>
            <w:rFonts w:hint="eastAsia" w:ascii="仿宋_GB2312" w:hAnsi="仿宋_GB2312" w:eastAsia="仿宋_GB2312" w:cs="仿宋_GB2312"/>
            <w:color w:val="000000"/>
            <w:kern w:val="0"/>
            <w:sz w:val="32"/>
            <w:szCs w:val="32"/>
            <w:lang w:eastAsia="zh-CN"/>
            <w:rPrChange w:id="817" w:author="黎琦/资产管理处（征管办）/湖北省财政厅" w:date="2024-05-25T14:05:15Z">
              <w:rPr>
                <w:rFonts w:hint="eastAsia" w:ascii="宋体" w:hAnsi="宋体" w:eastAsia="宋体" w:cs="宋体"/>
                <w:color w:val="000000"/>
                <w:kern w:val="0"/>
                <w:sz w:val="24"/>
                <w:szCs w:val="24"/>
                <w:lang w:eastAsia="zh-CN"/>
              </w:rPr>
            </w:rPrChange>
          </w:rPr>
          <w:t>。</w:t>
        </w:r>
      </w:ins>
      <w:del w:id="818" w:author="黎琦/资产管理处（征管办）/湖北省财政厅" w:date="2024-05-25T13:25:56Z">
        <w:r>
          <w:rPr>
            <w:rFonts w:hint="eastAsia" w:ascii="仿宋_GB2312" w:hAnsi="仿宋_GB2312" w:eastAsia="仿宋_GB2312" w:cs="仿宋_GB2312"/>
            <w:color w:val="000000"/>
            <w:kern w:val="0"/>
            <w:sz w:val="32"/>
            <w:szCs w:val="32"/>
            <w:rPrChange w:id="819" w:author="黎琦/资产管理处（征管办）/湖北省财政厅" w:date="2024-02-22T16:50:54Z">
              <w:rPr>
                <w:rFonts w:hint="eastAsia" w:ascii="宋体" w:hAnsi="宋体" w:eastAsia="宋体" w:cs="宋体"/>
                <w:color w:val="000000"/>
                <w:kern w:val="0"/>
                <w:sz w:val="24"/>
                <w:szCs w:val="24"/>
              </w:rPr>
            </w:rPrChange>
          </w:rPr>
          <w:delText>（一）单位处置单项账面原值在50万元以下（含50万元）的资产（土地、房屋、车辆、无形资产和货币性资产除外，下同）处置，由主管部门审批后报省财政厅备案。</w:delText>
        </w:r>
      </w:del>
    </w:p>
    <w:p w14:paraId="7ECA33FA">
      <w:pPr>
        <w:widowControl w:val="0"/>
        <w:spacing w:beforeLines="0" w:afterLines="0" w:line="640" w:lineRule="exact"/>
        <w:ind w:firstLine="640" w:firstLineChars="200"/>
        <w:jc w:val="both"/>
        <w:rPr>
          <w:del w:id="821" w:author="黎琦/资产管理处（征管办）/湖北省财政厅" w:date="2024-05-25T13:25:56Z"/>
          <w:rFonts w:hint="eastAsia" w:ascii="仿宋_GB2312" w:hAnsi="仿宋_GB2312" w:eastAsia="仿宋_GB2312" w:cs="仿宋_GB2312"/>
          <w:color w:val="000000"/>
          <w:kern w:val="0"/>
          <w:sz w:val="32"/>
          <w:szCs w:val="32"/>
          <w:rPrChange w:id="822" w:author="黎琦/资产管理处（征管办）/湖北省财政厅" w:date="2024-02-22T16:50:54Z">
            <w:rPr>
              <w:del w:id="823" w:author="黎琦/资产管理处（征管办）/湖北省财政厅" w:date="2024-05-25T13:25:56Z"/>
              <w:rFonts w:hint="eastAsia" w:ascii="宋体" w:hAnsi="宋体" w:eastAsia="宋体" w:cs="宋体"/>
              <w:color w:val="000000"/>
              <w:kern w:val="0"/>
              <w:sz w:val="24"/>
              <w:szCs w:val="24"/>
            </w:rPr>
          </w:rPrChange>
        </w:rPr>
        <w:pPrChange w:id="820" w:author="黎琦/资产管理处（征管办）/湖北省财政厅" w:date="2024-05-25T14:03:39Z">
          <w:pPr>
            <w:widowControl/>
            <w:spacing w:line="432" w:lineRule="atLeast"/>
            <w:jc w:val="left"/>
          </w:pPr>
        </w:pPrChange>
      </w:pPr>
      <w:del w:id="824" w:author="黎琦/资产管理处（征管办）/湖北省财政厅" w:date="2024-05-25T13:25:56Z">
        <w:r>
          <w:rPr>
            <w:rFonts w:hint="eastAsia" w:ascii="仿宋_GB2312" w:hAnsi="仿宋_GB2312" w:eastAsia="仿宋_GB2312" w:cs="仿宋_GB2312"/>
            <w:color w:val="000000"/>
            <w:kern w:val="0"/>
            <w:sz w:val="32"/>
            <w:szCs w:val="32"/>
            <w:rPrChange w:id="825" w:author="黎琦/资产管理处（征管办）/湖北省财政厅" w:date="2024-02-22T16:50:54Z">
              <w:rPr>
                <w:rFonts w:hint="eastAsia" w:ascii="宋体" w:hAnsi="宋体" w:eastAsia="宋体" w:cs="宋体"/>
                <w:color w:val="000000"/>
                <w:kern w:val="0"/>
                <w:sz w:val="24"/>
                <w:szCs w:val="24"/>
              </w:rPr>
            </w:rPrChange>
          </w:rPr>
          <w:delText>　　（二）单位处置土地、房屋、车辆、无形资产和货币性资产报损，以及单项账面原值在50万元以上的其他固定资产，由主管部门审核后报省财政厅审批。</w:delText>
        </w:r>
      </w:del>
    </w:p>
    <w:p w14:paraId="4D6C2C7B">
      <w:pPr>
        <w:widowControl w:val="0"/>
        <w:spacing w:beforeLines="0" w:afterLines="0" w:line="640" w:lineRule="exact"/>
        <w:ind w:firstLine="640" w:firstLineChars="200"/>
        <w:jc w:val="both"/>
        <w:rPr>
          <w:del w:id="827" w:author="黎琦/资产管理处（征管办）/湖北省财政厅" w:date="2024-05-25T13:25:56Z"/>
          <w:rFonts w:hint="eastAsia" w:ascii="仿宋_GB2312" w:hAnsi="仿宋_GB2312" w:eastAsia="仿宋_GB2312" w:cs="仿宋_GB2312"/>
          <w:color w:val="000000"/>
          <w:kern w:val="0"/>
          <w:sz w:val="32"/>
          <w:szCs w:val="32"/>
          <w:rPrChange w:id="828" w:author="黎琦/资产管理处（征管办）/湖北省财政厅" w:date="2024-02-22T16:50:54Z">
            <w:rPr>
              <w:del w:id="829" w:author="黎琦/资产管理处（征管办）/湖北省财政厅" w:date="2024-05-25T13:25:56Z"/>
              <w:rFonts w:hint="eastAsia" w:ascii="宋体" w:hAnsi="宋体" w:eastAsia="宋体" w:cs="宋体"/>
              <w:color w:val="000000"/>
              <w:kern w:val="0"/>
              <w:sz w:val="24"/>
              <w:szCs w:val="24"/>
            </w:rPr>
          </w:rPrChange>
        </w:rPr>
        <w:pPrChange w:id="826" w:author="黎琦/资产管理处（征管办）/湖北省财政厅" w:date="2024-05-25T14:03:39Z">
          <w:pPr>
            <w:widowControl/>
            <w:spacing w:line="432" w:lineRule="atLeast"/>
            <w:jc w:val="left"/>
          </w:pPr>
        </w:pPrChange>
      </w:pPr>
      <w:del w:id="830" w:author="黎琦/资产管理处（征管办）/湖北省财政厅" w:date="2024-05-25T13:25:56Z">
        <w:r>
          <w:rPr>
            <w:rFonts w:hint="eastAsia" w:ascii="仿宋_GB2312" w:hAnsi="仿宋_GB2312" w:eastAsia="仿宋_GB2312" w:cs="仿宋_GB2312"/>
            <w:color w:val="000000"/>
            <w:kern w:val="0"/>
            <w:sz w:val="32"/>
            <w:szCs w:val="32"/>
            <w:rPrChange w:id="831" w:author="黎琦/资产管理处（征管办）/湖北省财政厅" w:date="2024-02-22T16:50:54Z">
              <w:rPr>
                <w:rFonts w:hint="eastAsia" w:ascii="宋体" w:hAnsi="宋体" w:eastAsia="宋体" w:cs="宋体"/>
                <w:color w:val="000000"/>
                <w:kern w:val="0"/>
                <w:sz w:val="24"/>
                <w:szCs w:val="24"/>
              </w:rPr>
            </w:rPrChange>
          </w:rPr>
          <w:delText>　　（三）单位凡土地处置20亩以上的，或房屋处置价值评估值在2000万元以上的；股权转让评估值超过500万元的重大资产处置事项，经主管部门、省财政厅审核后报省人民政府批准实施。</w:delText>
        </w:r>
      </w:del>
    </w:p>
    <w:p w14:paraId="1AB8D58B">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833" w:author="黎琦/资产管理处（征管办）/湖北省财政厅" w:date="2024-02-22T16:50:54Z">
            <w:rPr>
              <w:rFonts w:hint="eastAsia" w:ascii="宋体" w:hAnsi="宋体" w:eastAsia="宋体" w:cs="宋体"/>
              <w:color w:val="000000"/>
              <w:kern w:val="0"/>
              <w:sz w:val="24"/>
              <w:szCs w:val="24"/>
            </w:rPr>
          </w:rPrChange>
        </w:rPr>
        <w:pPrChange w:id="832" w:author="黎琦/资产管理处（征管办）/湖北省财政厅" w:date="2024-05-25T14:03:39Z">
          <w:pPr>
            <w:widowControl/>
            <w:spacing w:line="432" w:lineRule="atLeast"/>
            <w:jc w:val="left"/>
          </w:pPr>
        </w:pPrChange>
      </w:pPr>
      <w:del w:id="834" w:author="黎琦/资产管理处（征管办）/湖北省财政厅" w:date="2024-05-25T13:25:56Z">
        <w:r>
          <w:rPr>
            <w:rFonts w:hint="eastAsia" w:ascii="仿宋_GB2312" w:hAnsi="仿宋_GB2312" w:eastAsia="仿宋_GB2312" w:cs="仿宋_GB2312"/>
            <w:color w:val="000000"/>
            <w:kern w:val="0"/>
            <w:sz w:val="32"/>
            <w:szCs w:val="32"/>
            <w:rPrChange w:id="835" w:author="黎琦/资产管理处（征管办）/湖北省财政厅" w:date="2024-02-22T16:50:54Z">
              <w:rPr>
                <w:rFonts w:hint="eastAsia" w:ascii="宋体" w:hAnsi="宋体" w:eastAsia="宋体" w:cs="宋体"/>
                <w:color w:val="000000"/>
                <w:kern w:val="0"/>
                <w:sz w:val="24"/>
                <w:szCs w:val="24"/>
              </w:rPr>
            </w:rPrChange>
          </w:rPr>
          <w:delText>　　</w:delText>
        </w:r>
      </w:del>
      <w:del w:id="836" w:author="黎琦/资产管理处（征管办）/湖北省财政厅" w:date="2024-05-25T13:25:56Z">
        <w:r>
          <w:rPr>
            <w:rFonts w:hint="eastAsia" w:ascii="仿宋_GB2312" w:hAnsi="仿宋_GB2312" w:eastAsia="仿宋_GB2312" w:cs="仿宋_GB2312"/>
            <w:color w:val="000000"/>
            <w:kern w:val="0"/>
            <w:sz w:val="32"/>
            <w:szCs w:val="32"/>
            <w:rPrChange w:id="837" w:author="黎琦/资产管理处（征管办）/湖北省财政厅" w:date="2024-02-22T16:50:54Z">
              <w:rPr>
                <w:rFonts w:hint="eastAsia" w:ascii="宋体" w:hAnsi="宋体" w:eastAsia="宋体" w:cs="宋体"/>
                <w:color w:val="000000"/>
                <w:kern w:val="0"/>
                <w:sz w:val="24"/>
                <w:szCs w:val="24"/>
              </w:rPr>
            </w:rPrChange>
          </w:rPr>
          <w:delText>省级以下单位资产处置审批权限，由各地财政部门根据实际自行确定。</w:delText>
        </w:r>
      </w:del>
    </w:p>
    <w:p w14:paraId="4788B1E7">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839" w:author="黎琦/资产管理处（征管办）/湖北省财政厅" w:date="2024-02-22T16:50:54Z">
            <w:rPr>
              <w:rFonts w:hint="eastAsia" w:ascii="宋体" w:hAnsi="宋体" w:eastAsia="宋体" w:cs="宋体"/>
              <w:color w:val="000000"/>
              <w:kern w:val="0"/>
              <w:sz w:val="24"/>
              <w:szCs w:val="24"/>
            </w:rPr>
          </w:rPrChange>
        </w:rPr>
        <w:pPrChange w:id="838" w:author="黎琦/资产管理处（征管办）/湖北省财政厅" w:date="2024-05-25T14:03:39Z">
          <w:pPr>
            <w:widowControl/>
            <w:spacing w:line="432" w:lineRule="atLeast"/>
            <w:jc w:val="left"/>
          </w:pPr>
        </w:pPrChange>
      </w:pPr>
      <w:del w:id="840" w:author="黎琦/资产管理处（征管办）/湖北省财政厅" w:date="2024-02-22T16:53:08Z">
        <w:r>
          <w:rPr>
            <w:rFonts w:hint="eastAsia" w:ascii="仿宋_GB2312" w:hAnsi="仿宋_GB2312" w:eastAsia="仿宋_GB2312" w:cs="仿宋_GB2312"/>
            <w:color w:val="000000"/>
            <w:kern w:val="0"/>
            <w:sz w:val="32"/>
            <w:szCs w:val="32"/>
            <w:rPrChange w:id="841" w:author="黎琦/资产管理处（征管办）/湖北省财政厅" w:date="2024-02-22T16:50:54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842" w:author="黎琦/资产管理处（征管办）/湖北省财政厅" w:date="2024-02-22T16:50:54Z">
            <w:rPr>
              <w:rFonts w:hint="eastAsia" w:ascii="黑体" w:hAnsi="黑体" w:eastAsia="黑体" w:cs="宋体"/>
              <w:color w:val="000000"/>
              <w:kern w:val="0"/>
              <w:sz w:val="24"/>
              <w:szCs w:val="24"/>
            </w:rPr>
          </w:rPrChange>
        </w:rPr>
        <w:t>第十</w:t>
      </w:r>
      <w:r>
        <w:rPr>
          <w:rFonts w:hint="eastAsia" w:ascii="仿宋_GB2312" w:hAnsi="仿宋_GB2312" w:eastAsia="仿宋_GB2312" w:cs="仿宋_GB2312"/>
          <w:color w:val="000000"/>
          <w:kern w:val="0"/>
          <w:sz w:val="32"/>
          <w:szCs w:val="32"/>
          <w:lang w:eastAsia="zh-CN"/>
        </w:rPr>
        <w:t>五</w:t>
      </w:r>
      <w:r>
        <w:rPr>
          <w:rFonts w:hint="eastAsia" w:ascii="仿宋_GB2312" w:hAnsi="仿宋_GB2312" w:eastAsia="仿宋_GB2312" w:cs="仿宋_GB2312"/>
          <w:color w:val="000000"/>
          <w:kern w:val="0"/>
          <w:sz w:val="32"/>
          <w:szCs w:val="32"/>
          <w:rPrChange w:id="843" w:author="黎琦/资产管理处（征管办）/湖北省财政厅" w:date="2024-02-22T16:50:54Z">
            <w:rPr>
              <w:rFonts w:hint="eastAsia" w:ascii="黑体" w:hAnsi="黑体" w:eastAsia="黑体" w:cs="宋体"/>
              <w:color w:val="000000"/>
              <w:kern w:val="0"/>
              <w:sz w:val="24"/>
              <w:szCs w:val="24"/>
            </w:rPr>
          </w:rPrChange>
        </w:rPr>
        <w:t>条</w:t>
      </w:r>
      <w:r>
        <w:rPr>
          <w:rFonts w:hint="eastAsia" w:ascii="仿宋_GB2312" w:hAnsi="仿宋_GB2312" w:eastAsia="仿宋_GB2312" w:cs="仿宋_GB2312"/>
          <w:color w:val="000000"/>
          <w:kern w:val="0"/>
          <w:sz w:val="32"/>
          <w:szCs w:val="32"/>
          <w:rPrChange w:id="844" w:author="黎琦/资产管理处（征管办）/湖北省财政厅" w:date="2024-02-22T16:50:54Z">
            <w:rPr>
              <w:rFonts w:hint="eastAsia" w:ascii="宋体" w:hAnsi="宋体" w:eastAsia="宋体" w:cs="宋体"/>
              <w:color w:val="000000"/>
              <w:kern w:val="0"/>
              <w:sz w:val="24"/>
              <w:szCs w:val="24"/>
            </w:rPr>
          </w:rPrChange>
        </w:rPr>
        <w:t>　资产处置事项批复后，单位应当及时完成资产处置相关工作，原则上不得超过三个月。</w:t>
      </w:r>
    </w:p>
    <w:p w14:paraId="300F2DAF">
      <w:pPr>
        <w:widowControl w:val="0"/>
        <w:spacing w:beforeLines="0" w:after="0" w:afterLines="0" w:line="640" w:lineRule="exact"/>
        <w:ind w:firstLine="640" w:firstLineChars="200"/>
        <w:jc w:val="both"/>
        <w:rPr>
          <w:rFonts w:hint="eastAsia" w:ascii="仿宋_GB2312" w:hAnsi="仿宋_GB2312" w:eastAsia="仿宋_GB2312" w:cs="仿宋_GB2312"/>
          <w:color w:val="000000"/>
          <w:kern w:val="0"/>
          <w:sz w:val="32"/>
          <w:szCs w:val="32"/>
          <w:rPrChange w:id="846" w:author="黎琦/资产管理处（征管办）/湖北省财政厅" w:date="2024-02-22T16:50:54Z">
            <w:rPr>
              <w:rFonts w:hint="eastAsia" w:ascii="宋体" w:hAnsi="宋体" w:eastAsia="宋体" w:cs="宋体"/>
              <w:color w:val="000000"/>
              <w:kern w:val="0"/>
              <w:sz w:val="24"/>
              <w:szCs w:val="24"/>
            </w:rPr>
          </w:rPrChange>
        </w:rPr>
        <w:pPrChange w:id="845" w:author="黎琦/资产管理处（征管办）/湖北省财政厅" w:date="2024-05-25T14:03:39Z">
          <w:pPr>
            <w:widowControl/>
            <w:spacing w:after="240" w:line="432" w:lineRule="atLeast"/>
            <w:jc w:val="left"/>
          </w:pPr>
        </w:pPrChange>
      </w:pPr>
      <w:del w:id="847" w:author="黎琦/资产管理处（征管办）/湖北省财政厅" w:date="2024-02-22T16:53:10Z">
        <w:r>
          <w:rPr>
            <w:rFonts w:hint="eastAsia" w:ascii="仿宋_GB2312" w:hAnsi="仿宋_GB2312" w:eastAsia="仿宋_GB2312" w:cs="仿宋_GB2312"/>
            <w:color w:val="000000"/>
            <w:kern w:val="0"/>
            <w:sz w:val="32"/>
            <w:szCs w:val="32"/>
            <w:rPrChange w:id="848" w:author="黎琦/资产管理处（征管办）/湖北省财政厅" w:date="2024-02-22T16:50:54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849" w:author="黎琦/资产管理处（征管办）/湖北省财政厅" w:date="2024-02-22T16:50:54Z">
            <w:rPr>
              <w:rFonts w:hint="eastAsia" w:ascii="黑体" w:hAnsi="黑体" w:eastAsia="黑体" w:cs="宋体"/>
              <w:color w:val="000000"/>
              <w:kern w:val="0"/>
              <w:sz w:val="24"/>
              <w:szCs w:val="24"/>
            </w:rPr>
          </w:rPrChange>
        </w:rPr>
        <w:t>第</w:t>
      </w:r>
      <w:r>
        <w:rPr>
          <w:rFonts w:hint="eastAsia" w:ascii="仿宋_GB2312" w:hAnsi="仿宋_GB2312" w:eastAsia="仿宋_GB2312" w:cs="仿宋_GB2312"/>
          <w:color w:val="000000"/>
          <w:kern w:val="0"/>
          <w:sz w:val="32"/>
          <w:szCs w:val="32"/>
          <w:lang w:eastAsia="zh-CN"/>
        </w:rPr>
        <w:t>十六</w:t>
      </w:r>
      <w:r>
        <w:rPr>
          <w:rFonts w:hint="eastAsia" w:ascii="仿宋_GB2312" w:hAnsi="仿宋_GB2312" w:eastAsia="仿宋_GB2312" w:cs="仿宋_GB2312"/>
          <w:color w:val="000000"/>
          <w:kern w:val="0"/>
          <w:sz w:val="32"/>
          <w:szCs w:val="32"/>
          <w:rPrChange w:id="850" w:author="黎琦/资产管理处（征管办）/湖北省财政厅" w:date="2024-02-22T16:50:54Z">
            <w:rPr>
              <w:rFonts w:hint="eastAsia" w:ascii="黑体" w:hAnsi="黑体" w:eastAsia="黑体" w:cs="宋体"/>
              <w:color w:val="000000"/>
              <w:kern w:val="0"/>
              <w:sz w:val="24"/>
              <w:szCs w:val="24"/>
            </w:rPr>
          </w:rPrChange>
        </w:rPr>
        <w:t>条</w:t>
      </w:r>
      <w:r>
        <w:rPr>
          <w:rFonts w:hint="eastAsia" w:ascii="仿宋_GB2312" w:hAnsi="仿宋_GB2312" w:eastAsia="仿宋_GB2312" w:cs="仿宋_GB2312"/>
          <w:color w:val="000000"/>
          <w:kern w:val="0"/>
          <w:sz w:val="32"/>
          <w:szCs w:val="32"/>
          <w:rPrChange w:id="851" w:author="黎琦/资产管理处（征管办）/湖北省财政厅" w:date="2024-02-22T16:50:54Z">
            <w:rPr>
              <w:rFonts w:hint="eastAsia" w:ascii="宋体" w:hAnsi="宋体" w:eastAsia="宋体" w:cs="宋体"/>
              <w:color w:val="000000"/>
              <w:kern w:val="0"/>
              <w:sz w:val="24"/>
              <w:szCs w:val="24"/>
            </w:rPr>
          </w:rPrChange>
        </w:rPr>
        <w:t>　经批准召开的重大会议、举办大型活动等临时购置的国有资产，主办单位应在活动结束后20个工作日内，对资产进行清理并向主管部门提交处置申请，由主管部门审核后报</w:t>
      </w:r>
      <w:del w:id="852" w:author="黎琦/资产管理处（征管办）/湖北省财政厅" w:date="2024-05-25T13:26:51Z">
        <w:r>
          <w:rPr>
            <w:rFonts w:hint="eastAsia" w:ascii="仿宋_GB2312" w:hAnsi="仿宋_GB2312" w:eastAsia="仿宋_GB2312" w:cs="仿宋_GB2312"/>
            <w:color w:val="000000"/>
            <w:kern w:val="0"/>
            <w:sz w:val="32"/>
            <w:szCs w:val="32"/>
            <w:rPrChange w:id="853" w:author="黎琦/资产管理处（征管办）/湖北省财政厅" w:date="2024-02-22T16:50:54Z">
              <w:rPr>
                <w:rFonts w:hint="eastAsia" w:ascii="宋体" w:hAnsi="宋体" w:eastAsia="宋体" w:cs="宋体"/>
                <w:color w:val="000000"/>
                <w:kern w:val="0"/>
                <w:sz w:val="24"/>
                <w:szCs w:val="24"/>
              </w:rPr>
            </w:rPrChange>
          </w:rPr>
          <w:delText>同级财政部门</w:delText>
        </w:r>
      </w:del>
      <w:ins w:id="854" w:author="黎琦/资产管理处（征管办）/湖北省财政厅" w:date="2024-05-25T13:26:53Z">
        <w:r>
          <w:rPr>
            <w:rFonts w:hint="eastAsia" w:ascii="仿宋_GB2312" w:hAnsi="仿宋_GB2312" w:eastAsia="仿宋_GB2312" w:cs="仿宋_GB2312"/>
            <w:color w:val="000000"/>
            <w:kern w:val="0"/>
            <w:sz w:val="32"/>
            <w:szCs w:val="32"/>
            <w:lang w:eastAsia="zh-CN"/>
          </w:rPr>
          <w:t>省</w:t>
        </w:r>
      </w:ins>
      <w:ins w:id="855" w:author="黎琦/资产管理处（征管办）/湖北省财政厅" w:date="2024-05-25T13:26:54Z">
        <w:r>
          <w:rPr>
            <w:rFonts w:hint="eastAsia" w:ascii="仿宋_GB2312" w:hAnsi="仿宋_GB2312" w:eastAsia="仿宋_GB2312" w:cs="仿宋_GB2312"/>
            <w:color w:val="000000"/>
            <w:kern w:val="0"/>
            <w:sz w:val="32"/>
            <w:szCs w:val="32"/>
            <w:lang w:eastAsia="zh-CN"/>
          </w:rPr>
          <w:t>财政</w:t>
        </w:r>
      </w:ins>
      <w:ins w:id="856" w:author="黎琦/资产管理处（征管办）/湖北省财政厅" w:date="2024-05-25T13:26:55Z">
        <w:r>
          <w:rPr>
            <w:rFonts w:hint="eastAsia" w:ascii="仿宋_GB2312" w:hAnsi="仿宋_GB2312" w:eastAsia="仿宋_GB2312" w:cs="仿宋_GB2312"/>
            <w:color w:val="000000"/>
            <w:kern w:val="0"/>
            <w:sz w:val="32"/>
            <w:szCs w:val="32"/>
            <w:lang w:eastAsia="zh-CN"/>
          </w:rPr>
          <w:t>厅</w:t>
        </w:r>
      </w:ins>
      <w:r>
        <w:rPr>
          <w:rFonts w:hint="eastAsia" w:ascii="仿宋_GB2312" w:hAnsi="仿宋_GB2312" w:eastAsia="仿宋_GB2312" w:cs="仿宋_GB2312"/>
          <w:color w:val="000000"/>
          <w:kern w:val="0"/>
          <w:sz w:val="32"/>
          <w:szCs w:val="32"/>
          <w:rPrChange w:id="857" w:author="黎琦/资产管理处（征管办）/湖北省财政厅" w:date="2024-02-22T16:50:54Z">
            <w:rPr>
              <w:rFonts w:hint="eastAsia" w:ascii="宋体" w:hAnsi="宋体" w:eastAsia="宋体" w:cs="宋体"/>
              <w:color w:val="000000"/>
              <w:kern w:val="0"/>
              <w:sz w:val="24"/>
              <w:szCs w:val="24"/>
            </w:rPr>
          </w:rPrChange>
        </w:rPr>
        <w:t>，</w:t>
      </w:r>
      <w:del w:id="858" w:author="黎琦/资产管理处（征管办）/湖北省财政厅" w:date="2024-05-25T13:26:59Z">
        <w:r>
          <w:rPr>
            <w:rFonts w:hint="eastAsia" w:ascii="仿宋_GB2312" w:hAnsi="仿宋_GB2312" w:eastAsia="仿宋_GB2312" w:cs="仿宋_GB2312"/>
            <w:color w:val="000000"/>
            <w:kern w:val="0"/>
            <w:sz w:val="32"/>
            <w:szCs w:val="32"/>
            <w:rPrChange w:id="859" w:author="黎琦/资产管理处（征管办）/湖北省财政厅" w:date="2024-02-22T16:50:54Z">
              <w:rPr>
                <w:rFonts w:hint="eastAsia" w:ascii="宋体" w:hAnsi="宋体" w:eastAsia="宋体" w:cs="宋体"/>
                <w:color w:val="000000"/>
                <w:kern w:val="0"/>
                <w:sz w:val="24"/>
                <w:szCs w:val="24"/>
              </w:rPr>
            </w:rPrChange>
          </w:rPr>
          <w:delText>财政部门</w:delText>
        </w:r>
      </w:del>
      <w:ins w:id="860" w:author="黎琦/资产管理处（征管办）/湖北省财政厅" w:date="2024-05-25T13:26:59Z">
        <w:r>
          <w:rPr>
            <w:rFonts w:hint="eastAsia" w:ascii="仿宋_GB2312" w:hAnsi="仿宋_GB2312" w:eastAsia="仿宋_GB2312" w:cs="仿宋_GB2312"/>
            <w:color w:val="000000"/>
            <w:kern w:val="0"/>
            <w:sz w:val="32"/>
            <w:szCs w:val="32"/>
            <w:lang w:eastAsia="zh-CN"/>
          </w:rPr>
          <w:t>省</w:t>
        </w:r>
      </w:ins>
      <w:ins w:id="861" w:author="黎琦/资产管理处（征管办）/湖北省财政厅" w:date="2024-05-25T13:27:00Z">
        <w:r>
          <w:rPr>
            <w:rFonts w:hint="eastAsia" w:ascii="仿宋_GB2312" w:hAnsi="仿宋_GB2312" w:eastAsia="仿宋_GB2312" w:cs="仿宋_GB2312"/>
            <w:color w:val="000000"/>
            <w:kern w:val="0"/>
            <w:sz w:val="32"/>
            <w:szCs w:val="32"/>
            <w:lang w:eastAsia="zh-CN"/>
          </w:rPr>
          <w:t>财政厅</w:t>
        </w:r>
      </w:ins>
      <w:r>
        <w:rPr>
          <w:rFonts w:hint="eastAsia" w:ascii="仿宋_GB2312" w:hAnsi="仿宋_GB2312" w:eastAsia="仿宋_GB2312" w:cs="仿宋_GB2312"/>
          <w:color w:val="000000"/>
          <w:kern w:val="0"/>
          <w:sz w:val="32"/>
          <w:szCs w:val="32"/>
          <w:rPrChange w:id="862" w:author="黎琦/资产管理处（征管办）/湖北省财政厅" w:date="2024-02-22T16:50:54Z">
            <w:rPr>
              <w:rFonts w:hint="eastAsia" w:ascii="宋体" w:hAnsi="宋体" w:eastAsia="宋体" w:cs="宋体"/>
              <w:color w:val="000000"/>
              <w:kern w:val="0"/>
              <w:sz w:val="24"/>
              <w:szCs w:val="24"/>
            </w:rPr>
          </w:rPrChange>
        </w:rPr>
        <w:t>将会同有关部门提出处置方案，报</w:t>
      </w:r>
      <w:del w:id="863" w:author="黎琦/资产管理处（征管办）/湖北省财政厅" w:date="2024-05-25T13:27:06Z">
        <w:r>
          <w:rPr>
            <w:rFonts w:hint="eastAsia" w:ascii="仿宋_GB2312" w:hAnsi="仿宋_GB2312" w:eastAsia="仿宋_GB2312" w:cs="仿宋_GB2312"/>
            <w:color w:val="000000"/>
            <w:kern w:val="0"/>
            <w:sz w:val="32"/>
            <w:szCs w:val="32"/>
            <w:rPrChange w:id="864" w:author="黎琦/资产管理处（征管办）/湖北省财政厅" w:date="2024-02-22T16:50:54Z">
              <w:rPr>
                <w:rFonts w:hint="eastAsia" w:ascii="宋体" w:hAnsi="宋体" w:eastAsia="宋体" w:cs="宋体"/>
                <w:color w:val="000000"/>
                <w:kern w:val="0"/>
                <w:sz w:val="24"/>
                <w:szCs w:val="24"/>
              </w:rPr>
            </w:rPrChange>
          </w:rPr>
          <w:delText>同级</w:delText>
        </w:r>
      </w:del>
      <w:ins w:id="865" w:author="黎琦/资产管理处（征管办）/湖北省财政厅" w:date="2024-05-25T13:27:06Z">
        <w:r>
          <w:rPr>
            <w:rFonts w:hint="eastAsia" w:ascii="仿宋_GB2312" w:hAnsi="仿宋_GB2312" w:eastAsia="仿宋_GB2312" w:cs="仿宋_GB2312"/>
            <w:color w:val="000000"/>
            <w:kern w:val="0"/>
            <w:sz w:val="32"/>
            <w:szCs w:val="32"/>
            <w:lang w:eastAsia="zh-CN"/>
          </w:rPr>
          <w:t>省</w:t>
        </w:r>
      </w:ins>
      <w:r>
        <w:rPr>
          <w:rFonts w:hint="eastAsia" w:ascii="仿宋_GB2312" w:hAnsi="仿宋_GB2312" w:eastAsia="仿宋_GB2312" w:cs="仿宋_GB2312"/>
          <w:color w:val="000000"/>
          <w:kern w:val="0"/>
          <w:sz w:val="32"/>
          <w:szCs w:val="32"/>
          <w:rPrChange w:id="866" w:author="黎琦/资产管理处（征管办）/湖北省财政厅" w:date="2024-02-22T16:50:54Z">
            <w:rPr>
              <w:rFonts w:hint="eastAsia" w:ascii="宋体" w:hAnsi="宋体" w:eastAsia="宋体" w:cs="宋体"/>
              <w:color w:val="000000"/>
              <w:kern w:val="0"/>
              <w:sz w:val="24"/>
              <w:szCs w:val="24"/>
            </w:rPr>
          </w:rPrChange>
        </w:rPr>
        <w:t>人民政府批准后实施。</w:t>
      </w:r>
    </w:p>
    <w:p w14:paraId="17B57F53">
      <w:pPr>
        <w:widowControl w:val="0"/>
        <w:spacing w:before="157" w:beforeLines="50" w:after="157" w:afterLines="50" w:line="640" w:lineRule="exact"/>
        <w:ind w:firstLine="0" w:firstLineChars="0"/>
        <w:jc w:val="center"/>
        <w:rPr>
          <w:rFonts w:hint="eastAsia" w:ascii="黑体" w:hAnsi="黑体" w:eastAsia="黑体" w:cs="宋体"/>
          <w:color w:val="000000"/>
          <w:kern w:val="0"/>
          <w:sz w:val="32"/>
          <w:szCs w:val="32"/>
          <w:rPrChange w:id="868" w:author="黎琦/资产管理处（征管办）/湖北省财政厅" w:date="2024-02-22T16:48:19Z">
            <w:rPr>
              <w:rFonts w:hint="eastAsia" w:ascii="宋体" w:hAnsi="宋体" w:eastAsia="宋体" w:cs="宋体"/>
              <w:color w:val="000000"/>
              <w:kern w:val="0"/>
              <w:sz w:val="24"/>
              <w:szCs w:val="24"/>
            </w:rPr>
          </w:rPrChange>
        </w:rPr>
        <w:pPrChange w:id="867" w:author="黎琦/资产管理处（征管办）/湖北省财政厅" w:date="2024-05-25T14:04:10Z">
          <w:pPr>
            <w:widowControl/>
            <w:spacing w:line="432" w:lineRule="atLeast"/>
            <w:jc w:val="center"/>
          </w:pPr>
        </w:pPrChange>
      </w:pPr>
      <w:r>
        <w:rPr>
          <w:rFonts w:hint="eastAsia" w:ascii="黑体" w:hAnsi="黑体" w:eastAsia="黑体" w:cs="宋体"/>
          <w:color w:val="000000"/>
          <w:kern w:val="0"/>
          <w:sz w:val="32"/>
          <w:szCs w:val="32"/>
          <w:rPrChange w:id="869" w:author="黎琦/资产管理处（征管办）/湖北省财政厅" w:date="2024-02-22T16:48:19Z">
            <w:rPr>
              <w:rFonts w:hint="eastAsia" w:ascii="黑体" w:hAnsi="黑体" w:eastAsia="黑体" w:cs="宋体"/>
              <w:color w:val="000000"/>
              <w:kern w:val="0"/>
              <w:sz w:val="24"/>
              <w:szCs w:val="24"/>
            </w:rPr>
          </w:rPrChange>
        </w:rPr>
        <w:t>第四章　无偿转让</w:t>
      </w:r>
    </w:p>
    <w:p w14:paraId="2F524DAC">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871" w:author="黎琦/资产管理处（征管办）/湖北省财政厅" w:date="2024-02-22T16:50:59Z">
            <w:rPr>
              <w:rFonts w:hint="eastAsia" w:ascii="宋体" w:hAnsi="宋体" w:eastAsia="宋体" w:cs="宋体"/>
              <w:color w:val="000000"/>
              <w:kern w:val="0"/>
              <w:sz w:val="24"/>
              <w:szCs w:val="24"/>
            </w:rPr>
          </w:rPrChange>
        </w:rPr>
        <w:pPrChange w:id="870" w:author="黎琦/资产管理处（征管办）/湖北省财政厅" w:date="2024-05-25T14:03:39Z">
          <w:pPr>
            <w:widowControl/>
            <w:spacing w:line="432" w:lineRule="atLeast"/>
            <w:jc w:val="left"/>
          </w:pPr>
        </w:pPrChange>
      </w:pPr>
      <w:del w:id="872" w:author="黎琦/资产管理处（征管办）/湖北省财政厅" w:date="2024-05-25T14:03:20Z">
        <w:r>
          <w:rPr>
            <w:rFonts w:hint="eastAsia" w:ascii="仿宋_GB2312" w:hAnsi="仿宋_GB2312" w:eastAsia="仿宋_GB2312" w:cs="仿宋_GB2312"/>
            <w:color w:val="000000"/>
            <w:kern w:val="0"/>
            <w:sz w:val="32"/>
            <w:szCs w:val="32"/>
            <w:rPrChange w:id="873" w:author="黎琦/资产管理处（征管办）/湖北省财政厅" w:date="2024-05-25T14:03:27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874" w:author="黎琦/资产管理处（征管办）/湖北省财政厅" w:date="2024-02-22T16:50:59Z">
            <w:rPr>
              <w:rFonts w:hint="eastAsia" w:ascii="黑体" w:hAnsi="黑体" w:eastAsia="黑体" w:cs="宋体"/>
              <w:color w:val="000000"/>
              <w:kern w:val="0"/>
              <w:sz w:val="24"/>
              <w:szCs w:val="24"/>
            </w:rPr>
          </w:rPrChange>
        </w:rPr>
        <w:t>第</w:t>
      </w:r>
      <w:r>
        <w:rPr>
          <w:rFonts w:hint="eastAsia" w:ascii="仿宋_GB2312" w:hAnsi="仿宋_GB2312" w:eastAsia="仿宋_GB2312" w:cs="仿宋_GB2312"/>
          <w:color w:val="000000"/>
          <w:kern w:val="0"/>
          <w:sz w:val="32"/>
          <w:szCs w:val="32"/>
          <w:lang w:eastAsia="zh-CN"/>
        </w:rPr>
        <w:t>十七</w:t>
      </w:r>
      <w:r>
        <w:rPr>
          <w:rFonts w:hint="eastAsia" w:ascii="仿宋_GB2312" w:hAnsi="仿宋_GB2312" w:eastAsia="仿宋_GB2312" w:cs="仿宋_GB2312"/>
          <w:color w:val="000000"/>
          <w:kern w:val="0"/>
          <w:sz w:val="32"/>
          <w:szCs w:val="32"/>
          <w:rPrChange w:id="875" w:author="黎琦/资产管理处（征管办）/湖北省财政厅" w:date="2024-02-22T16:50:59Z">
            <w:rPr>
              <w:rFonts w:hint="eastAsia" w:ascii="黑体" w:hAnsi="黑体" w:eastAsia="黑体" w:cs="宋体"/>
              <w:color w:val="000000"/>
              <w:kern w:val="0"/>
              <w:sz w:val="24"/>
              <w:szCs w:val="24"/>
            </w:rPr>
          </w:rPrChange>
        </w:rPr>
        <w:t>条</w:t>
      </w:r>
      <w:r>
        <w:rPr>
          <w:rFonts w:hint="eastAsia" w:ascii="仿宋_GB2312" w:hAnsi="仿宋_GB2312" w:eastAsia="仿宋_GB2312" w:cs="仿宋_GB2312"/>
          <w:color w:val="000000"/>
          <w:kern w:val="0"/>
          <w:sz w:val="32"/>
          <w:szCs w:val="32"/>
          <w:rPrChange w:id="876" w:author="黎琦/资产管理处（征管办）/湖北省财政厅" w:date="2024-02-22T16:50:59Z">
            <w:rPr>
              <w:rFonts w:hint="eastAsia" w:ascii="宋体" w:hAnsi="宋体" w:eastAsia="宋体" w:cs="宋体"/>
              <w:color w:val="000000"/>
              <w:kern w:val="0"/>
              <w:sz w:val="24"/>
              <w:szCs w:val="24"/>
            </w:rPr>
          </w:rPrChange>
        </w:rPr>
        <w:t>　无偿转让是指在不改变国有资产性质的前提下，以无偿的方式转移资产产权的资产处置行为。主要包括调剂、调拨、划转等。</w:t>
      </w:r>
    </w:p>
    <w:p w14:paraId="20357EFF">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878" w:author="黎琦/资产管理处（征管办）/湖北省财政厅" w:date="2024-02-22T16:50:59Z">
            <w:rPr>
              <w:rFonts w:hint="eastAsia" w:ascii="宋体" w:hAnsi="宋体" w:eastAsia="宋体" w:cs="宋体"/>
              <w:color w:val="000000"/>
              <w:kern w:val="0"/>
              <w:sz w:val="24"/>
              <w:szCs w:val="24"/>
            </w:rPr>
          </w:rPrChange>
        </w:rPr>
        <w:pPrChange w:id="877" w:author="黎琦/资产管理处（征管办）/湖北省财政厅" w:date="2024-05-25T14:03:39Z">
          <w:pPr>
            <w:widowControl/>
            <w:spacing w:line="432" w:lineRule="atLeast"/>
            <w:jc w:val="left"/>
          </w:pPr>
        </w:pPrChange>
      </w:pPr>
      <w:del w:id="879" w:author="黎琦/资产管理处（征管办）/湖北省财政厅" w:date="2024-02-22T17:11:29Z">
        <w:r>
          <w:rPr>
            <w:rFonts w:hint="eastAsia" w:ascii="仿宋_GB2312" w:hAnsi="仿宋_GB2312" w:eastAsia="仿宋_GB2312" w:cs="仿宋_GB2312"/>
            <w:color w:val="000000"/>
            <w:kern w:val="0"/>
            <w:sz w:val="32"/>
            <w:szCs w:val="32"/>
            <w:rPrChange w:id="880" w:author="黎琦/资产管理处（征管办）/湖北省财政厅" w:date="2024-02-22T16:50:59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881" w:author="黎琦/资产管理处（征管办）/湖北省财政厅" w:date="2024-02-22T16:50:59Z">
            <w:rPr>
              <w:rFonts w:hint="eastAsia" w:ascii="黑体" w:hAnsi="黑体" w:eastAsia="黑体" w:cs="宋体"/>
              <w:color w:val="000000"/>
              <w:kern w:val="0"/>
              <w:sz w:val="24"/>
              <w:szCs w:val="24"/>
            </w:rPr>
          </w:rPrChange>
        </w:rPr>
        <w:t>第</w:t>
      </w:r>
      <w:r>
        <w:rPr>
          <w:rFonts w:hint="eastAsia" w:ascii="仿宋_GB2312" w:hAnsi="仿宋_GB2312" w:eastAsia="仿宋_GB2312" w:cs="仿宋_GB2312"/>
          <w:color w:val="000000"/>
          <w:kern w:val="0"/>
          <w:sz w:val="32"/>
          <w:szCs w:val="32"/>
          <w:lang w:eastAsia="zh-CN"/>
        </w:rPr>
        <w:t>十八</w:t>
      </w:r>
      <w:r>
        <w:rPr>
          <w:rFonts w:hint="eastAsia" w:ascii="仿宋_GB2312" w:hAnsi="仿宋_GB2312" w:eastAsia="仿宋_GB2312" w:cs="仿宋_GB2312"/>
          <w:color w:val="000000"/>
          <w:kern w:val="0"/>
          <w:sz w:val="32"/>
          <w:szCs w:val="32"/>
          <w:rPrChange w:id="882" w:author="黎琦/资产管理处（征管办）/湖北省财政厅" w:date="2024-02-22T16:50:59Z">
            <w:rPr>
              <w:rFonts w:hint="eastAsia" w:ascii="黑体" w:hAnsi="黑体" w:eastAsia="黑体" w:cs="宋体"/>
              <w:color w:val="000000"/>
              <w:kern w:val="0"/>
              <w:sz w:val="24"/>
              <w:szCs w:val="24"/>
            </w:rPr>
          </w:rPrChange>
        </w:rPr>
        <w:t>条</w:t>
      </w:r>
      <w:r>
        <w:rPr>
          <w:rFonts w:hint="eastAsia" w:ascii="仿宋_GB2312" w:hAnsi="仿宋_GB2312" w:eastAsia="仿宋_GB2312" w:cs="仿宋_GB2312"/>
          <w:color w:val="000000"/>
          <w:kern w:val="0"/>
          <w:sz w:val="32"/>
          <w:szCs w:val="32"/>
          <w:rPrChange w:id="883" w:author="黎琦/资产管理处（征管办）/湖北省财政厅" w:date="2024-02-22T16:50:59Z">
            <w:rPr>
              <w:rFonts w:hint="eastAsia" w:ascii="宋体" w:hAnsi="宋体" w:eastAsia="宋体" w:cs="宋体"/>
              <w:color w:val="000000"/>
              <w:kern w:val="0"/>
              <w:sz w:val="24"/>
              <w:szCs w:val="24"/>
            </w:rPr>
          </w:rPrChange>
        </w:rPr>
        <w:t>　单位申请无偿转让资产，应提交以下材料：</w:t>
      </w:r>
    </w:p>
    <w:p w14:paraId="2EE73788">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885" w:author="黎琦/资产管理处（征管办）/湖北省财政厅" w:date="2024-02-22T16:50:59Z">
            <w:rPr>
              <w:rFonts w:hint="eastAsia" w:ascii="宋体" w:hAnsi="宋体" w:eastAsia="宋体" w:cs="宋体"/>
              <w:color w:val="000000"/>
              <w:kern w:val="0"/>
              <w:sz w:val="24"/>
              <w:szCs w:val="24"/>
            </w:rPr>
          </w:rPrChange>
        </w:rPr>
        <w:pPrChange w:id="884" w:author="黎琦/资产管理处（征管办）/湖北省财政厅" w:date="2024-05-25T14:03:39Z">
          <w:pPr>
            <w:widowControl/>
            <w:spacing w:line="432" w:lineRule="atLeast"/>
            <w:jc w:val="left"/>
          </w:pPr>
        </w:pPrChange>
      </w:pPr>
      <w:del w:id="886" w:author="黎琦/资产管理处（征管办）/湖北省财政厅" w:date="2024-02-22T16:54:39Z">
        <w:r>
          <w:rPr>
            <w:rFonts w:hint="eastAsia" w:ascii="仿宋_GB2312" w:hAnsi="仿宋_GB2312" w:eastAsia="仿宋_GB2312" w:cs="仿宋_GB2312"/>
            <w:color w:val="000000"/>
            <w:kern w:val="0"/>
            <w:sz w:val="32"/>
            <w:szCs w:val="32"/>
            <w:rPrChange w:id="887" w:author="黎琦/资产管理处（征管办）/湖北省财政厅" w:date="2024-02-22T16:50:59Z">
              <w:rPr>
                <w:rFonts w:hint="eastAsia" w:ascii="宋体" w:hAnsi="宋体" w:eastAsia="宋体" w:cs="宋体"/>
                <w:color w:val="000000"/>
                <w:kern w:val="0"/>
                <w:sz w:val="24"/>
                <w:szCs w:val="24"/>
              </w:rPr>
            </w:rPrChange>
          </w:rPr>
          <w:delText>　</w:delText>
        </w:r>
      </w:del>
      <w:del w:id="888" w:author="黎琦/资产管理处（征管办）/湖北省财政厅" w:date="2024-02-22T16:54:37Z">
        <w:r>
          <w:rPr>
            <w:rFonts w:hint="eastAsia" w:ascii="仿宋_GB2312" w:hAnsi="仿宋_GB2312" w:eastAsia="仿宋_GB2312" w:cs="仿宋_GB2312"/>
            <w:color w:val="000000"/>
            <w:kern w:val="0"/>
            <w:sz w:val="32"/>
            <w:szCs w:val="32"/>
            <w:rPrChange w:id="889" w:author="黎琦/资产管理处（征管办）/湖北省财政厅" w:date="2024-02-22T16:50:59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890" w:author="黎琦/资产管理处（征管办）/湖北省财政厅" w:date="2024-02-22T16:50:59Z">
            <w:rPr>
              <w:rFonts w:hint="eastAsia" w:ascii="宋体" w:hAnsi="宋体" w:eastAsia="宋体" w:cs="宋体"/>
              <w:color w:val="000000"/>
              <w:kern w:val="0"/>
              <w:sz w:val="24"/>
              <w:szCs w:val="24"/>
            </w:rPr>
          </w:rPrChange>
        </w:rPr>
        <w:t>（一）申请文件、《湖北省行政事业单位国有资产处置申请表》；</w:t>
      </w:r>
    </w:p>
    <w:p w14:paraId="462049BB">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892" w:author="黎琦/资产管理处（征管办）/湖北省财政厅" w:date="2024-02-22T16:50:59Z">
            <w:rPr>
              <w:rFonts w:hint="eastAsia" w:ascii="宋体" w:hAnsi="宋体" w:eastAsia="宋体" w:cs="宋体"/>
              <w:color w:val="000000"/>
              <w:kern w:val="0"/>
              <w:sz w:val="24"/>
              <w:szCs w:val="24"/>
            </w:rPr>
          </w:rPrChange>
        </w:rPr>
        <w:pPrChange w:id="891" w:author="黎琦/资产管理处（征管办）/湖北省财政厅" w:date="2024-05-25T14:03:39Z">
          <w:pPr>
            <w:widowControl/>
            <w:spacing w:line="432" w:lineRule="atLeast"/>
            <w:jc w:val="left"/>
          </w:pPr>
        </w:pPrChange>
      </w:pPr>
      <w:del w:id="893" w:author="黎琦/资产管理处（征管办）/湖北省财政厅" w:date="2024-02-22T16:54:40Z">
        <w:r>
          <w:rPr>
            <w:rFonts w:hint="eastAsia" w:ascii="仿宋_GB2312" w:hAnsi="仿宋_GB2312" w:eastAsia="仿宋_GB2312" w:cs="仿宋_GB2312"/>
            <w:color w:val="000000"/>
            <w:kern w:val="0"/>
            <w:sz w:val="32"/>
            <w:szCs w:val="32"/>
            <w:rPrChange w:id="894" w:author="黎琦/资产管理处（征管办）/湖北省财政厅" w:date="2024-02-22T16:50:59Z">
              <w:rPr>
                <w:rFonts w:hint="eastAsia" w:ascii="宋体" w:hAnsi="宋体" w:eastAsia="宋体" w:cs="宋体"/>
                <w:color w:val="000000"/>
                <w:kern w:val="0"/>
                <w:sz w:val="24"/>
                <w:szCs w:val="24"/>
              </w:rPr>
            </w:rPrChange>
          </w:rPr>
          <w:delText>　</w:delText>
        </w:r>
      </w:del>
      <w:del w:id="895" w:author="黎琦/资产管理处（征管办）/湖北省财政厅" w:date="2024-02-22T16:54:41Z">
        <w:r>
          <w:rPr>
            <w:rFonts w:hint="eastAsia" w:ascii="仿宋_GB2312" w:hAnsi="仿宋_GB2312" w:eastAsia="仿宋_GB2312" w:cs="仿宋_GB2312"/>
            <w:color w:val="000000"/>
            <w:kern w:val="0"/>
            <w:sz w:val="32"/>
            <w:szCs w:val="32"/>
            <w:rPrChange w:id="896" w:author="黎琦/资产管理处（征管办）/湖北省财政厅" w:date="2024-02-22T16:50:59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897" w:author="黎琦/资产管理处（征管办）/湖北省财政厅" w:date="2024-02-22T16:50:59Z">
            <w:rPr>
              <w:rFonts w:hint="eastAsia" w:ascii="宋体" w:hAnsi="宋体" w:eastAsia="宋体" w:cs="宋体"/>
              <w:color w:val="000000"/>
              <w:kern w:val="0"/>
              <w:sz w:val="24"/>
              <w:szCs w:val="24"/>
            </w:rPr>
          </w:rPrChange>
        </w:rPr>
        <w:t>（二）接收单位同类资产存量情况；</w:t>
      </w:r>
    </w:p>
    <w:p w14:paraId="34830C70">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899" w:author="黎琦/资产管理处（征管办）/湖北省财政厅" w:date="2024-02-22T16:50:59Z">
            <w:rPr>
              <w:rFonts w:hint="eastAsia" w:ascii="宋体" w:hAnsi="宋体" w:eastAsia="宋体" w:cs="宋体"/>
              <w:color w:val="000000"/>
              <w:kern w:val="0"/>
              <w:sz w:val="24"/>
              <w:szCs w:val="24"/>
            </w:rPr>
          </w:rPrChange>
        </w:rPr>
        <w:pPrChange w:id="898" w:author="黎琦/资产管理处（征管办）/湖北省财政厅" w:date="2024-05-25T14:03:39Z">
          <w:pPr>
            <w:widowControl/>
            <w:spacing w:line="432" w:lineRule="atLeast"/>
            <w:jc w:val="left"/>
          </w:pPr>
        </w:pPrChange>
      </w:pPr>
      <w:del w:id="900" w:author="黎琦/资产管理处（征管办）/湖北省财政厅" w:date="2024-02-22T16:54:42Z">
        <w:r>
          <w:rPr>
            <w:rFonts w:hint="eastAsia" w:ascii="仿宋_GB2312" w:hAnsi="仿宋_GB2312" w:eastAsia="仿宋_GB2312" w:cs="仿宋_GB2312"/>
            <w:color w:val="000000"/>
            <w:kern w:val="0"/>
            <w:sz w:val="32"/>
            <w:szCs w:val="32"/>
            <w:rPrChange w:id="901" w:author="黎琦/资产管理处（征管办）/湖北省财政厅" w:date="2024-02-22T16:50:59Z">
              <w:rPr>
                <w:rFonts w:hint="eastAsia" w:ascii="宋体" w:hAnsi="宋体" w:eastAsia="宋体" w:cs="宋体"/>
                <w:color w:val="000000"/>
                <w:kern w:val="0"/>
                <w:sz w:val="24"/>
                <w:szCs w:val="24"/>
              </w:rPr>
            </w:rPrChange>
          </w:rPr>
          <w:delText>　</w:delText>
        </w:r>
      </w:del>
      <w:del w:id="902" w:author="黎琦/资产管理处（征管办）/湖北省财政厅" w:date="2024-02-22T16:54:42Z">
        <w:r>
          <w:rPr>
            <w:rFonts w:hint="eastAsia" w:ascii="仿宋_GB2312" w:hAnsi="仿宋_GB2312" w:eastAsia="仿宋_GB2312" w:cs="仿宋_GB2312"/>
            <w:color w:val="000000"/>
            <w:kern w:val="0"/>
            <w:sz w:val="32"/>
            <w:szCs w:val="32"/>
            <w:rPrChange w:id="903" w:author="黎琦/资产管理处（征管办）/湖北省财政厅" w:date="2024-02-22T16:50:59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904" w:author="黎琦/资产管理处（征管办）/湖北省财政厅" w:date="2024-02-22T16:50:59Z">
            <w:rPr>
              <w:rFonts w:hint="eastAsia" w:ascii="宋体" w:hAnsi="宋体" w:eastAsia="宋体" w:cs="宋体"/>
              <w:color w:val="000000"/>
              <w:kern w:val="0"/>
              <w:sz w:val="24"/>
              <w:szCs w:val="24"/>
            </w:rPr>
          </w:rPrChange>
        </w:rPr>
        <w:t>（三）因单位划转撤并而移交资产的，应当提供划转撤并批文以及资产清查等相关报告；</w:t>
      </w:r>
    </w:p>
    <w:p w14:paraId="149CD4CB">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906" w:author="黎琦/资产管理处（征管办）/湖北省财政厅" w:date="2024-02-22T16:50:59Z">
            <w:rPr>
              <w:rFonts w:hint="eastAsia" w:ascii="宋体" w:hAnsi="宋体" w:eastAsia="宋体" w:cs="宋体"/>
              <w:color w:val="000000"/>
              <w:kern w:val="0"/>
              <w:sz w:val="24"/>
              <w:szCs w:val="24"/>
            </w:rPr>
          </w:rPrChange>
        </w:rPr>
        <w:pPrChange w:id="905" w:author="黎琦/资产管理处（征管办）/湖北省财政厅" w:date="2024-05-25T14:03:39Z">
          <w:pPr>
            <w:widowControl/>
            <w:spacing w:line="432" w:lineRule="atLeast"/>
            <w:jc w:val="left"/>
          </w:pPr>
        </w:pPrChange>
      </w:pPr>
      <w:del w:id="907" w:author="黎琦/资产管理处（征管办）/湖北省财政厅" w:date="2024-02-22T16:54:46Z">
        <w:r>
          <w:rPr>
            <w:rFonts w:hint="eastAsia" w:ascii="仿宋_GB2312" w:hAnsi="仿宋_GB2312" w:eastAsia="仿宋_GB2312" w:cs="仿宋_GB2312"/>
            <w:color w:val="000000"/>
            <w:kern w:val="0"/>
            <w:sz w:val="32"/>
            <w:szCs w:val="32"/>
            <w:rPrChange w:id="908" w:author="黎琦/资产管理处（征管办）/湖北省财政厅" w:date="2024-02-22T16:50:59Z">
              <w:rPr>
                <w:rFonts w:hint="eastAsia" w:ascii="宋体" w:hAnsi="宋体" w:eastAsia="宋体" w:cs="宋体"/>
                <w:color w:val="000000"/>
                <w:kern w:val="0"/>
                <w:sz w:val="24"/>
                <w:szCs w:val="24"/>
              </w:rPr>
            </w:rPrChange>
          </w:rPr>
          <w:delText>　</w:delText>
        </w:r>
      </w:del>
      <w:del w:id="909" w:author="黎琦/资产管理处（征管办）/湖北省财政厅" w:date="2024-02-22T16:54:46Z">
        <w:r>
          <w:rPr>
            <w:rFonts w:hint="eastAsia" w:ascii="仿宋_GB2312" w:hAnsi="仿宋_GB2312" w:eastAsia="仿宋_GB2312" w:cs="仿宋_GB2312"/>
            <w:color w:val="000000"/>
            <w:kern w:val="0"/>
            <w:sz w:val="32"/>
            <w:szCs w:val="32"/>
            <w:rPrChange w:id="910" w:author="黎琦/资产管理处（征管办）/湖北省财政厅" w:date="2024-02-22T16:50:59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911" w:author="黎琦/资产管理处（征管办）/湖北省财政厅" w:date="2024-02-22T16:50:59Z">
            <w:rPr>
              <w:rFonts w:hint="eastAsia" w:ascii="宋体" w:hAnsi="宋体" w:eastAsia="宋体" w:cs="宋体"/>
              <w:color w:val="000000"/>
              <w:kern w:val="0"/>
              <w:sz w:val="24"/>
              <w:szCs w:val="24"/>
            </w:rPr>
          </w:rPrChange>
        </w:rPr>
        <w:t>（四）其他相关材料。</w:t>
      </w:r>
    </w:p>
    <w:p w14:paraId="05CC579D">
      <w:pPr>
        <w:widowControl w:val="0"/>
        <w:spacing w:beforeLines="0" w:after="0" w:afterLines="0" w:line="640" w:lineRule="exact"/>
        <w:ind w:firstLine="640" w:firstLineChars="200"/>
        <w:jc w:val="both"/>
        <w:rPr>
          <w:rFonts w:hint="eastAsia" w:ascii="仿宋_GB2312" w:hAnsi="仿宋_GB2312" w:eastAsia="仿宋_GB2312" w:cs="仿宋_GB2312"/>
          <w:color w:val="000000"/>
          <w:kern w:val="0"/>
          <w:sz w:val="32"/>
          <w:szCs w:val="32"/>
          <w:rPrChange w:id="913" w:author="黎琦/资产管理处（征管办）/湖北省财政厅" w:date="2024-02-22T16:50:59Z">
            <w:rPr>
              <w:rFonts w:hint="eastAsia" w:ascii="宋体" w:hAnsi="宋体" w:eastAsia="宋体" w:cs="宋体"/>
              <w:color w:val="000000"/>
              <w:kern w:val="0"/>
              <w:sz w:val="24"/>
              <w:szCs w:val="24"/>
            </w:rPr>
          </w:rPrChange>
        </w:rPr>
        <w:pPrChange w:id="912" w:author="黎琦/资产管理处（征管办）/湖北省财政厅" w:date="2024-05-25T14:03:39Z">
          <w:pPr>
            <w:widowControl/>
            <w:spacing w:after="240" w:line="432" w:lineRule="atLeast"/>
            <w:jc w:val="left"/>
          </w:pPr>
        </w:pPrChange>
      </w:pPr>
      <w:del w:id="914" w:author="黎琦/资产管理处（征管办）/湖北省财政厅" w:date="2024-02-22T16:54:48Z">
        <w:r>
          <w:rPr>
            <w:rFonts w:hint="eastAsia" w:ascii="仿宋_GB2312" w:hAnsi="仿宋_GB2312" w:eastAsia="仿宋_GB2312" w:cs="仿宋_GB2312"/>
            <w:color w:val="000000"/>
            <w:kern w:val="0"/>
            <w:sz w:val="32"/>
            <w:szCs w:val="32"/>
            <w:rPrChange w:id="915" w:author="黎琦/资产管理处（征管办）/湖北省财政厅" w:date="2024-02-22T16:50:59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916" w:author="黎琦/资产管理处（征管办）/湖北省财政厅" w:date="2024-02-22T16:50:59Z">
            <w:rPr>
              <w:rFonts w:hint="eastAsia" w:ascii="黑体" w:hAnsi="黑体" w:eastAsia="黑体" w:cs="宋体"/>
              <w:color w:val="000000"/>
              <w:kern w:val="0"/>
              <w:sz w:val="24"/>
              <w:szCs w:val="24"/>
            </w:rPr>
          </w:rPrChange>
        </w:rPr>
        <w:t>第</w:t>
      </w:r>
      <w:r>
        <w:rPr>
          <w:rFonts w:hint="eastAsia" w:ascii="仿宋_GB2312" w:hAnsi="仿宋_GB2312" w:eastAsia="仿宋_GB2312" w:cs="仿宋_GB2312"/>
          <w:color w:val="000000"/>
          <w:kern w:val="0"/>
          <w:sz w:val="32"/>
          <w:szCs w:val="32"/>
          <w:lang w:eastAsia="zh-CN"/>
        </w:rPr>
        <w:t>十九</w:t>
      </w:r>
      <w:r>
        <w:rPr>
          <w:rFonts w:hint="eastAsia" w:ascii="仿宋_GB2312" w:hAnsi="仿宋_GB2312" w:eastAsia="仿宋_GB2312" w:cs="仿宋_GB2312"/>
          <w:color w:val="000000"/>
          <w:kern w:val="0"/>
          <w:sz w:val="32"/>
          <w:szCs w:val="32"/>
          <w:rPrChange w:id="917" w:author="黎琦/资产管理处（征管办）/湖北省财政厅" w:date="2024-02-22T16:50:59Z">
            <w:rPr>
              <w:rFonts w:hint="eastAsia" w:ascii="黑体" w:hAnsi="黑体" w:eastAsia="黑体" w:cs="宋体"/>
              <w:color w:val="000000"/>
              <w:kern w:val="0"/>
              <w:sz w:val="24"/>
              <w:szCs w:val="24"/>
            </w:rPr>
          </w:rPrChange>
        </w:rPr>
        <w:t>条</w:t>
      </w:r>
      <w:r>
        <w:rPr>
          <w:rFonts w:hint="eastAsia" w:ascii="仿宋_GB2312" w:hAnsi="仿宋_GB2312" w:eastAsia="仿宋_GB2312" w:cs="仿宋_GB2312"/>
          <w:color w:val="000000"/>
          <w:kern w:val="0"/>
          <w:sz w:val="32"/>
          <w:szCs w:val="32"/>
          <w:rPrChange w:id="918" w:author="黎琦/资产管理处（征管办）/湖北省财政厅" w:date="2024-02-22T16:50:59Z">
            <w:rPr>
              <w:rFonts w:hint="eastAsia" w:ascii="宋体" w:hAnsi="宋体" w:eastAsia="宋体" w:cs="宋体"/>
              <w:color w:val="000000"/>
              <w:kern w:val="0"/>
              <w:sz w:val="24"/>
              <w:szCs w:val="24"/>
            </w:rPr>
          </w:rPrChange>
        </w:rPr>
        <w:t>　</w:t>
      </w:r>
      <w:ins w:id="919" w:author="黎琦/资产管理处（征管办）/湖北省财政厅" w:date="2024-05-25T13:55:01Z">
        <w:r>
          <w:rPr>
            <w:rFonts w:hint="eastAsia" w:ascii="仿宋_GB2312" w:hAnsi="仿宋_GB2312" w:eastAsia="仿宋_GB2312" w:cs="仿宋_GB2312"/>
            <w:color w:val="000000"/>
            <w:kern w:val="0"/>
            <w:sz w:val="32"/>
            <w:szCs w:val="32"/>
            <w:lang w:eastAsia="zh-CN"/>
          </w:rPr>
          <w:t>省直</w:t>
        </w:r>
      </w:ins>
      <w:ins w:id="920" w:author="黎琦/资产管理处（征管办）/湖北省财政厅" w:date="2024-05-25T13:55:02Z">
        <w:r>
          <w:rPr>
            <w:rFonts w:hint="eastAsia" w:ascii="仿宋_GB2312" w:hAnsi="仿宋_GB2312" w:eastAsia="仿宋_GB2312" w:cs="仿宋_GB2312"/>
            <w:color w:val="000000"/>
            <w:kern w:val="0"/>
            <w:sz w:val="32"/>
            <w:szCs w:val="32"/>
            <w:lang w:eastAsia="zh-CN"/>
          </w:rPr>
          <w:t>行政</w:t>
        </w:r>
      </w:ins>
      <w:ins w:id="921" w:author="黎琦/资产管理处（征管办）/湖北省财政厅" w:date="2024-05-25T13:55:03Z">
        <w:r>
          <w:rPr>
            <w:rFonts w:hint="eastAsia" w:ascii="仿宋_GB2312" w:hAnsi="仿宋_GB2312" w:eastAsia="仿宋_GB2312" w:cs="仿宋_GB2312"/>
            <w:color w:val="000000"/>
            <w:kern w:val="0"/>
            <w:sz w:val="32"/>
            <w:szCs w:val="32"/>
            <w:lang w:eastAsia="zh-CN"/>
          </w:rPr>
          <w:t>事业</w:t>
        </w:r>
      </w:ins>
      <w:ins w:id="922" w:author="黎琦/资产管理处（征管办）/湖北省财政厅" w:date="2024-05-25T13:54:59Z">
        <w:r>
          <w:rPr>
            <w:rFonts w:hint="eastAsia" w:ascii="仿宋_GB2312" w:hAnsi="仿宋_GB2312" w:eastAsia="仿宋_GB2312" w:cs="仿宋_GB2312"/>
            <w:color w:val="000000"/>
            <w:kern w:val="0"/>
            <w:sz w:val="32"/>
            <w:szCs w:val="32"/>
          </w:rPr>
          <w:t>单位资产在同一主管部门内部之间进行无偿转让，按本办法规定权限审批</w:t>
        </w:r>
      </w:ins>
      <w:ins w:id="923" w:author="黎琦/资产管理处（征管办）/湖北省财政厅" w:date="2024-05-25T13:57:30Z">
        <w:r>
          <w:rPr>
            <w:rFonts w:hint="eastAsia" w:ascii="仿宋_GB2312" w:hAnsi="仿宋_GB2312" w:eastAsia="仿宋_GB2312" w:cs="仿宋_GB2312"/>
            <w:color w:val="000000"/>
            <w:kern w:val="0"/>
            <w:sz w:val="32"/>
            <w:szCs w:val="32"/>
            <w:lang w:eastAsia="zh-CN"/>
          </w:rPr>
          <w:t>；</w:t>
        </w:r>
      </w:ins>
      <w:ins w:id="924" w:author="黎琦/资产管理处（征管办）/湖北省财政厅" w:date="2024-05-25T13:54:59Z">
        <w:r>
          <w:rPr>
            <w:rFonts w:hint="eastAsia" w:ascii="仿宋_GB2312" w:hAnsi="仿宋_GB2312" w:eastAsia="仿宋_GB2312" w:cs="仿宋_GB2312"/>
            <w:color w:val="000000"/>
            <w:kern w:val="0"/>
            <w:sz w:val="32"/>
            <w:szCs w:val="32"/>
          </w:rPr>
          <w:t>跨部门无偿转让，双方主管部门协调一致后，由转让方主管部门报</w:t>
        </w:r>
      </w:ins>
      <w:ins w:id="925" w:author="黎琦/资产管理处（征管办）/湖北省财政厅" w:date="2024-05-25T13:55:30Z">
        <w:r>
          <w:rPr>
            <w:rFonts w:hint="eastAsia" w:ascii="仿宋_GB2312" w:hAnsi="仿宋_GB2312" w:eastAsia="仿宋_GB2312" w:cs="仿宋_GB2312"/>
            <w:color w:val="000000"/>
            <w:kern w:val="0"/>
            <w:sz w:val="32"/>
            <w:szCs w:val="32"/>
            <w:lang w:eastAsia="zh-CN"/>
          </w:rPr>
          <w:t>省</w:t>
        </w:r>
      </w:ins>
      <w:ins w:id="926" w:author="黎琦/资产管理处（征管办）/湖北省财政厅" w:date="2024-05-25T13:55:31Z">
        <w:r>
          <w:rPr>
            <w:rFonts w:hint="eastAsia" w:ascii="仿宋_GB2312" w:hAnsi="仿宋_GB2312" w:eastAsia="仿宋_GB2312" w:cs="仿宋_GB2312"/>
            <w:color w:val="000000"/>
            <w:kern w:val="0"/>
            <w:sz w:val="32"/>
            <w:szCs w:val="32"/>
            <w:lang w:eastAsia="zh-CN"/>
          </w:rPr>
          <w:t>财政</w:t>
        </w:r>
      </w:ins>
      <w:ins w:id="927" w:author="黎琦/资产管理处（征管办）/湖北省财政厅" w:date="2024-05-25T13:55:32Z">
        <w:r>
          <w:rPr>
            <w:rFonts w:hint="eastAsia" w:ascii="仿宋_GB2312" w:hAnsi="仿宋_GB2312" w:eastAsia="仿宋_GB2312" w:cs="仿宋_GB2312"/>
            <w:color w:val="000000"/>
            <w:kern w:val="0"/>
            <w:sz w:val="32"/>
            <w:szCs w:val="32"/>
            <w:lang w:eastAsia="zh-CN"/>
          </w:rPr>
          <w:t>厅</w:t>
        </w:r>
      </w:ins>
      <w:ins w:id="928" w:author="黎琦/资产管理处（征管办）/湖北省财政厅" w:date="2024-05-25T13:54:59Z">
        <w:r>
          <w:rPr>
            <w:rFonts w:hint="eastAsia" w:ascii="仿宋_GB2312" w:hAnsi="仿宋_GB2312" w:eastAsia="仿宋_GB2312" w:cs="仿宋_GB2312"/>
            <w:color w:val="000000"/>
            <w:kern w:val="0"/>
            <w:sz w:val="32"/>
            <w:szCs w:val="32"/>
          </w:rPr>
          <w:t>按相关规定审批</w:t>
        </w:r>
      </w:ins>
      <w:ins w:id="929" w:author="黎琦/资产管理处（征管办）/湖北省财政厅" w:date="2024-05-25T13:57:34Z">
        <w:r>
          <w:rPr>
            <w:rFonts w:hint="eastAsia" w:ascii="仿宋_GB2312" w:hAnsi="仿宋_GB2312" w:eastAsia="仿宋_GB2312" w:cs="仿宋_GB2312"/>
            <w:color w:val="000000"/>
            <w:kern w:val="0"/>
            <w:sz w:val="32"/>
            <w:szCs w:val="32"/>
            <w:lang w:eastAsia="zh-CN"/>
          </w:rPr>
          <w:t>；</w:t>
        </w:r>
      </w:ins>
      <w:ins w:id="930" w:author="黎琦/资产管理处（征管办）/湖北省财政厅" w:date="2024-05-25T13:55:16Z">
        <w:r>
          <w:rPr>
            <w:rFonts w:hint="eastAsia" w:ascii="仿宋_GB2312" w:hAnsi="仿宋_GB2312" w:eastAsia="仿宋_GB2312" w:cs="仿宋_GB2312"/>
            <w:color w:val="000000"/>
            <w:kern w:val="0"/>
            <w:sz w:val="32"/>
            <w:szCs w:val="32"/>
          </w:rPr>
          <w:t>跨级次</w:t>
        </w:r>
      </w:ins>
      <w:ins w:id="931" w:author="黎琦/资产管理处（征管办）/湖北省财政厅" w:date="2024-05-25T13:55:56Z">
        <w:r>
          <w:rPr>
            <w:rFonts w:hint="eastAsia" w:ascii="仿宋_GB2312" w:hAnsi="仿宋_GB2312" w:eastAsia="仿宋_GB2312" w:cs="仿宋_GB2312"/>
            <w:color w:val="000000"/>
            <w:kern w:val="0"/>
            <w:sz w:val="32"/>
            <w:szCs w:val="32"/>
            <w:lang w:eastAsia="zh-CN"/>
          </w:rPr>
          <w:t>无偿</w:t>
        </w:r>
      </w:ins>
      <w:ins w:id="932" w:author="黎琦/资产管理处（征管办）/湖北省财政厅" w:date="2024-05-25T13:55:57Z">
        <w:r>
          <w:rPr>
            <w:rFonts w:hint="eastAsia" w:ascii="仿宋_GB2312" w:hAnsi="仿宋_GB2312" w:eastAsia="仿宋_GB2312" w:cs="仿宋_GB2312"/>
            <w:color w:val="000000"/>
            <w:kern w:val="0"/>
            <w:sz w:val="32"/>
            <w:szCs w:val="32"/>
            <w:lang w:eastAsia="zh-CN"/>
          </w:rPr>
          <w:t>转让</w:t>
        </w:r>
      </w:ins>
      <w:ins w:id="933" w:author="黎琦/资产管理处（征管办）/湖北省财政厅" w:date="2024-05-25T13:55:59Z">
        <w:r>
          <w:rPr>
            <w:rFonts w:hint="eastAsia" w:ascii="仿宋_GB2312" w:hAnsi="仿宋_GB2312" w:eastAsia="仿宋_GB2312" w:cs="仿宋_GB2312"/>
            <w:color w:val="000000"/>
            <w:kern w:val="0"/>
            <w:sz w:val="32"/>
            <w:szCs w:val="32"/>
            <w:lang w:eastAsia="zh-CN"/>
          </w:rPr>
          <w:t>，</w:t>
        </w:r>
      </w:ins>
      <w:ins w:id="934" w:author="黎琦/资产管理处（征管办）/湖北省财政厅" w:date="2024-05-25T13:56:04Z">
        <w:r>
          <w:rPr>
            <w:rFonts w:hint="eastAsia" w:ascii="仿宋_GB2312" w:hAnsi="仿宋_GB2312" w:eastAsia="仿宋_GB2312" w:cs="仿宋_GB2312"/>
            <w:color w:val="000000"/>
            <w:kern w:val="0"/>
            <w:sz w:val="32"/>
            <w:szCs w:val="32"/>
            <w:lang w:eastAsia="zh-CN"/>
          </w:rPr>
          <w:t>需</w:t>
        </w:r>
      </w:ins>
      <w:ins w:id="935" w:author="黎琦/资产管理处（征管办）/湖北省财政厅" w:date="2024-05-25T13:56:05Z">
        <w:r>
          <w:rPr>
            <w:rFonts w:hint="eastAsia" w:ascii="仿宋_GB2312" w:hAnsi="仿宋_GB2312" w:eastAsia="仿宋_GB2312" w:cs="仿宋_GB2312"/>
            <w:color w:val="000000"/>
            <w:kern w:val="0"/>
            <w:sz w:val="32"/>
            <w:szCs w:val="32"/>
            <w:lang w:eastAsia="zh-CN"/>
          </w:rPr>
          <w:t>经</w:t>
        </w:r>
      </w:ins>
      <w:ins w:id="936" w:author="黎琦/资产管理处（征管办）/湖北省财政厅" w:date="2024-05-25T13:56:24Z">
        <w:r>
          <w:rPr>
            <w:rFonts w:hint="eastAsia" w:ascii="仿宋_GB2312" w:hAnsi="仿宋_GB2312" w:eastAsia="仿宋_GB2312" w:cs="仿宋_GB2312"/>
            <w:color w:val="000000"/>
            <w:kern w:val="0"/>
            <w:sz w:val="32"/>
            <w:szCs w:val="32"/>
            <w:lang w:eastAsia="zh-CN"/>
          </w:rPr>
          <w:t>接收方</w:t>
        </w:r>
      </w:ins>
      <w:ins w:id="937" w:author="黎琦/资产管理处（征管办）/湖北省财政厅" w:date="2024-05-25T13:57:47Z">
        <w:r>
          <w:rPr>
            <w:rFonts w:hint="eastAsia" w:ascii="仿宋_GB2312" w:hAnsi="仿宋_GB2312" w:eastAsia="仿宋_GB2312" w:cs="仿宋_GB2312"/>
            <w:color w:val="000000"/>
            <w:kern w:val="0"/>
            <w:sz w:val="32"/>
            <w:szCs w:val="32"/>
            <w:lang w:eastAsia="zh-CN"/>
          </w:rPr>
          <w:t>同级</w:t>
        </w:r>
      </w:ins>
      <w:ins w:id="938" w:author="黎琦/资产管理处（征管办）/湖北省财政厅" w:date="2024-05-25T13:56:31Z">
        <w:r>
          <w:rPr>
            <w:rFonts w:hint="eastAsia" w:ascii="仿宋_GB2312" w:hAnsi="仿宋_GB2312" w:eastAsia="仿宋_GB2312" w:cs="仿宋_GB2312"/>
            <w:color w:val="000000"/>
            <w:kern w:val="0"/>
            <w:sz w:val="32"/>
            <w:szCs w:val="32"/>
            <w:lang w:eastAsia="zh-CN"/>
          </w:rPr>
          <w:t>财政部门</w:t>
        </w:r>
      </w:ins>
      <w:ins w:id="939" w:author="黎琦/资产管理处（征管办）/湖北省财政厅" w:date="2024-05-25T13:56:35Z">
        <w:r>
          <w:rPr>
            <w:rFonts w:hint="eastAsia" w:ascii="仿宋_GB2312" w:hAnsi="仿宋_GB2312" w:eastAsia="仿宋_GB2312" w:cs="仿宋_GB2312"/>
            <w:color w:val="000000"/>
            <w:kern w:val="0"/>
            <w:sz w:val="32"/>
            <w:szCs w:val="32"/>
            <w:lang w:eastAsia="zh-CN"/>
          </w:rPr>
          <w:t>同意</w:t>
        </w:r>
      </w:ins>
      <w:ins w:id="940" w:author="黎琦/资产管理处（征管办）/湖北省财政厅" w:date="2024-05-25T13:56:36Z">
        <w:r>
          <w:rPr>
            <w:rFonts w:hint="eastAsia" w:ascii="仿宋_GB2312" w:hAnsi="仿宋_GB2312" w:eastAsia="仿宋_GB2312" w:cs="仿宋_GB2312"/>
            <w:color w:val="000000"/>
            <w:kern w:val="0"/>
            <w:sz w:val="32"/>
            <w:szCs w:val="32"/>
            <w:lang w:eastAsia="zh-CN"/>
          </w:rPr>
          <w:t>后</w:t>
        </w:r>
      </w:ins>
      <w:ins w:id="941" w:author="黎琦/资产管理处（征管办）/湖北省财政厅" w:date="2024-05-25T13:56:37Z">
        <w:r>
          <w:rPr>
            <w:rFonts w:hint="eastAsia" w:ascii="仿宋_GB2312" w:hAnsi="仿宋_GB2312" w:eastAsia="仿宋_GB2312" w:cs="仿宋_GB2312"/>
            <w:color w:val="000000"/>
            <w:kern w:val="0"/>
            <w:sz w:val="32"/>
            <w:szCs w:val="32"/>
            <w:lang w:eastAsia="zh-CN"/>
          </w:rPr>
          <w:t>，</w:t>
        </w:r>
      </w:ins>
      <w:ins w:id="942" w:author="黎琦/资产管理处（征管办）/湖北省财政厅" w:date="2024-05-25T13:56:45Z">
        <w:r>
          <w:rPr>
            <w:rFonts w:hint="eastAsia" w:ascii="仿宋_GB2312" w:hAnsi="仿宋_GB2312" w:eastAsia="仿宋_GB2312" w:cs="仿宋_GB2312"/>
            <w:color w:val="000000"/>
            <w:kern w:val="0"/>
            <w:sz w:val="32"/>
            <w:szCs w:val="32"/>
          </w:rPr>
          <w:t>由转让方主管部门报</w:t>
        </w:r>
      </w:ins>
      <w:ins w:id="943" w:author="黎琦/资产管理处（征管办）/湖北省财政厅" w:date="2024-05-25T13:56:45Z">
        <w:r>
          <w:rPr>
            <w:rFonts w:hint="eastAsia" w:ascii="仿宋_GB2312" w:hAnsi="仿宋_GB2312" w:eastAsia="仿宋_GB2312" w:cs="仿宋_GB2312"/>
            <w:color w:val="000000"/>
            <w:kern w:val="0"/>
            <w:sz w:val="32"/>
            <w:szCs w:val="32"/>
            <w:lang w:eastAsia="zh-CN"/>
          </w:rPr>
          <w:t>省财政厅</w:t>
        </w:r>
      </w:ins>
      <w:ins w:id="944" w:author="黎琦/资产管理处（征管办）/湖北省财政厅" w:date="2024-05-25T13:56:45Z">
        <w:r>
          <w:rPr>
            <w:rFonts w:hint="eastAsia" w:ascii="仿宋_GB2312" w:hAnsi="仿宋_GB2312" w:eastAsia="仿宋_GB2312" w:cs="仿宋_GB2312"/>
            <w:color w:val="000000"/>
            <w:kern w:val="0"/>
            <w:sz w:val="32"/>
            <w:szCs w:val="32"/>
          </w:rPr>
          <w:t>按相关规定审批。</w:t>
        </w:r>
      </w:ins>
      <w:del w:id="945" w:author="黎琦/资产管理处（征管办）/湖北省财政厅" w:date="2024-05-25T13:54:59Z">
        <w:r>
          <w:rPr>
            <w:rFonts w:hint="eastAsia" w:ascii="仿宋_GB2312" w:hAnsi="仿宋_GB2312" w:eastAsia="仿宋_GB2312" w:cs="仿宋_GB2312"/>
            <w:color w:val="000000"/>
            <w:kern w:val="0"/>
            <w:sz w:val="32"/>
            <w:szCs w:val="32"/>
            <w:rPrChange w:id="946" w:author="黎琦/资产管理处（征管办）/湖北省财政厅" w:date="2024-02-22T16:50:59Z">
              <w:rPr>
                <w:rFonts w:hint="eastAsia" w:ascii="宋体" w:hAnsi="宋体" w:eastAsia="宋体" w:cs="宋体"/>
                <w:color w:val="000000"/>
                <w:kern w:val="0"/>
                <w:sz w:val="24"/>
                <w:szCs w:val="24"/>
              </w:rPr>
            </w:rPrChange>
          </w:rPr>
          <w:delText>单</w:delText>
        </w:r>
      </w:del>
      <w:del w:id="947" w:author="黎琦/资产管理处（征管办）/湖北省财政厅" w:date="2024-05-25T13:54:59Z">
        <w:r>
          <w:rPr>
            <w:rFonts w:hint="eastAsia" w:ascii="仿宋_GB2312" w:hAnsi="仿宋_GB2312" w:eastAsia="仿宋_GB2312" w:cs="仿宋_GB2312"/>
            <w:color w:val="000000"/>
            <w:kern w:val="0"/>
            <w:sz w:val="32"/>
            <w:szCs w:val="32"/>
            <w:rPrChange w:id="948" w:author="黎琦/资产管理处（征管办）/湖北省财政厅" w:date="2024-02-22T16:50:59Z">
              <w:rPr>
                <w:rFonts w:hint="eastAsia" w:ascii="宋体" w:hAnsi="宋体" w:eastAsia="宋体" w:cs="宋体"/>
                <w:color w:val="000000"/>
                <w:kern w:val="0"/>
                <w:sz w:val="24"/>
                <w:szCs w:val="24"/>
              </w:rPr>
            </w:rPrChange>
          </w:rPr>
          <w:delText>位</w:delText>
        </w:r>
      </w:del>
      <w:del w:id="949" w:author="黎琦/资产管理处（征管办）/湖北省财政厅" w:date="2024-05-25T13:54:59Z">
        <w:r>
          <w:rPr>
            <w:rFonts w:hint="eastAsia" w:ascii="仿宋_GB2312" w:hAnsi="仿宋_GB2312" w:eastAsia="仿宋_GB2312" w:cs="仿宋_GB2312"/>
            <w:color w:val="000000"/>
            <w:kern w:val="0"/>
            <w:sz w:val="32"/>
            <w:szCs w:val="32"/>
            <w:rPrChange w:id="950" w:author="黎琦/资产管理处（征管办）/湖北省财政厅" w:date="2024-02-22T16:50:59Z">
              <w:rPr>
                <w:rFonts w:hint="eastAsia" w:ascii="宋体" w:hAnsi="宋体" w:eastAsia="宋体" w:cs="宋体"/>
                <w:color w:val="000000"/>
                <w:kern w:val="0"/>
                <w:sz w:val="24"/>
                <w:szCs w:val="24"/>
              </w:rPr>
            </w:rPrChange>
          </w:rPr>
          <w:delText>资产在同一主管部门内部之间进行无偿转让，</w:delText>
        </w:r>
      </w:del>
      <w:del w:id="951" w:author="黎琦/资产管理处（征管办）/湖北省财政厅" w:date="2024-05-25T13:54:59Z">
        <w:r>
          <w:rPr>
            <w:rFonts w:hint="eastAsia" w:ascii="仿宋_GB2312" w:hAnsi="仿宋_GB2312" w:eastAsia="仿宋_GB2312" w:cs="仿宋_GB2312"/>
            <w:color w:val="000000"/>
            <w:kern w:val="0"/>
            <w:sz w:val="32"/>
            <w:szCs w:val="32"/>
            <w:rPrChange w:id="952" w:author="黎琦/资产管理处（征管办）/湖北省财政厅" w:date="2024-02-22T16:50:59Z">
              <w:rPr>
                <w:rFonts w:hint="eastAsia" w:ascii="宋体" w:hAnsi="宋体" w:eastAsia="宋体" w:cs="宋体"/>
                <w:color w:val="000000"/>
                <w:kern w:val="0"/>
                <w:sz w:val="24"/>
                <w:szCs w:val="24"/>
              </w:rPr>
            </w:rPrChange>
          </w:rPr>
          <w:delText>按本办法规定权限审批</w:delText>
        </w:r>
      </w:del>
      <w:del w:id="953" w:author="黎琦/资产管理处（征管办）/湖北省财政厅" w:date="2024-05-25T13:54:59Z">
        <w:r>
          <w:rPr>
            <w:rFonts w:hint="eastAsia" w:ascii="仿宋_GB2312" w:hAnsi="仿宋_GB2312" w:eastAsia="仿宋_GB2312" w:cs="仿宋_GB2312"/>
            <w:color w:val="000000"/>
            <w:kern w:val="0"/>
            <w:sz w:val="32"/>
            <w:szCs w:val="32"/>
            <w:rPrChange w:id="954" w:author="黎琦/资产管理处（征管办）/湖北省财政厅" w:date="2024-02-22T16:50:59Z">
              <w:rPr>
                <w:rFonts w:hint="eastAsia" w:ascii="宋体" w:hAnsi="宋体" w:eastAsia="宋体" w:cs="宋体"/>
                <w:color w:val="000000"/>
                <w:kern w:val="0"/>
                <w:sz w:val="24"/>
                <w:szCs w:val="24"/>
              </w:rPr>
            </w:rPrChange>
          </w:rPr>
          <w:delText>；</w:delText>
        </w:r>
      </w:del>
      <w:del w:id="955" w:author="黎琦/资产管理处（征管办）/湖北省财政厅" w:date="2024-05-25T13:54:59Z">
        <w:r>
          <w:rPr>
            <w:rFonts w:hint="eastAsia" w:ascii="仿宋_GB2312" w:hAnsi="仿宋_GB2312" w:eastAsia="仿宋_GB2312" w:cs="仿宋_GB2312"/>
            <w:color w:val="000000"/>
            <w:kern w:val="0"/>
            <w:sz w:val="32"/>
            <w:szCs w:val="32"/>
            <w:rPrChange w:id="956" w:author="黎琦/资产管理处（征管办）/湖北省财政厅" w:date="2024-02-22T16:50:59Z">
              <w:rPr>
                <w:rFonts w:hint="eastAsia" w:ascii="宋体" w:hAnsi="宋体" w:eastAsia="宋体" w:cs="宋体"/>
                <w:color w:val="000000"/>
                <w:kern w:val="0"/>
                <w:sz w:val="24"/>
                <w:szCs w:val="24"/>
              </w:rPr>
            </w:rPrChange>
          </w:rPr>
          <w:delText>跨级次、跨部门</w:delText>
        </w:r>
      </w:del>
      <w:del w:id="957" w:author="黎琦/资产管理处（征管办）/湖北省财政厅" w:date="2024-05-25T13:54:59Z">
        <w:r>
          <w:rPr>
            <w:rFonts w:hint="eastAsia" w:ascii="仿宋_GB2312" w:hAnsi="仿宋_GB2312" w:eastAsia="仿宋_GB2312" w:cs="仿宋_GB2312"/>
            <w:color w:val="000000"/>
            <w:kern w:val="0"/>
            <w:sz w:val="32"/>
            <w:szCs w:val="32"/>
            <w:rPrChange w:id="958" w:author="黎琦/资产管理处（征管办）/湖北省财政厅" w:date="2024-02-22T16:50:59Z">
              <w:rPr>
                <w:rFonts w:hint="eastAsia" w:ascii="宋体" w:hAnsi="宋体" w:eastAsia="宋体" w:cs="宋体"/>
                <w:color w:val="000000"/>
                <w:kern w:val="0"/>
                <w:sz w:val="24"/>
                <w:szCs w:val="24"/>
              </w:rPr>
            </w:rPrChange>
          </w:rPr>
          <w:delText>的资产无偿转让，</w:delText>
        </w:r>
      </w:del>
      <w:del w:id="959" w:author="黎琦/资产管理处（征管办）/湖北省财政厅" w:date="2024-05-25T13:54:59Z">
        <w:r>
          <w:rPr>
            <w:rFonts w:hint="eastAsia" w:ascii="仿宋_GB2312" w:hAnsi="仿宋_GB2312" w:eastAsia="仿宋_GB2312" w:cs="仿宋_GB2312"/>
            <w:color w:val="000000"/>
            <w:kern w:val="0"/>
            <w:sz w:val="32"/>
            <w:szCs w:val="32"/>
            <w:rPrChange w:id="960" w:author="黎琦/资产管理处（征管办）/湖北省财政厅" w:date="2024-02-22T16:50:59Z">
              <w:rPr>
                <w:rFonts w:hint="eastAsia" w:ascii="宋体" w:hAnsi="宋体" w:eastAsia="宋体" w:cs="宋体"/>
                <w:color w:val="000000"/>
                <w:kern w:val="0"/>
                <w:sz w:val="24"/>
                <w:szCs w:val="24"/>
              </w:rPr>
            </w:rPrChange>
          </w:rPr>
          <w:delText>双方主管部门</w:delText>
        </w:r>
      </w:del>
      <w:del w:id="961" w:author="黎琦/资产管理处（征管办）/湖北省财政厅" w:date="2024-05-25T13:54:59Z">
        <w:r>
          <w:rPr>
            <w:rFonts w:hint="eastAsia" w:ascii="仿宋_GB2312" w:hAnsi="仿宋_GB2312" w:eastAsia="仿宋_GB2312" w:cs="仿宋_GB2312"/>
            <w:color w:val="000000"/>
            <w:kern w:val="0"/>
            <w:sz w:val="32"/>
            <w:szCs w:val="32"/>
            <w:rPrChange w:id="962" w:author="黎琦/资产管理处（征管办）/湖北省财政厅" w:date="2024-02-22T16:50:59Z">
              <w:rPr>
                <w:rFonts w:hint="eastAsia" w:ascii="宋体" w:hAnsi="宋体" w:eastAsia="宋体" w:cs="宋体"/>
                <w:color w:val="000000"/>
                <w:kern w:val="0"/>
                <w:sz w:val="24"/>
                <w:szCs w:val="24"/>
              </w:rPr>
            </w:rPrChange>
          </w:rPr>
          <w:delText>协</w:delText>
        </w:r>
      </w:del>
      <w:del w:id="963" w:author="黎琦/资产管理处（征管办）/湖北省财政厅" w:date="2024-05-25T13:54:59Z">
        <w:r>
          <w:rPr>
            <w:rFonts w:hint="eastAsia" w:ascii="仿宋_GB2312" w:hAnsi="仿宋_GB2312" w:eastAsia="仿宋_GB2312" w:cs="仿宋_GB2312"/>
            <w:color w:val="000000"/>
            <w:kern w:val="0"/>
            <w:sz w:val="32"/>
            <w:szCs w:val="32"/>
            <w:rPrChange w:id="964" w:author="黎琦/资产管理处（征管办）/湖北省财政厅" w:date="2024-02-22T16:50:59Z">
              <w:rPr>
                <w:rFonts w:hint="eastAsia" w:ascii="宋体" w:hAnsi="宋体" w:eastAsia="宋体" w:cs="宋体"/>
                <w:color w:val="000000"/>
                <w:kern w:val="0"/>
                <w:sz w:val="24"/>
                <w:szCs w:val="24"/>
              </w:rPr>
            </w:rPrChange>
          </w:rPr>
          <w:delText>调</w:delText>
        </w:r>
      </w:del>
      <w:del w:id="965" w:author="黎琦/资产管理处（征管办）/湖北省财政厅" w:date="2024-05-25T13:54:59Z">
        <w:r>
          <w:rPr>
            <w:rFonts w:hint="eastAsia" w:ascii="仿宋_GB2312" w:hAnsi="仿宋_GB2312" w:eastAsia="仿宋_GB2312" w:cs="仿宋_GB2312"/>
            <w:color w:val="000000"/>
            <w:kern w:val="0"/>
            <w:sz w:val="32"/>
            <w:szCs w:val="32"/>
            <w:rPrChange w:id="966" w:author="黎琦/资产管理处（征管办）/湖北省财政厅" w:date="2024-02-22T16:50:59Z">
              <w:rPr>
                <w:rFonts w:hint="eastAsia" w:ascii="宋体" w:hAnsi="宋体" w:eastAsia="宋体" w:cs="宋体"/>
                <w:color w:val="000000"/>
                <w:kern w:val="0"/>
                <w:sz w:val="24"/>
                <w:szCs w:val="24"/>
              </w:rPr>
            </w:rPrChange>
          </w:rPr>
          <w:delText>一</w:delText>
        </w:r>
      </w:del>
      <w:del w:id="967" w:author="黎琦/资产管理处（征管办）/湖北省财政厅" w:date="2024-05-25T13:54:59Z">
        <w:r>
          <w:rPr>
            <w:rFonts w:hint="eastAsia" w:ascii="仿宋_GB2312" w:hAnsi="仿宋_GB2312" w:eastAsia="仿宋_GB2312" w:cs="仿宋_GB2312"/>
            <w:color w:val="000000"/>
            <w:kern w:val="0"/>
            <w:sz w:val="32"/>
            <w:szCs w:val="32"/>
            <w:rPrChange w:id="968" w:author="黎琦/资产管理处（征管办）/湖北省财政厅" w:date="2024-02-22T16:50:59Z">
              <w:rPr>
                <w:rFonts w:hint="eastAsia" w:ascii="宋体" w:hAnsi="宋体" w:eastAsia="宋体" w:cs="宋体"/>
                <w:color w:val="000000"/>
                <w:kern w:val="0"/>
                <w:sz w:val="24"/>
                <w:szCs w:val="24"/>
              </w:rPr>
            </w:rPrChange>
          </w:rPr>
          <w:delText>致</w:delText>
        </w:r>
      </w:del>
      <w:del w:id="969" w:author="黎琦/资产管理处（征管办）/湖北省财政厅" w:date="2024-05-25T13:54:59Z">
        <w:r>
          <w:rPr>
            <w:rFonts w:hint="eastAsia" w:ascii="仿宋_GB2312" w:hAnsi="仿宋_GB2312" w:eastAsia="仿宋_GB2312" w:cs="仿宋_GB2312"/>
            <w:color w:val="000000"/>
            <w:kern w:val="0"/>
            <w:sz w:val="32"/>
            <w:szCs w:val="32"/>
            <w:rPrChange w:id="970" w:author="黎琦/资产管理处（征管办）/湖北省财政厅" w:date="2024-02-22T16:50:59Z">
              <w:rPr>
                <w:rFonts w:hint="eastAsia" w:ascii="宋体" w:hAnsi="宋体" w:eastAsia="宋体" w:cs="宋体"/>
                <w:color w:val="000000"/>
                <w:kern w:val="0"/>
                <w:sz w:val="24"/>
                <w:szCs w:val="24"/>
              </w:rPr>
            </w:rPrChange>
          </w:rPr>
          <w:delText>后，由转让方主管部门报</w:delText>
        </w:r>
      </w:del>
      <w:del w:id="971" w:author="黎琦/资产管理处（征管办）/湖北省财政厅" w:date="2024-05-25T13:54:59Z">
        <w:r>
          <w:rPr>
            <w:rFonts w:hint="eastAsia" w:ascii="仿宋_GB2312" w:hAnsi="仿宋_GB2312" w:eastAsia="仿宋_GB2312" w:cs="仿宋_GB2312"/>
            <w:color w:val="000000"/>
            <w:kern w:val="0"/>
            <w:sz w:val="32"/>
            <w:szCs w:val="32"/>
            <w:rPrChange w:id="972" w:author="黎琦/资产管理处（征管办）/湖北省财政厅" w:date="2024-02-22T16:50:59Z">
              <w:rPr>
                <w:rFonts w:hint="eastAsia" w:ascii="宋体" w:hAnsi="宋体" w:eastAsia="宋体" w:cs="宋体"/>
                <w:color w:val="000000"/>
                <w:kern w:val="0"/>
                <w:sz w:val="24"/>
                <w:szCs w:val="24"/>
              </w:rPr>
            </w:rPrChange>
          </w:rPr>
          <w:delText>同级财政部门</w:delText>
        </w:r>
      </w:del>
      <w:del w:id="973" w:author="黎琦/资产管理处（征管办）/湖北省财政厅" w:date="2024-05-25T13:54:59Z">
        <w:r>
          <w:rPr>
            <w:rFonts w:hint="eastAsia" w:ascii="仿宋_GB2312" w:hAnsi="仿宋_GB2312" w:eastAsia="仿宋_GB2312" w:cs="仿宋_GB2312"/>
            <w:color w:val="000000"/>
            <w:kern w:val="0"/>
            <w:sz w:val="32"/>
            <w:szCs w:val="32"/>
            <w:rPrChange w:id="974" w:author="黎琦/资产管理处（征管办）/湖北省财政厅" w:date="2024-02-22T16:50:59Z">
              <w:rPr>
                <w:rFonts w:hint="eastAsia" w:ascii="宋体" w:hAnsi="宋体" w:eastAsia="宋体" w:cs="宋体"/>
                <w:color w:val="000000"/>
                <w:kern w:val="0"/>
                <w:sz w:val="24"/>
                <w:szCs w:val="24"/>
              </w:rPr>
            </w:rPrChange>
          </w:rPr>
          <w:delText>按相关规定审批。</w:delText>
        </w:r>
      </w:del>
    </w:p>
    <w:p w14:paraId="06BA59F7">
      <w:pPr>
        <w:widowControl w:val="0"/>
        <w:spacing w:before="157" w:beforeLines="50" w:after="157" w:afterLines="50" w:line="640" w:lineRule="exact"/>
        <w:ind w:firstLine="0" w:firstLineChars="0"/>
        <w:jc w:val="center"/>
        <w:rPr>
          <w:rFonts w:hint="eastAsia" w:ascii="黑体" w:hAnsi="黑体" w:eastAsia="黑体" w:cs="宋体"/>
          <w:color w:val="000000"/>
          <w:kern w:val="0"/>
          <w:sz w:val="32"/>
          <w:szCs w:val="32"/>
          <w:rPrChange w:id="976" w:author="黎琦/资产管理处（征管办）/湖北省财政厅" w:date="2024-02-22T16:48:22Z">
            <w:rPr>
              <w:rFonts w:hint="eastAsia" w:ascii="宋体" w:hAnsi="宋体" w:eastAsia="宋体" w:cs="宋体"/>
              <w:color w:val="000000"/>
              <w:kern w:val="0"/>
              <w:sz w:val="24"/>
              <w:szCs w:val="24"/>
            </w:rPr>
          </w:rPrChange>
        </w:rPr>
        <w:pPrChange w:id="975" w:author="黎琦/资产管理处（征管办）/湖北省财政厅" w:date="2024-05-25T14:04:12Z">
          <w:pPr>
            <w:widowControl/>
            <w:spacing w:line="432" w:lineRule="atLeast"/>
            <w:jc w:val="center"/>
          </w:pPr>
        </w:pPrChange>
      </w:pPr>
      <w:r>
        <w:rPr>
          <w:rFonts w:hint="eastAsia" w:ascii="黑体" w:hAnsi="黑体" w:eastAsia="黑体" w:cs="宋体"/>
          <w:color w:val="000000"/>
          <w:kern w:val="0"/>
          <w:sz w:val="32"/>
          <w:szCs w:val="32"/>
          <w:rPrChange w:id="977" w:author="黎琦/资产管理处（征管办）/湖北省财政厅" w:date="2024-02-22T16:48:22Z">
            <w:rPr>
              <w:rFonts w:hint="eastAsia" w:ascii="黑体" w:hAnsi="黑体" w:eastAsia="黑体" w:cs="宋体"/>
              <w:color w:val="000000"/>
              <w:kern w:val="0"/>
              <w:sz w:val="24"/>
              <w:szCs w:val="24"/>
            </w:rPr>
          </w:rPrChange>
        </w:rPr>
        <w:t>第五章　对外捐赠</w:t>
      </w:r>
    </w:p>
    <w:p w14:paraId="06153A28">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979" w:author="黎琦/资产管理处（征管办）/湖北省财政厅" w:date="2024-02-22T16:51:01Z">
            <w:rPr>
              <w:rFonts w:hint="eastAsia" w:ascii="宋体" w:hAnsi="宋体" w:eastAsia="宋体" w:cs="宋体"/>
              <w:color w:val="000000"/>
              <w:kern w:val="0"/>
              <w:sz w:val="24"/>
              <w:szCs w:val="24"/>
            </w:rPr>
          </w:rPrChange>
        </w:rPr>
        <w:pPrChange w:id="978" w:author="黎琦/资产管理处（征管办）/湖北省财政厅" w:date="2024-05-25T14:05:22Z">
          <w:pPr>
            <w:widowControl/>
            <w:spacing w:line="432" w:lineRule="atLeast"/>
            <w:jc w:val="left"/>
          </w:pPr>
        </w:pPrChange>
      </w:pPr>
      <w:del w:id="980" w:author="黎琦/资产管理处（征管办）/湖北省财政厅" w:date="2024-02-22T16:54:52Z">
        <w:r>
          <w:rPr>
            <w:rFonts w:hint="eastAsia" w:ascii="仿宋_GB2312" w:hAnsi="仿宋_GB2312" w:eastAsia="仿宋_GB2312" w:cs="仿宋_GB2312"/>
            <w:color w:val="000000"/>
            <w:kern w:val="0"/>
            <w:sz w:val="32"/>
            <w:szCs w:val="32"/>
            <w:rPrChange w:id="981" w:author="黎琦/资产管理处（征管办）/湖北省财政厅" w:date="2024-05-25T14:05:22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982" w:author="黎琦/资产管理处（征管办）/湖北省财政厅" w:date="2024-02-22T16:51:01Z">
            <w:rPr>
              <w:rFonts w:hint="eastAsia" w:ascii="黑体" w:hAnsi="黑体" w:eastAsia="黑体" w:cs="宋体"/>
              <w:color w:val="000000"/>
              <w:kern w:val="0"/>
              <w:sz w:val="24"/>
              <w:szCs w:val="24"/>
            </w:rPr>
          </w:rPrChange>
        </w:rPr>
        <w:t>第</w:t>
      </w:r>
      <w:del w:id="983" w:author="黎琦/资产管理处（征管办）/湖北省财政厅" w:date="2024-02-26T09:41:26Z">
        <w:r>
          <w:rPr>
            <w:rFonts w:hint="eastAsia" w:ascii="仿宋_GB2312" w:hAnsi="仿宋_GB2312" w:eastAsia="仿宋_GB2312" w:cs="仿宋_GB2312"/>
            <w:color w:val="000000"/>
            <w:kern w:val="0"/>
            <w:sz w:val="32"/>
            <w:szCs w:val="32"/>
            <w:rPrChange w:id="984" w:author="黎琦/资产管理处（征管办）/湖北省财政厅" w:date="2024-02-22T16:51:01Z">
              <w:rPr>
                <w:rFonts w:hint="eastAsia" w:ascii="黑体" w:hAnsi="黑体" w:eastAsia="黑体" w:cs="宋体"/>
                <w:color w:val="000000"/>
                <w:kern w:val="0"/>
                <w:sz w:val="24"/>
                <w:szCs w:val="24"/>
              </w:rPr>
            </w:rPrChange>
          </w:rPr>
          <w:delText>十九</w:delText>
        </w:r>
      </w:del>
      <w:ins w:id="985" w:author="黎琦/资产管理处（征管办）/湖北省财政厅" w:date="2024-02-26T09:41:26Z">
        <w:r>
          <w:rPr>
            <w:rFonts w:hint="eastAsia" w:ascii="仿宋_GB2312" w:hAnsi="仿宋_GB2312" w:eastAsia="仿宋_GB2312" w:cs="仿宋_GB2312"/>
            <w:color w:val="000000"/>
            <w:kern w:val="0"/>
            <w:sz w:val="32"/>
            <w:szCs w:val="32"/>
            <w:lang w:eastAsia="zh-CN"/>
          </w:rPr>
          <w:t>二十</w:t>
        </w:r>
      </w:ins>
      <w:r>
        <w:rPr>
          <w:rFonts w:hint="eastAsia" w:ascii="仿宋_GB2312" w:hAnsi="仿宋_GB2312" w:eastAsia="仿宋_GB2312" w:cs="仿宋_GB2312"/>
          <w:color w:val="000000"/>
          <w:kern w:val="0"/>
          <w:sz w:val="32"/>
          <w:szCs w:val="32"/>
          <w:rPrChange w:id="986" w:author="黎琦/资产管理处（征管办）/湖北省财政厅" w:date="2024-02-22T16:51:01Z">
            <w:rPr>
              <w:rFonts w:hint="eastAsia" w:ascii="黑体" w:hAnsi="黑体" w:eastAsia="黑体" w:cs="宋体"/>
              <w:color w:val="000000"/>
              <w:kern w:val="0"/>
              <w:sz w:val="24"/>
              <w:szCs w:val="24"/>
            </w:rPr>
          </w:rPrChange>
        </w:rPr>
        <w:t>条</w:t>
      </w:r>
      <w:r>
        <w:rPr>
          <w:rFonts w:hint="eastAsia" w:ascii="仿宋_GB2312" w:hAnsi="仿宋_GB2312" w:eastAsia="仿宋_GB2312" w:cs="仿宋_GB2312"/>
          <w:color w:val="000000"/>
          <w:kern w:val="0"/>
          <w:sz w:val="32"/>
          <w:szCs w:val="32"/>
          <w:rPrChange w:id="987" w:author="黎琦/资产管理处（征管办）/湖北省财政厅" w:date="2024-02-22T16:51:01Z">
            <w:rPr>
              <w:rFonts w:hint="eastAsia" w:ascii="宋体" w:hAnsi="宋体" w:eastAsia="宋体" w:cs="宋体"/>
              <w:color w:val="000000"/>
              <w:kern w:val="0"/>
              <w:sz w:val="24"/>
              <w:szCs w:val="24"/>
            </w:rPr>
          </w:rPrChange>
        </w:rPr>
        <w:t>　对外捐赠是指单位将占有、使用的资产，自愿无偿转让给依法成立的公益性社会团体、单位或组织的行为。</w:t>
      </w:r>
    </w:p>
    <w:p w14:paraId="2CAA65DA">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989" w:author="黎琦/资产管理处（征管办）/湖北省财政厅" w:date="2024-02-22T16:51:01Z">
            <w:rPr>
              <w:rFonts w:hint="eastAsia" w:ascii="宋体" w:hAnsi="宋体" w:eastAsia="宋体" w:cs="宋体"/>
              <w:color w:val="000000"/>
              <w:kern w:val="0"/>
              <w:sz w:val="24"/>
              <w:szCs w:val="24"/>
            </w:rPr>
          </w:rPrChange>
        </w:rPr>
        <w:pPrChange w:id="988" w:author="黎琦/资产管理处（征管办）/湖北省财政厅" w:date="2024-05-25T14:03:39Z">
          <w:pPr>
            <w:widowControl/>
            <w:spacing w:line="432" w:lineRule="atLeast"/>
            <w:jc w:val="left"/>
          </w:pPr>
        </w:pPrChange>
      </w:pPr>
      <w:del w:id="990" w:author="黎琦/资产管理处（征管办）/湖北省财政厅" w:date="2024-02-22T16:54:53Z">
        <w:r>
          <w:rPr>
            <w:rFonts w:hint="eastAsia" w:ascii="仿宋_GB2312" w:hAnsi="仿宋_GB2312" w:eastAsia="仿宋_GB2312" w:cs="仿宋_GB2312"/>
            <w:color w:val="000000"/>
            <w:kern w:val="0"/>
            <w:sz w:val="32"/>
            <w:szCs w:val="32"/>
            <w:rPrChange w:id="991" w:author="黎琦/资产管理处（征管办）/湖北省财政厅" w:date="2024-02-22T16:51:01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992" w:author="黎琦/资产管理处（征管办）/湖北省财政厅" w:date="2024-02-22T16:51:01Z">
            <w:rPr>
              <w:rFonts w:hint="eastAsia" w:ascii="黑体" w:hAnsi="黑体" w:eastAsia="黑体" w:cs="宋体"/>
              <w:color w:val="000000"/>
              <w:kern w:val="0"/>
              <w:sz w:val="24"/>
              <w:szCs w:val="24"/>
            </w:rPr>
          </w:rPrChange>
        </w:rPr>
        <w:t>第二十</w:t>
      </w:r>
      <w:r>
        <w:rPr>
          <w:rFonts w:hint="eastAsia" w:ascii="仿宋_GB2312" w:hAnsi="仿宋_GB2312" w:eastAsia="仿宋_GB2312" w:cs="仿宋_GB2312"/>
          <w:color w:val="000000"/>
          <w:kern w:val="0"/>
          <w:sz w:val="32"/>
          <w:szCs w:val="32"/>
          <w:lang w:eastAsia="zh-CN"/>
        </w:rPr>
        <w:t>一</w:t>
      </w:r>
      <w:r>
        <w:rPr>
          <w:rFonts w:hint="eastAsia" w:ascii="仿宋_GB2312" w:hAnsi="仿宋_GB2312" w:eastAsia="仿宋_GB2312" w:cs="仿宋_GB2312"/>
          <w:color w:val="000000"/>
          <w:kern w:val="0"/>
          <w:sz w:val="32"/>
          <w:szCs w:val="32"/>
          <w:rPrChange w:id="993" w:author="黎琦/资产管理处（征管办）/湖北省财政厅" w:date="2024-02-22T16:51:01Z">
            <w:rPr>
              <w:rFonts w:hint="eastAsia" w:ascii="黑体" w:hAnsi="黑体" w:eastAsia="黑体" w:cs="宋体"/>
              <w:color w:val="000000"/>
              <w:kern w:val="0"/>
              <w:sz w:val="24"/>
              <w:szCs w:val="24"/>
            </w:rPr>
          </w:rPrChange>
        </w:rPr>
        <w:t>条</w:t>
      </w:r>
      <w:r>
        <w:rPr>
          <w:rFonts w:hint="eastAsia" w:ascii="仿宋_GB2312" w:hAnsi="仿宋_GB2312" w:eastAsia="仿宋_GB2312" w:cs="仿宋_GB2312"/>
          <w:color w:val="000000"/>
          <w:kern w:val="0"/>
          <w:sz w:val="32"/>
          <w:szCs w:val="32"/>
          <w:rPrChange w:id="994" w:author="黎琦/资产管理处（征管办）/湖北省财政厅" w:date="2024-02-22T16:51:01Z">
            <w:rPr>
              <w:rFonts w:hint="eastAsia" w:ascii="宋体" w:hAnsi="宋体" w:eastAsia="宋体" w:cs="宋体"/>
              <w:color w:val="000000"/>
              <w:kern w:val="0"/>
              <w:sz w:val="24"/>
              <w:szCs w:val="24"/>
            </w:rPr>
          </w:rPrChange>
        </w:rPr>
        <w:t>　单位申请对外捐赠资产，应提交以下材料：</w:t>
      </w:r>
    </w:p>
    <w:p w14:paraId="286D16E1">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996" w:author="黎琦/资产管理处（征管办）/湖北省财政厅" w:date="2024-02-22T16:51:01Z">
            <w:rPr>
              <w:rFonts w:hint="eastAsia" w:ascii="宋体" w:hAnsi="宋体" w:eastAsia="宋体" w:cs="宋体"/>
              <w:color w:val="000000"/>
              <w:kern w:val="0"/>
              <w:sz w:val="24"/>
              <w:szCs w:val="24"/>
            </w:rPr>
          </w:rPrChange>
        </w:rPr>
        <w:pPrChange w:id="995" w:author="黎琦/资产管理处（征管办）/湖北省财政厅" w:date="2024-05-25T14:03:39Z">
          <w:pPr>
            <w:widowControl/>
            <w:spacing w:line="432" w:lineRule="atLeast"/>
            <w:jc w:val="left"/>
          </w:pPr>
        </w:pPrChange>
      </w:pPr>
      <w:del w:id="997" w:author="黎琦/资产管理处（征管办）/湖北省财政厅" w:date="2024-02-22T16:54:55Z">
        <w:r>
          <w:rPr>
            <w:rFonts w:hint="eastAsia" w:ascii="仿宋_GB2312" w:hAnsi="仿宋_GB2312" w:eastAsia="仿宋_GB2312" w:cs="仿宋_GB2312"/>
            <w:color w:val="000000"/>
            <w:kern w:val="0"/>
            <w:sz w:val="32"/>
            <w:szCs w:val="32"/>
            <w:rPrChange w:id="998" w:author="黎琦/资产管理处（征管办）/湖北省财政厅" w:date="2024-02-22T16:51:01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999" w:author="黎琦/资产管理处（征管办）/湖北省财政厅" w:date="2024-02-22T16:51:01Z">
            <w:rPr>
              <w:rFonts w:hint="eastAsia" w:ascii="宋体" w:hAnsi="宋体" w:eastAsia="宋体" w:cs="宋体"/>
              <w:color w:val="000000"/>
              <w:kern w:val="0"/>
              <w:sz w:val="24"/>
              <w:szCs w:val="24"/>
            </w:rPr>
          </w:rPrChange>
        </w:rPr>
        <w:t>（一）申请文件、《湖北省行政事业单位国有资产处置申请表》；</w:t>
      </w:r>
    </w:p>
    <w:p w14:paraId="418C68C3">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001" w:author="黎琦/资产管理处（征管办）/湖北省财政厅" w:date="2024-02-22T16:51:01Z">
            <w:rPr>
              <w:rFonts w:hint="eastAsia" w:ascii="宋体" w:hAnsi="宋体" w:eastAsia="宋体" w:cs="宋体"/>
              <w:color w:val="000000"/>
              <w:kern w:val="0"/>
              <w:sz w:val="24"/>
              <w:szCs w:val="24"/>
            </w:rPr>
          </w:rPrChange>
        </w:rPr>
        <w:pPrChange w:id="1000" w:author="黎琦/资产管理处（征管办）/湖北省财政厅" w:date="2024-05-25T14:03:39Z">
          <w:pPr>
            <w:widowControl/>
            <w:spacing w:line="432" w:lineRule="atLeast"/>
            <w:jc w:val="left"/>
          </w:pPr>
        </w:pPrChange>
      </w:pPr>
      <w:del w:id="1002" w:author="黎琦/资产管理处（征管办）/湖北省财政厅" w:date="2024-02-22T16:54:56Z">
        <w:r>
          <w:rPr>
            <w:rFonts w:hint="eastAsia" w:ascii="仿宋_GB2312" w:hAnsi="仿宋_GB2312" w:eastAsia="仿宋_GB2312" w:cs="仿宋_GB2312"/>
            <w:color w:val="000000"/>
            <w:kern w:val="0"/>
            <w:sz w:val="32"/>
            <w:szCs w:val="32"/>
            <w:rPrChange w:id="1003" w:author="黎琦/资产管理处（征管办）/湖北省财政厅" w:date="2024-02-22T16:51:01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004" w:author="黎琦/资产管理处（征管办）/湖北省财政厅" w:date="2024-02-22T16:51:01Z">
            <w:rPr>
              <w:rFonts w:hint="eastAsia" w:ascii="宋体" w:hAnsi="宋体" w:eastAsia="宋体" w:cs="宋体"/>
              <w:color w:val="000000"/>
              <w:kern w:val="0"/>
              <w:sz w:val="24"/>
              <w:szCs w:val="24"/>
            </w:rPr>
          </w:rPrChange>
        </w:rPr>
        <w:t>（二）捐赠单位同类资产存量情况；</w:t>
      </w:r>
    </w:p>
    <w:p w14:paraId="2F4611A3">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006" w:author="黎琦/资产管理处（征管办）/湖北省财政厅" w:date="2024-02-22T16:51:01Z">
            <w:rPr>
              <w:rFonts w:hint="eastAsia" w:ascii="宋体" w:hAnsi="宋体" w:eastAsia="宋体" w:cs="宋体"/>
              <w:color w:val="000000"/>
              <w:kern w:val="0"/>
              <w:sz w:val="24"/>
              <w:szCs w:val="24"/>
            </w:rPr>
          </w:rPrChange>
        </w:rPr>
        <w:pPrChange w:id="1005" w:author="黎琦/资产管理处（征管办）/湖北省财政厅" w:date="2024-05-25T14:03:39Z">
          <w:pPr>
            <w:widowControl/>
            <w:spacing w:line="432" w:lineRule="atLeast"/>
            <w:jc w:val="left"/>
          </w:pPr>
        </w:pPrChange>
      </w:pPr>
      <w:del w:id="1007" w:author="黎琦/资产管理处（征管办）/湖北省财政厅" w:date="2024-02-22T16:54:57Z">
        <w:r>
          <w:rPr>
            <w:rFonts w:hint="eastAsia" w:ascii="仿宋_GB2312" w:hAnsi="仿宋_GB2312" w:eastAsia="仿宋_GB2312" w:cs="仿宋_GB2312"/>
            <w:color w:val="000000"/>
            <w:kern w:val="0"/>
            <w:sz w:val="32"/>
            <w:szCs w:val="32"/>
            <w:rPrChange w:id="1008" w:author="黎琦/资产管理处（征管办）/湖北省财政厅" w:date="2024-02-22T16:51:01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009" w:author="黎琦/资产管理处（征管办）/湖北省财政厅" w:date="2024-02-22T16:51:01Z">
            <w:rPr>
              <w:rFonts w:hint="eastAsia" w:ascii="宋体" w:hAnsi="宋体" w:eastAsia="宋体" w:cs="宋体"/>
              <w:color w:val="000000"/>
              <w:kern w:val="0"/>
              <w:sz w:val="24"/>
              <w:szCs w:val="24"/>
            </w:rPr>
          </w:rPrChange>
        </w:rPr>
        <w:t>（三）捐赠单位审议、决定捐赠事项的有关会议文件；</w:t>
      </w:r>
    </w:p>
    <w:p w14:paraId="6328AB40">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011" w:author="黎琦/资产管理处（征管办）/湖北省财政厅" w:date="2024-02-22T16:51:01Z">
            <w:rPr>
              <w:rFonts w:hint="eastAsia" w:ascii="宋体" w:hAnsi="宋体" w:eastAsia="宋体" w:cs="宋体"/>
              <w:color w:val="000000"/>
              <w:kern w:val="0"/>
              <w:sz w:val="24"/>
              <w:szCs w:val="24"/>
            </w:rPr>
          </w:rPrChange>
        </w:rPr>
        <w:pPrChange w:id="1010" w:author="黎琦/资产管理处（征管办）/湖北省财政厅" w:date="2024-05-25T14:03:39Z">
          <w:pPr>
            <w:widowControl/>
            <w:spacing w:line="432" w:lineRule="atLeast"/>
            <w:jc w:val="left"/>
          </w:pPr>
        </w:pPrChange>
      </w:pPr>
      <w:del w:id="1012" w:author="黎琦/资产管理处（征管办）/湖北省财政厅" w:date="2024-02-22T16:54:58Z">
        <w:r>
          <w:rPr>
            <w:rFonts w:hint="eastAsia" w:ascii="仿宋_GB2312" w:hAnsi="仿宋_GB2312" w:eastAsia="仿宋_GB2312" w:cs="仿宋_GB2312"/>
            <w:color w:val="000000"/>
            <w:kern w:val="0"/>
            <w:sz w:val="32"/>
            <w:szCs w:val="32"/>
            <w:rPrChange w:id="1013" w:author="黎琦/资产管理处（征管办）/湖北省财政厅" w:date="2024-02-22T16:51:01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014" w:author="黎琦/资产管理处（征管办）/湖北省财政厅" w:date="2024-02-22T16:51:01Z">
            <w:rPr>
              <w:rFonts w:hint="eastAsia" w:ascii="宋体" w:hAnsi="宋体" w:eastAsia="宋体" w:cs="宋体"/>
              <w:color w:val="000000"/>
              <w:kern w:val="0"/>
              <w:sz w:val="24"/>
              <w:szCs w:val="24"/>
            </w:rPr>
          </w:rPrChange>
        </w:rPr>
        <w:t>（四）意向性捐赠协议；</w:t>
      </w:r>
    </w:p>
    <w:p w14:paraId="5063F752">
      <w:pPr>
        <w:widowControl w:val="0"/>
        <w:spacing w:beforeLines="0" w:after="0" w:afterLines="0" w:line="640" w:lineRule="exact"/>
        <w:ind w:firstLine="640" w:firstLineChars="200"/>
        <w:jc w:val="both"/>
        <w:rPr>
          <w:rFonts w:hint="eastAsia" w:ascii="仿宋_GB2312" w:hAnsi="仿宋_GB2312" w:eastAsia="仿宋_GB2312" w:cs="仿宋_GB2312"/>
          <w:color w:val="000000"/>
          <w:kern w:val="0"/>
          <w:sz w:val="32"/>
          <w:szCs w:val="32"/>
          <w:rPrChange w:id="1016" w:author="黎琦/资产管理处（征管办）/湖北省财政厅" w:date="2024-02-22T16:51:01Z">
            <w:rPr>
              <w:rFonts w:hint="eastAsia" w:ascii="宋体" w:hAnsi="宋体" w:eastAsia="宋体" w:cs="宋体"/>
              <w:color w:val="000000"/>
              <w:kern w:val="0"/>
              <w:sz w:val="24"/>
              <w:szCs w:val="24"/>
            </w:rPr>
          </w:rPrChange>
        </w:rPr>
        <w:pPrChange w:id="1015" w:author="黎琦/资产管理处（征管办）/湖北省财政厅" w:date="2024-05-25T14:03:39Z">
          <w:pPr>
            <w:widowControl/>
            <w:spacing w:after="240" w:line="432" w:lineRule="atLeast"/>
            <w:jc w:val="left"/>
          </w:pPr>
        </w:pPrChange>
      </w:pPr>
      <w:del w:id="1017" w:author="黎琦/资产管理处（征管办）/湖北省财政厅" w:date="2024-02-22T16:54:59Z">
        <w:r>
          <w:rPr>
            <w:rFonts w:hint="eastAsia" w:ascii="仿宋_GB2312" w:hAnsi="仿宋_GB2312" w:eastAsia="仿宋_GB2312" w:cs="仿宋_GB2312"/>
            <w:color w:val="000000"/>
            <w:kern w:val="0"/>
            <w:sz w:val="32"/>
            <w:szCs w:val="32"/>
            <w:rPrChange w:id="1018" w:author="黎琦/资产管理处（征管办）/湖北省财政厅" w:date="2024-02-22T16:51:01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019" w:author="黎琦/资产管理处（征管办）/湖北省财政厅" w:date="2024-02-22T16:51:01Z">
            <w:rPr>
              <w:rFonts w:hint="eastAsia" w:ascii="宋体" w:hAnsi="宋体" w:eastAsia="宋体" w:cs="宋体"/>
              <w:color w:val="000000"/>
              <w:kern w:val="0"/>
              <w:sz w:val="24"/>
              <w:szCs w:val="24"/>
            </w:rPr>
          </w:rPrChange>
        </w:rPr>
        <w:t>（五）其他相关材料。</w:t>
      </w:r>
    </w:p>
    <w:p w14:paraId="7CB7A726">
      <w:pPr>
        <w:widowControl w:val="0"/>
        <w:spacing w:before="157" w:beforeLines="50" w:after="157" w:afterLines="50" w:line="640" w:lineRule="exact"/>
        <w:ind w:firstLine="0" w:firstLineChars="0"/>
        <w:jc w:val="center"/>
        <w:rPr>
          <w:rFonts w:hint="eastAsia" w:ascii="黑体" w:hAnsi="黑体" w:eastAsia="黑体" w:cs="宋体"/>
          <w:color w:val="000000"/>
          <w:kern w:val="0"/>
          <w:sz w:val="32"/>
          <w:szCs w:val="32"/>
          <w:rPrChange w:id="1021" w:author="黎琦/资产管理处（征管办）/湖北省财政厅" w:date="2024-02-22T16:48:30Z">
            <w:rPr>
              <w:rFonts w:hint="eastAsia" w:ascii="宋体" w:hAnsi="宋体" w:eastAsia="宋体" w:cs="宋体"/>
              <w:color w:val="000000"/>
              <w:kern w:val="0"/>
              <w:sz w:val="24"/>
              <w:szCs w:val="24"/>
            </w:rPr>
          </w:rPrChange>
        </w:rPr>
        <w:pPrChange w:id="1020" w:author="黎琦/资产管理处（征管办）/湖北省财政厅" w:date="2024-05-25T14:04:15Z">
          <w:pPr>
            <w:widowControl/>
            <w:spacing w:line="432" w:lineRule="atLeast"/>
            <w:jc w:val="center"/>
          </w:pPr>
        </w:pPrChange>
      </w:pPr>
      <w:r>
        <w:rPr>
          <w:rFonts w:hint="eastAsia" w:ascii="黑体" w:hAnsi="黑体" w:eastAsia="黑体" w:cs="宋体"/>
          <w:color w:val="000000"/>
          <w:kern w:val="0"/>
          <w:sz w:val="32"/>
          <w:szCs w:val="32"/>
          <w:rPrChange w:id="1022" w:author="黎琦/资产管理处（征管办）/湖北省财政厅" w:date="2024-02-22T16:48:30Z">
            <w:rPr>
              <w:rFonts w:hint="eastAsia" w:ascii="黑体" w:hAnsi="黑体" w:eastAsia="黑体" w:cs="宋体"/>
              <w:color w:val="000000"/>
              <w:kern w:val="0"/>
              <w:sz w:val="24"/>
              <w:szCs w:val="24"/>
            </w:rPr>
          </w:rPrChange>
        </w:rPr>
        <w:t>第六章　</w:t>
      </w:r>
      <w:del w:id="1023" w:author="黎琦/资产管理处（征管办）/湖北省财政厅" w:date="2024-02-19T18:27:43Z">
        <w:r>
          <w:rPr>
            <w:rFonts w:hint="eastAsia" w:ascii="黑体" w:hAnsi="黑体" w:eastAsia="黑体" w:cs="宋体"/>
            <w:color w:val="000000"/>
            <w:kern w:val="0"/>
            <w:sz w:val="32"/>
            <w:szCs w:val="32"/>
            <w:rPrChange w:id="1024" w:author="黎琦/资产管理处（征管办）/湖北省财政厅" w:date="2024-02-22T16:48:30Z">
              <w:rPr>
                <w:rFonts w:hint="eastAsia" w:ascii="黑体" w:hAnsi="黑体" w:eastAsia="黑体" w:cs="宋体"/>
                <w:color w:val="000000"/>
                <w:kern w:val="0"/>
                <w:sz w:val="24"/>
                <w:szCs w:val="24"/>
              </w:rPr>
            </w:rPrChange>
          </w:rPr>
          <w:delText>有偿</w:delText>
        </w:r>
      </w:del>
      <w:r>
        <w:rPr>
          <w:rFonts w:hint="eastAsia" w:ascii="黑体" w:hAnsi="黑体" w:eastAsia="黑体" w:cs="宋体"/>
          <w:color w:val="000000"/>
          <w:kern w:val="0"/>
          <w:sz w:val="32"/>
          <w:szCs w:val="32"/>
          <w:rPrChange w:id="1025" w:author="黎琦/资产管理处（征管办）/湖北省财政厅" w:date="2024-02-22T16:48:30Z">
            <w:rPr>
              <w:rFonts w:hint="eastAsia" w:ascii="黑体" w:hAnsi="黑体" w:eastAsia="黑体" w:cs="宋体"/>
              <w:color w:val="000000"/>
              <w:kern w:val="0"/>
              <w:sz w:val="24"/>
              <w:szCs w:val="24"/>
            </w:rPr>
          </w:rPrChange>
        </w:rPr>
        <w:t>转让和置换</w:t>
      </w:r>
    </w:p>
    <w:p w14:paraId="60E637E2">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027" w:author="黎琦/资产管理处（征管办）/湖北省财政厅" w:date="2024-02-22T16:51:06Z">
            <w:rPr>
              <w:rFonts w:hint="eastAsia" w:ascii="宋体" w:hAnsi="宋体" w:eastAsia="宋体" w:cs="宋体"/>
              <w:color w:val="000000"/>
              <w:kern w:val="0"/>
              <w:sz w:val="24"/>
              <w:szCs w:val="24"/>
            </w:rPr>
          </w:rPrChange>
        </w:rPr>
        <w:pPrChange w:id="1026" w:author="黎琦/资产管理处（征管办）/湖北省财政厅" w:date="2024-05-25T14:05:33Z">
          <w:pPr>
            <w:widowControl/>
            <w:spacing w:line="432" w:lineRule="atLeast"/>
            <w:jc w:val="left"/>
          </w:pPr>
        </w:pPrChange>
      </w:pPr>
      <w:del w:id="1028" w:author="黎琦/资产管理处（征管办）/湖北省财政厅" w:date="2024-02-22T16:55:05Z">
        <w:r>
          <w:rPr>
            <w:rFonts w:hint="eastAsia" w:ascii="仿宋_GB2312" w:hAnsi="仿宋_GB2312" w:eastAsia="仿宋_GB2312" w:cs="仿宋_GB2312"/>
            <w:color w:val="000000"/>
            <w:kern w:val="0"/>
            <w:sz w:val="32"/>
            <w:szCs w:val="32"/>
            <w:rPrChange w:id="1029" w:author="黎琦/资产管理处（征管办）/湖北省财政厅" w:date="2024-05-25T14:05:33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030" w:author="黎琦/资产管理处（征管办）/湖北省财政厅" w:date="2024-02-22T16:51:06Z">
            <w:rPr>
              <w:rFonts w:hint="eastAsia" w:ascii="黑体" w:hAnsi="黑体" w:eastAsia="黑体" w:cs="宋体"/>
              <w:color w:val="000000"/>
              <w:kern w:val="0"/>
              <w:sz w:val="24"/>
              <w:szCs w:val="24"/>
            </w:rPr>
          </w:rPrChange>
        </w:rPr>
        <w:t>第二十</w:t>
      </w:r>
      <w:r>
        <w:rPr>
          <w:rFonts w:hint="eastAsia" w:ascii="仿宋_GB2312" w:hAnsi="仿宋_GB2312" w:eastAsia="仿宋_GB2312" w:cs="仿宋_GB2312"/>
          <w:color w:val="000000"/>
          <w:kern w:val="0"/>
          <w:sz w:val="32"/>
          <w:szCs w:val="32"/>
          <w:lang w:eastAsia="zh-CN"/>
        </w:rPr>
        <w:t>二</w:t>
      </w:r>
      <w:r>
        <w:rPr>
          <w:rFonts w:hint="eastAsia" w:ascii="仿宋_GB2312" w:hAnsi="仿宋_GB2312" w:eastAsia="仿宋_GB2312" w:cs="仿宋_GB2312"/>
          <w:color w:val="000000"/>
          <w:kern w:val="0"/>
          <w:sz w:val="32"/>
          <w:szCs w:val="32"/>
          <w:rPrChange w:id="1031" w:author="黎琦/资产管理处（征管办）/湖北省财政厅" w:date="2024-02-22T16:51:06Z">
            <w:rPr>
              <w:rFonts w:hint="eastAsia" w:ascii="黑体" w:hAnsi="黑体" w:eastAsia="黑体" w:cs="宋体"/>
              <w:color w:val="000000"/>
              <w:kern w:val="0"/>
              <w:sz w:val="24"/>
              <w:szCs w:val="24"/>
            </w:rPr>
          </w:rPrChange>
        </w:rPr>
        <w:t>条</w:t>
      </w:r>
      <w:r>
        <w:rPr>
          <w:rFonts w:hint="eastAsia" w:ascii="仿宋_GB2312" w:hAnsi="仿宋_GB2312" w:eastAsia="仿宋_GB2312" w:cs="仿宋_GB2312"/>
          <w:color w:val="000000"/>
          <w:kern w:val="0"/>
          <w:sz w:val="32"/>
          <w:szCs w:val="32"/>
          <w:rPrChange w:id="1032" w:author="黎琦/资产管理处（征管办）/湖北省财政厅" w:date="2024-02-22T16:51:06Z">
            <w:rPr>
              <w:rFonts w:hint="eastAsia" w:ascii="宋体" w:hAnsi="宋体" w:eastAsia="宋体" w:cs="宋体"/>
              <w:color w:val="000000"/>
              <w:kern w:val="0"/>
              <w:sz w:val="24"/>
              <w:szCs w:val="24"/>
            </w:rPr>
          </w:rPrChange>
        </w:rPr>
        <w:t>　</w:t>
      </w:r>
      <w:del w:id="1033" w:author="黎琦/资产管理处（征管办）/湖北省财政厅" w:date="2024-02-20T10:27:52Z">
        <w:r>
          <w:rPr>
            <w:rFonts w:hint="eastAsia" w:ascii="仿宋_GB2312" w:hAnsi="仿宋_GB2312" w:eastAsia="仿宋_GB2312" w:cs="仿宋_GB2312"/>
            <w:color w:val="000000"/>
            <w:kern w:val="0"/>
            <w:sz w:val="32"/>
            <w:szCs w:val="32"/>
            <w:rPrChange w:id="1034" w:author="黎琦/资产管理处（征管办）/湖北省财政厅" w:date="2024-02-22T16:51:06Z">
              <w:rPr>
                <w:rFonts w:hint="eastAsia" w:ascii="宋体" w:hAnsi="宋体" w:eastAsia="宋体" w:cs="宋体"/>
                <w:color w:val="000000"/>
                <w:kern w:val="0"/>
                <w:sz w:val="24"/>
                <w:szCs w:val="24"/>
              </w:rPr>
            </w:rPrChange>
          </w:rPr>
          <w:delText>有偿</w:delText>
        </w:r>
      </w:del>
      <w:r>
        <w:rPr>
          <w:rFonts w:hint="eastAsia" w:ascii="仿宋_GB2312" w:hAnsi="仿宋_GB2312" w:eastAsia="仿宋_GB2312" w:cs="仿宋_GB2312"/>
          <w:color w:val="000000"/>
          <w:kern w:val="0"/>
          <w:sz w:val="32"/>
          <w:szCs w:val="32"/>
          <w:rPrChange w:id="1035" w:author="黎琦/资产管理处（征管办）/湖北省财政厅" w:date="2024-02-22T16:51:06Z">
            <w:rPr>
              <w:rFonts w:hint="eastAsia" w:ascii="宋体" w:hAnsi="宋体" w:eastAsia="宋体" w:cs="宋体"/>
              <w:color w:val="000000"/>
              <w:kern w:val="0"/>
              <w:sz w:val="24"/>
              <w:szCs w:val="24"/>
            </w:rPr>
          </w:rPrChange>
        </w:rPr>
        <w:t>转让是指转移资产产权并取得相应收益的处置行为。</w:t>
      </w:r>
    </w:p>
    <w:p w14:paraId="51476AA3">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037" w:author="黎琦/资产管理处（征管办）/湖北省财政厅" w:date="2024-02-22T16:51:06Z">
            <w:rPr>
              <w:rFonts w:hint="eastAsia" w:ascii="宋体" w:hAnsi="宋体" w:eastAsia="宋体" w:cs="宋体"/>
              <w:color w:val="000000"/>
              <w:kern w:val="0"/>
              <w:sz w:val="24"/>
              <w:szCs w:val="24"/>
            </w:rPr>
          </w:rPrChange>
        </w:rPr>
        <w:pPrChange w:id="1036" w:author="黎琦/资产管理处（征管办）/湖北省财政厅" w:date="2024-05-25T14:03:39Z">
          <w:pPr>
            <w:widowControl/>
            <w:spacing w:line="432" w:lineRule="atLeast"/>
            <w:jc w:val="left"/>
          </w:pPr>
        </w:pPrChange>
      </w:pPr>
      <w:del w:id="1038" w:author="黎琦/资产管理处（征管办）/湖北省财政厅" w:date="2024-02-22T16:55:06Z">
        <w:r>
          <w:rPr>
            <w:rFonts w:hint="eastAsia" w:ascii="仿宋_GB2312" w:hAnsi="仿宋_GB2312" w:eastAsia="仿宋_GB2312" w:cs="仿宋_GB2312"/>
            <w:color w:val="000000"/>
            <w:kern w:val="0"/>
            <w:sz w:val="32"/>
            <w:szCs w:val="32"/>
            <w:rPrChange w:id="1039" w:author="黎琦/资产管理处（征管办）/湖北省财政厅" w:date="2024-02-22T16:51:06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040" w:author="黎琦/资产管理处（征管办）/湖北省财政厅" w:date="2024-02-22T16:51:06Z">
            <w:rPr>
              <w:rFonts w:hint="eastAsia" w:ascii="黑体" w:hAnsi="黑体" w:eastAsia="黑体" w:cs="宋体"/>
              <w:color w:val="000000"/>
              <w:kern w:val="0"/>
              <w:sz w:val="24"/>
              <w:szCs w:val="24"/>
            </w:rPr>
          </w:rPrChange>
        </w:rPr>
        <w:t>第二十</w:t>
      </w:r>
      <w:r>
        <w:rPr>
          <w:rFonts w:hint="eastAsia" w:ascii="仿宋_GB2312" w:hAnsi="仿宋_GB2312" w:eastAsia="仿宋_GB2312" w:cs="仿宋_GB2312"/>
          <w:color w:val="000000"/>
          <w:kern w:val="0"/>
          <w:sz w:val="32"/>
          <w:szCs w:val="32"/>
          <w:lang w:eastAsia="zh-CN"/>
        </w:rPr>
        <w:t>三</w:t>
      </w:r>
      <w:r>
        <w:rPr>
          <w:rFonts w:hint="eastAsia" w:ascii="仿宋_GB2312" w:hAnsi="仿宋_GB2312" w:eastAsia="仿宋_GB2312" w:cs="仿宋_GB2312"/>
          <w:color w:val="000000"/>
          <w:kern w:val="0"/>
          <w:sz w:val="32"/>
          <w:szCs w:val="32"/>
          <w:rPrChange w:id="1041" w:author="黎琦/资产管理处（征管办）/湖北省财政厅" w:date="2024-02-22T16:51:06Z">
            <w:rPr>
              <w:rFonts w:hint="eastAsia" w:ascii="黑体" w:hAnsi="黑体" w:eastAsia="黑体" w:cs="宋体"/>
              <w:color w:val="000000"/>
              <w:kern w:val="0"/>
              <w:sz w:val="24"/>
              <w:szCs w:val="24"/>
            </w:rPr>
          </w:rPrChange>
        </w:rPr>
        <w:t>条</w:t>
      </w:r>
      <w:r>
        <w:rPr>
          <w:rFonts w:hint="eastAsia" w:ascii="仿宋_GB2312" w:hAnsi="仿宋_GB2312" w:eastAsia="仿宋_GB2312" w:cs="仿宋_GB2312"/>
          <w:color w:val="000000"/>
          <w:kern w:val="0"/>
          <w:sz w:val="32"/>
          <w:szCs w:val="32"/>
          <w:rPrChange w:id="1042" w:author="黎琦/资产管理处（征管办）/湖北省财政厅" w:date="2024-02-22T16:51:06Z">
            <w:rPr>
              <w:rFonts w:hint="eastAsia" w:ascii="宋体" w:hAnsi="宋体" w:eastAsia="宋体" w:cs="宋体"/>
              <w:color w:val="000000"/>
              <w:kern w:val="0"/>
              <w:sz w:val="24"/>
              <w:szCs w:val="24"/>
            </w:rPr>
          </w:rPrChange>
        </w:rPr>
        <w:t>　置换是指以非货币性资产为主进行的交换，该交换不涉及或只涉及少量的货币性资产（即补价）。</w:t>
      </w:r>
    </w:p>
    <w:p w14:paraId="3D2BFE59">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044" w:author="黎琦/资产管理处（征管办）/湖北省财政厅" w:date="2024-02-22T16:51:06Z">
            <w:rPr>
              <w:rFonts w:hint="eastAsia" w:ascii="宋体" w:hAnsi="宋体" w:eastAsia="宋体" w:cs="宋体"/>
              <w:color w:val="000000"/>
              <w:kern w:val="0"/>
              <w:sz w:val="24"/>
              <w:szCs w:val="24"/>
            </w:rPr>
          </w:rPrChange>
        </w:rPr>
        <w:pPrChange w:id="1043" w:author="黎琦/资产管理处（征管办）/湖北省财政厅" w:date="2024-05-25T14:03:39Z">
          <w:pPr>
            <w:widowControl/>
            <w:spacing w:line="432" w:lineRule="atLeast"/>
            <w:jc w:val="left"/>
          </w:pPr>
        </w:pPrChange>
      </w:pPr>
      <w:del w:id="1045" w:author="黎琦/资产管理处（征管办）/湖北省财政厅" w:date="2024-02-22T16:55:07Z">
        <w:r>
          <w:rPr>
            <w:rFonts w:hint="eastAsia" w:ascii="仿宋_GB2312" w:hAnsi="仿宋_GB2312" w:eastAsia="仿宋_GB2312" w:cs="仿宋_GB2312"/>
            <w:color w:val="000000"/>
            <w:kern w:val="0"/>
            <w:sz w:val="32"/>
            <w:szCs w:val="32"/>
            <w:rPrChange w:id="1046" w:author="黎琦/资产管理处（征管办）/湖北省财政厅" w:date="2024-02-22T16:51:06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047" w:author="黎琦/资产管理处（征管办）/湖北省财政厅" w:date="2024-02-22T16:51:06Z">
            <w:rPr>
              <w:rFonts w:hint="eastAsia" w:ascii="黑体" w:hAnsi="黑体" w:eastAsia="黑体" w:cs="宋体"/>
              <w:color w:val="000000"/>
              <w:kern w:val="0"/>
              <w:sz w:val="24"/>
              <w:szCs w:val="24"/>
            </w:rPr>
          </w:rPrChange>
        </w:rPr>
        <w:t>第二十</w:t>
      </w:r>
      <w:r>
        <w:rPr>
          <w:rFonts w:hint="eastAsia" w:ascii="仿宋_GB2312" w:hAnsi="仿宋_GB2312" w:eastAsia="仿宋_GB2312" w:cs="仿宋_GB2312"/>
          <w:color w:val="000000"/>
          <w:kern w:val="0"/>
          <w:sz w:val="32"/>
          <w:szCs w:val="32"/>
          <w:lang w:eastAsia="zh-CN"/>
        </w:rPr>
        <w:t>四</w:t>
      </w:r>
      <w:r>
        <w:rPr>
          <w:rFonts w:hint="eastAsia" w:ascii="仿宋_GB2312" w:hAnsi="仿宋_GB2312" w:eastAsia="仿宋_GB2312" w:cs="仿宋_GB2312"/>
          <w:color w:val="000000"/>
          <w:kern w:val="0"/>
          <w:sz w:val="32"/>
          <w:szCs w:val="32"/>
          <w:rPrChange w:id="1048" w:author="黎琦/资产管理处（征管办）/湖北省财政厅" w:date="2024-02-22T16:51:06Z">
            <w:rPr>
              <w:rFonts w:hint="eastAsia" w:ascii="黑体" w:hAnsi="黑体" w:eastAsia="黑体" w:cs="宋体"/>
              <w:color w:val="000000"/>
              <w:kern w:val="0"/>
              <w:sz w:val="24"/>
              <w:szCs w:val="24"/>
            </w:rPr>
          </w:rPrChange>
        </w:rPr>
        <w:t>条</w:t>
      </w:r>
      <w:r>
        <w:rPr>
          <w:rFonts w:hint="eastAsia" w:ascii="仿宋_GB2312" w:hAnsi="仿宋_GB2312" w:eastAsia="仿宋_GB2312" w:cs="仿宋_GB2312"/>
          <w:color w:val="000000"/>
          <w:kern w:val="0"/>
          <w:sz w:val="32"/>
          <w:szCs w:val="32"/>
          <w:rPrChange w:id="1049" w:author="黎琦/资产管理处（征管办）/湖北省财政厅" w:date="2024-02-22T16:51:06Z">
            <w:rPr>
              <w:rFonts w:hint="eastAsia" w:ascii="宋体" w:hAnsi="宋体" w:eastAsia="宋体" w:cs="宋体"/>
              <w:color w:val="000000"/>
              <w:kern w:val="0"/>
              <w:sz w:val="24"/>
              <w:szCs w:val="24"/>
            </w:rPr>
          </w:rPrChange>
        </w:rPr>
        <w:t>　资产</w:t>
      </w:r>
      <w:del w:id="1050" w:author="黎琦/资产管理处（征管办）/湖北省财政厅" w:date="2024-02-20T10:28:08Z">
        <w:r>
          <w:rPr>
            <w:rFonts w:hint="eastAsia" w:ascii="仿宋_GB2312" w:hAnsi="仿宋_GB2312" w:eastAsia="仿宋_GB2312" w:cs="仿宋_GB2312"/>
            <w:color w:val="000000"/>
            <w:kern w:val="0"/>
            <w:sz w:val="32"/>
            <w:szCs w:val="32"/>
            <w:rPrChange w:id="1051" w:author="黎琦/资产管理处（征管办）/湖北省财政厅" w:date="2024-02-22T16:51:06Z">
              <w:rPr>
                <w:rFonts w:hint="eastAsia" w:ascii="宋体" w:hAnsi="宋体" w:eastAsia="宋体" w:cs="宋体"/>
                <w:color w:val="000000"/>
                <w:kern w:val="0"/>
                <w:sz w:val="24"/>
                <w:szCs w:val="24"/>
              </w:rPr>
            </w:rPrChange>
          </w:rPr>
          <w:delText>有偿</w:delText>
        </w:r>
      </w:del>
      <w:r>
        <w:rPr>
          <w:rFonts w:hint="eastAsia" w:ascii="仿宋_GB2312" w:hAnsi="仿宋_GB2312" w:eastAsia="仿宋_GB2312" w:cs="仿宋_GB2312"/>
          <w:color w:val="000000"/>
          <w:kern w:val="0"/>
          <w:sz w:val="32"/>
          <w:szCs w:val="32"/>
          <w:rPrChange w:id="1052" w:author="黎琦/资产管理处（征管办）/湖北省财政厅" w:date="2024-02-22T16:51:06Z">
            <w:rPr>
              <w:rFonts w:hint="eastAsia" w:ascii="宋体" w:hAnsi="宋体" w:eastAsia="宋体" w:cs="宋体"/>
              <w:color w:val="000000"/>
              <w:kern w:val="0"/>
              <w:sz w:val="24"/>
              <w:szCs w:val="24"/>
            </w:rPr>
          </w:rPrChange>
        </w:rPr>
        <w:t>转让或置换，</w:t>
      </w:r>
      <w:del w:id="1053" w:author="黎琦/资产管理处（征管办）/湖北省财政厅" w:date="2024-02-20T10:57:45Z">
        <w:r>
          <w:rPr>
            <w:rFonts w:hint="eastAsia" w:ascii="仿宋_GB2312" w:hAnsi="仿宋_GB2312" w:eastAsia="仿宋_GB2312" w:cs="仿宋_GB2312"/>
            <w:color w:val="000000"/>
            <w:kern w:val="0"/>
            <w:sz w:val="32"/>
            <w:szCs w:val="32"/>
            <w:rPrChange w:id="1054" w:author="黎琦/资产管理处（征管办）/湖北省财政厅" w:date="2024-02-22T16:51:06Z">
              <w:rPr>
                <w:rFonts w:hint="eastAsia" w:ascii="宋体" w:hAnsi="宋体" w:eastAsia="宋体" w:cs="宋体"/>
                <w:color w:val="000000"/>
                <w:kern w:val="0"/>
                <w:sz w:val="24"/>
                <w:szCs w:val="24"/>
              </w:rPr>
            </w:rPrChange>
          </w:rPr>
          <w:delText>应当遵循公开、公平、公正原则</w:delText>
        </w:r>
      </w:del>
      <w:del w:id="1055" w:author="黎琦/资产管理处（征管办）/湖北省财政厅" w:date="2024-02-20T10:57:46Z">
        <w:r>
          <w:rPr>
            <w:rFonts w:hint="eastAsia" w:ascii="仿宋_GB2312" w:hAnsi="仿宋_GB2312" w:eastAsia="仿宋_GB2312" w:cs="仿宋_GB2312"/>
            <w:color w:val="000000"/>
            <w:kern w:val="0"/>
            <w:sz w:val="32"/>
            <w:szCs w:val="32"/>
            <w:rPrChange w:id="1056" w:author="黎琦/资产管理处（征管办）/湖北省财政厅" w:date="2024-02-22T16:51:06Z">
              <w:rPr>
                <w:rFonts w:hint="eastAsia" w:ascii="宋体" w:hAnsi="宋体" w:eastAsia="宋体" w:cs="宋体"/>
                <w:color w:val="000000"/>
                <w:kern w:val="0"/>
                <w:sz w:val="24"/>
                <w:szCs w:val="24"/>
              </w:rPr>
            </w:rPrChange>
          </w:rPr>
          <w:delText>，</w:delText>
        </w:r>
      </w:del>
      <w:ins w:id="1057" w:author="黎琦/资产管理处（征管办）/湖北省财政厅" w:date="2024-02-20T10:29:13Z">
        <w:r>
          <w:rPr>
            <w:rFonts w:hint="eastAsia" w:ascii="仿宋_GB2312" w:hAnsi="仿宋_GB2312" w:eastAsia="仿宋_GB2312" w:cs="仿宋_GB2312"/>
            <w:i w:val="0"/>
            <w:caps w:val="0"/>
            <w:color w:val="000000"/>
            <w:spacing w:val="0"/>
            <w:kern w:val="0"/>
            <w:sz w:val="32"/>
            <w:szCs w:val="32"/>
            <w:shd w:val="clear"/>
            <w:rPrChange w:id="1058" w:author="黎琦/资产管理处（征管办）/湖北省财政厅" w:date="2024-02-22T16:51:06Z">
              <w:rPr>
                <w:rFonts w:hint="eastAsia" w:ascii="宋体" w:hAnsi="宋体" w:eastAsia="宋体" w:cs="宋体"/>
                <w:i w:val="0"/>
                <w:caps w:val="0"/>
                <w:color w:val="000000"/>
                <w:spacing w:val="0"/>
                <w:kern w:val="0"/>
                <w:sz w:val="24"/>
                <w:szCs w:val="24"/>
                <w:shd w:val="clear"/>
              </w:rPr>
            </w:rPrChange>
          </w:rPr>
          <w:t>除国家另有规定外，</w:t>
        </w:r>
      </w:ins>
      <w:del w:id="1059" w:author="黎琦/资产管理处（征管办）/湖北省财政厅" w:date="2024-02-20T10:29:31Z">
        <w:r>
          <w:rPr>
            <w:rFonts w:hint="eastAsia" w:ascii="仿宋_GB2312" w:hAnsi="仿宋_GB2312" w:eastAsia="仿宋_GB2312" w:cs="仿宋_GB2312"/>
            <w:color w:val="000000"/>
            <w:kern w:val="0"/>
            <w:sz w:val="32"/>
            <w:szCs w:val="32"/>
            <w:rPrChange w:id="1060" w:author="黎琦/资产管理处（征管办）/湖北省财政厅" w:date="2024-02-22T16:51:06Z">
              <w:rPr>
                <w:rFonts w:hint="eastAsia" w:ascii="宋体" w:hAnsi="宋体" w:eastAsia="宋体" w:cs="宋体"/>
                <w:color w:val="000000"/>
                <w:kern w:val="0"/>
                <w:sz w:val="24"/>
                <w:szCs w:val="24"/>
              </w:rPr>
            </w:rPrChange>
          </w:rPr>
          <w:delText>并</w:delText>
        </w:r>
      </w:del>
      <w:ins w:id="1061" w:author="黎琦/资产管理处（征管办）/湖北省财政厅" w:date="2024-02-20T10:29:19Z">
        <w:r>
          <w:rPr>
            <w:rFonts w:hint="eastAsia" w:ascii="仿宋_GB2312" w:hAnsi="仿宋_GB2312" w:eastAsia="仿宋_GB2312" w:cs="仿宋_GB2312"/>
            <w:color w:val="000000"/>
            <w:kern w:val="0"/>
            <w:sz w:val="32"/>
            <w:szCs w:val="32"/>
            <w:lang w:eastAsia="zh-CN"/>
            <w:rPrChange w:id="1062" w:author="黎琦/资产管理处（征管办）/湖北省财政厅" w:date="2024-05-25T14:05:33Z">
              <w:rPr>
                <w:rFonts w:hint="eastAsia" w:ascii="宋体" w:hAnsi="宋体" w:eastAsia="宋体" w:cs="宋体"/>
                <w:color w:val="000000"/>
                <w:kern w:val="0"/>
                <w:sz w:val="24"/>
                <w:szCs w:val="24"/>
                <w:lang w:eastAsia="zh-CN"/>
              </w:rPr>
            </w:rPrChange>
          </w:rPr>
          <w:t>应</w:t>
        </w:r>
      </w:ins>
      <w:r>
        <w:rPr>
          <w:rFonts w:hint="eastAsia" w:ascii="仿宋_GB2312" w:hAnsi="仿宋_GB2312" w:eastAsia="仿宋_GB2312" w:cs="仿宋_GB2312"/>
          <w:color w:val="000000"/>
          <w:kern w:val="0"/>
          <w:sz w:val="32"/>
          <w:szCs w:val="32"/>
          <w:rPrChange w:id="1063" w:author="黎琦/资产管理处（征管办）/湖北省财政厅" w:date="2024-02-22T16:51:06Z">
            <w:rPr>
              <w:rFonts w:hint="eastAsia" w:ascii="宋体" w:hAnsi="宋体" w:eastAsia="宋体" w:cs="宋体"/>
              <w:color w:val="000000"/>
              <w:kern w:val="0"/>
              <w:sz w:val="24"/>
              <w:szCs w:val="24"/>
            </w:rPr>
          </w:rPrChange>
        </w:rPr>
        <w:t>经具备相应资质的中介机构进行评估。</w:t>
      </w:r>
    </w:p>
    <w:p w14:paraId="6E04DC72">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065" w:author="黎琦/资产管理处（征管办）/湖北省财政厅" w:date="2024-02-22T16:51:06Z">
            <w:rPr>
              <w:rFonts w:hint="eastAsia" w:ascii="宋体" w:hAnsi="宋体" w:eastAsia="宋体" w:cs="宋体"/>
              <w:color w:val="000000"/>
              <w:kern w:val="0"/>
              <w:sz w:val="24"/>
              <w:szCs w:val="24"/>
            </w:rPr>
          </w:rPrChange>
        </w:rPr>
        <w:pPrChange w:id="1064" w:author="黎琦/资产管理处（征管办）/湖北省财政厅" w:date="2024-05-25T14:03:39Z">
          <w:pPr>
            <w:widowControl/>
            <w:spacing w:line="432" w:lineRule="atLeast"/>
            <w:jc w:val="left"/>
          </w:pPr>
        </w:pPrChange>
      </w:pPr>
      <w:del w:id="1066" w:author="黎琦/资产管理处（征管办）/湖北省财政厅" w:date="2024-02-22T16:55:09Z">
        <w:r>
          <w:rPr>
            <w:rFonts w:hint="eastAsia" w:ascii="仿宋_GB2312" w:hAnsi="仿宋_GB2312" w:eastAsia="仿宋_GB2312" w:cs="仿宋_GB2312"/>
            <w:color w:val="000000"/>
            <w:kern w:val="0"/>
            <w:sz w:val="32"/>
            <w:szCs w:val="32"/>
            <w:rPrChange w:id="1067" w:author="黎琦/资产管理处（征管办）/湖北省财政厅" w:date="2024-02-22T16:51:06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068" w:author="黎琦/资产管理处（征管办）/湖北省财政厅" w:date="2024-02-22T16:51:06Z">
            <w:rPr>
              <w:rFonts w:hint="eastAsia" w:ascii="黑体" w:hAnsi="黑体" w:eastAsia="黑体" w:cs="宋体"/>
              <w:color w:val="000000"/>
              <w:kern w:val="0"/>
              <w:sz w:val="24"/>
              <w:szCs w:val="24"/>
            </w:rPr>
          </w:rPrChange>
        </w:rPr>
        <w:t>第二十</w:t>
      </w:r>
      <w:r>
        <w:rPr>
          <w:rFonts w:hint="eastAsia" w:ascii="仿宋_GB2312" w:hAnsi="仿宋_GB2312" w:eastAsia="仿宋_GB2312" w:cs="仿宋_GB2312"/>
          <w:color w:val="000000"/>
          <w:kern w:val="0"/>
          <w:sz w:val="32"/>
          <w:szCs w:val="32"/>
          <w:lang w:eastAsia="zh-CN"/>
        </w:rPr>
        <w:t>五</w:t>
      </w:r>
      <w:r>
        <w:rPr>
          <w:rFonts w:hint="eastAsia" w:ascii="仿宋_GB2312" w:hAnsi="仿宋_GB2312" w:eastAsia="仿宋_GB2312" w:cs="仿宋_GB2312"/>
          <w:color w:val="000000"/>
          <w:kern w:val="0"/>
          <w:sz w:val="32"/>
          <w:szCs w:val="32"/>
          <w:rPrChange w:id="1069" w:author="黎琦/资产管理处（征管办）/湖北省财政厅" w:date="2024-02-22T16:51:06Z">
            <w:rPr>
              <w:rFonts w:hint="eastAsia" w:ascii="黑体" w:hAnsi="黑体" w:eastAsia="黑体" w:cs="宋体"/>
              <w:color w:val="000000"/>
              <w:kern w:val="0"/>
              <w:sz w:val="24"/>
              <w:szCs w:val="24"/>
            </w:rPr>
          </w:rPrChange>
        </w:rPr>
        <w:t>条</w:t>
      </w:r>
      <w:r>
        <w:rPr>
          <w:rFonts w:hint="eastAsia" w:ascii="仿宋_GB2312" w:hAnsi="仿宋_GB2312" w:eastAsia="仿宋_GB2312" w:cs="仿宋_GB2312"/>
          <w:color w:val="000000"/>
          <w:kern w:val="0"/>
          <w:sz w:val="32"/>
          <w:szCs w:val="32"/>
          <w:rPrChange w:id="1070" w:author="黎琦/资产管理处（征管办）/湖北省财政厅" w:date="2024-02-22T16:51:06Z">
            <w:rPr>
              <w:rFonts w:hint="eastAsia" w:ascii="宋体" w:hAnsi="宋体" w:eastAsia="宋体" w:cs="宋体"/>
              <w:color w:val="000000"/>
              <w:kern w:val="0"/>
              <w:sz w:val="24"/>
              <w:szCs w:val="24"/>
            </w:rPr>
          </w:rPrChange>
        </w:rPr>
        <w:t>　单位申请</w:t>
      </w:r>
      <w:del w:id="1071" w:author="黎琦/资产管理处（征管办）/湖北省财政厅" w:date="2024-02-20T10:28:06Z">
        <w:r>
          <w:rPr>
            <w:rFonts w:hint="eastAsia" w:ascii="仿宋_GB2312" w:hAnsi="仿宋_GB2312" w:eastAsia="仿宋_GB2312" w:cs="仿宋_GB2312"/>
            <w:color w:val="000000"/>
            <w:kern w:val="0"/>
            <w:sz w:val="32"/>
            <w:szCs w:val="32"/>
            <w:rPrChange w:id="1072" w:author="黎琦/资产管理处（征管办）/湖北省财政厅" w:date="2024-02-22T16:51:06Z">
              <w:rPr>
                <w:rFonts w:hint="eastAsia" w:ascii="宋体" w:hAnsi="宋体" w:eastAsia="宋体" w:cs="宋体"/>
                <w:color w:val="000000"/>
                <w:kern w:val="0"/>
                <w:sz w:val="24"/>
                <w:szCs w:val="24"/>
              </w:rPr>
            </w:rPrChange>
          </w:rPr>
          <w:delText>有偿</w:delText>
        </w:r>
      </w:del>
      <w:r>
        <w:rPr>
          <w:rFonts w:hint="eastAsia" w:ascii="仿宋_GB2312" w:hAnsi="仿宋_GB2312" w:eastAsia="仿宋_GB2312" w:cs="仿宋_GB2312"/>
          <w:color w:val="000000"/>
          <w:kern w:val="0"/>
          <w:sz w:val="32"/>
          <w:szCs w:val="32"/>
          <w:rPrChange w:id="1073" w:author="黎琦/资产管理处（征管办）/湖北省财政厅" w:date="2024-02-22T16:51:06Z">
            <w:rPr>
              <w:rFonts w:hint="eastAsia" w:ascii="宋体" w:hAnsi="宋体" w:eastAsia="宋体" w:cs="宋体"/>
              <w:color w:val="000000"/>
              <w:kern w:val="0"/>
              <w:sz w:val="24"/>
              <w:szCs w:val="24"/>
            </w:rPr>
          </w:rPrChange>
        </w:rPr>
        <w:t>转让或置换资产，应提交以下材料：</w:t>
      </w:r>
    </w:p>
    <w:p w14:paraId="25807DA9">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075" w:author="黎琦/资产管理处（征管办）/湖北省财政厅" w:date="2024-02-22T16:51:06Z">
            <w:rPr>
              <w:rFonts w:hint="eastAsia" w:ascii="宋体" w:hAnsi="宋体" w:eastAsia="宋体" w:cs="宋体"/>
              <w:color w:val="000000"/>
              <w:kern w:val="0"/>
              <w:sz w:val="24"/>
              <w:szCs w:val="24"/>
            </w:rPr>
          </w:rPrChange>
        </w:rPr>
        <w:pPrChange w:id="1074" w:author="黎琦/资产管理处（征管办）/湖北省财政厅" w:date="2024-05-25T14:03:39Z">
          <w:pPr>
            <w:widowControl/>
            <w:spacing w:line="432" w:lineRule="atLeast"/>
            <w:jc w:val="left"/>
          </w:pPr>
        </w:pPrChange>
      </w:pPr>
      <w:del w:id="1076" w:author="黎琦/资产管理处（征管办）/湖北省财政厅" w:date="2024-02-22T16:55:10Z">
        <w:r>
          <w:rPr>
            <w:rFonts w:hint="eastAsia" w:ascii="仿宋_GB2312" w:hAnsi="仿宋_GB2312" w:eastAsia="仿宋_GB2312" w:cs="仿宋_GB2312"/>
            <w:color w:val="000000"/>
            <w:kern w:val="0"/>
            <w:sz w:val="32"/>
            <w:szCs w:val="32"/>
            <w:rPrChange w:id="1077" w:author="黎琦/资产管理处（征管办）/湖北省财政厅" w:date="2024-02-22T16:51:06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078" w:author="黎琦/资产管理处（征管办）/湖北省财政厅" w:date="2024-02-22T16:51:06Z">
            <w:rPr>
              <w:rFonts w:hint="eastAsia" w:ascii="宋体" w:hAnsi="宋体" w:eastAsia="宋体" w:cs="宋体"/>
              <w:color w:val="000000"/>
              <w:kern w:val="0"/>
              <w:sz w:val="24"/>
              <w:szCs w:val="24"/>
            </w:rPr>
          </w:rPrChange>
        </w:rPr>
        <w:t>（一）申请文件、《湖北省行政事业单位国有资产处置申请表》；</w:t>
      </w:r>
    </w:p>
    <w:p w14:paraId="298E42D6">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080" w:author="黎琦/资产管理处（征管办）/湖北省财政厅" w:date="2024-02-22T16:51:06Z">
            <w:rPr>
              <w:rFonts w:hint="eastAsia" w:ascii="宋体" w:hAnsi="宋体" w:eastAsia="宋体" w:cs="宋体"/>
              <w:color w:val="000000"/>
              <w:kern w:val="0"/>
              <w:sz w:val="24"/>
              <w:szCs w:val="24"/>
            </w:rPr>
          </w:rPrChange>
        </w:rPr>
        <w:pPrChange w:id="1079" w:author="黎琦/资产管理处（征管办）/湖北省财政厅" w:date="2024-05-25T14:03:39Z">
          <w:pPr>
            <w:widowControl/>
            <w:spacing w:line="432" w:lineRule="atLeast"/>
            <w:jc w:val="left"/>
          </w:pPr>
        </w:pPrChange>
      </w:pPr>
      <w:del w:id="1081" w:author="黎琦/资产管理处（征管办）/湖北省财政厅" w:date="2024-02-22T16:55:12Z">
        <w:r>
          <w:rPr>
            <w:rFonts w:hint="eastAsia" w:ascii="仿宋_GB2312" w:hAnsi="仿宋_GB2312" w:eastAsia="仿宋_GB2312" w:cs="仿宋_GB2312"/>
            <w:color w:val="000000"/>
            <w:kern w:val="0"/>
            <w:sz w:val="32"/>
            <w:szCs w:val="32"/>
            <w:rPrChange w:id="1082" w:author="黎琦/资产管理处（征管办）/湖北省财政厅" w:date="2024-02-22T16:51:06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083" w:author="黎琦/资产管理处（征管办）/湖北省财政厅" w:date="2024-02-22T16:51:06Z">
            <w:rPr>
              <w:rFonts w:hint="eastAsia" w:ascii="宋体" w:hAnsi="宋体" w:eastAsia="宋体" w:cs="宋体"/>
              <w:color w:val="000000"/>
              <w:kern w:val="0"/>
              <w:sz w:val="24"/>
              <w:szCs w:val="24"/>
            </w:rPr>
          </w:rPrChange>
        </w:rPr>
        <w:t>（二）中介机构出具的资产评估报告及单位同类资产情况；</w:t>
      </w:r>
    </w:p>
    <w:p w14:paraId="09210D9F">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085" w:author="黎琦/资产管理处（征管办）/湖北省财政厅" w:date="2024-02-22T16:51:06Z">
            <w:rPr>
              <w:rFonts w:hint="eastAsia" w:ascii="宋体" w:hAnsi="宋体" w:eastAsia="宋体" w:cs="宋体"/>
              <w:color w:val="000000"/>
              <w:kern w:val="0"/>
              <w:sz w:val="24"/>
              <w:szCs w:val="24"/>
            </w:rPr>
          </w:rPrChange>
        </w:rPr>
        <w:pPrChange w:id="1084" w:author="黎琦/资产管理处（征管办）/湖北省财政厅" w:date="2024-05-25T14:03:39Z">
          <w:pPr>
            <w:widowControl/>
            <w:spacing w:line="432" w:lineRule="atLeast"/>
            <w:jc w:val="left"/>
          </w:pPr>
        </w:pPrChange>
      </w:pPr>
      <w:del w:id="1086" w:author="黎琦/资产管理处（征管办）/湖北省财政厅" w:date="2024-02-22T16:55:13Z">
        <w:r>
          <w:rPr>
            <w:rFonts w:hint="eastAsia" w:ascii="仿宋_GB2312" w:hAnsi="仿宋_GB2312" w:eastAsia="仿宋_GB2312" w:cs="仿宋_GB2312"/>
            <w:color w:val="000000"/>
            <w:kern w:val="0"/>
            <w:sz w:val="32"/>
            <w:szCs w:val="32"/>
            <w:rPrChange w:id="1087" w:author="黎琦/资产管理处（征管办）/湖北省财政厅" w:date="2024-02-22T16:51:06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088" w:author="黎琦/资产管理处（征管办）/湖北省财政厅" w:date="2024-02-22T16:51:06Z">
            <w:rPr>
              <w:rFonts w:hint="eastAsia" w:ascii="宋体" w:hAnsi="宋体" w:eastAsia="宋体" w:cs="宋体"/>
              <w:color w:val="000000"/>
              <w:kern w:val="0"/>
              <w:sz w:val="24"/>
              <w:szCs w:val="24"/>
            </w:rPr>
          </w:rPrChange>
        </w:rPr>
        <w:t>（三）拟采用协议转让方式处置的，应当提供转让意向书；</w:t>
      </w:r>
    </w:p>
    <w:p w14:paraId="1D5EFC55">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090" w:author="黎琦/资产管理处（征管办）/湖北省财政厅" w:date="2024-02-22T16:51:06Z">
            <w:rPr>
              <w:rFonts w:hint="eastAsia" w:ascii="宋体" w:hAnsi="宋体" w:eastAsia="宋体" w:cs="宋体"/>
              <w:color w:val="000000"/>
              <w:kern w:val="0"/>
              <w:sz w:val="24"/>
              <w:szCs w:val="24"/>
            </w:rPr>
          </w:rPrChange>
        </w:rPr>
        <w:pPrChange w:id="1089" w:author="黎琦/资产管理处（征管办）/湖北省财政厅" w:date="2024-05-25T14:03:39Z">
          <w:pPr>
            <w:widowControl/>
            <w:spacing w:line="432" w:lineRule="atLeast"/>
            <w:jc w:val="left"/>
          </w:pPr>
        </w:pPrChange>
      </w:pPr>
      <w:del w:id="1091" w:author="黎琦/资产管理处（征管办）/湖北省财政厅" w:date="2024-02-22T16:55:17Z">
        <w:r>
          <w:rPr>
            <w:rFonts w:hint="eastAsia" w:ascii="仿宋_GB2312" w:hAnsi="仿宋_GB2312" w:eastAsia="仿宋_GB2312" w:cs="仿宋_GB2312"/>
            <w:color w:val="000000"/>
            <w:kern w:val="0"/>
            <w:sz w:val="32"/>
            <w:szCs w:val="32"/>
            <w:rPrChange w:id="1092" w:author="黎琦/资产管理处（征管办）/湖北省财政厅" w:date="2024-02-22T16:51:06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093" w:author="黎琦/资产管理处（征管办）/湖北省财政厅" w:date="2024-02-22T16:51:06Z">
            <w:rPr>
              <w:rFonts w:hint="eastAsia" w:ascii="宋体" w:hAnsi="宋体" w:eastAsia="宋体" w:cs="宋体"/>
              <w:color w:val="000000"/>
              <w:kern w:val="0"/>
              <w:sz w:val="24"/>
              <w:szCs w:val="24"/>
            </w:rPr>
          </w:rPrChange>
        </w:rPr>
        <w:t>（四）拟采用置换方式处置的，应当提供当地政府或主管部门的相关文件或会议纪要、置换意向书；</w:t>
      </w:r>
    </w:p>
    <w:p w14:paraId="033B1270">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095" w:author="黎琦/资产管理处（征管办）/湖北省财政厅" w:date="2024-02-22T16:51:06Z">
            <w:rPr>
              <w:rFonts w:hint="eastAsia" w:ascii="宋体" w:hAnsi="宋体" w:eastAsia="宋体" w:cs="宋体"/>
              <w:color w:val="000000"/>
              <w:kern w:val="0"/>
              <w:sz w:val="24"/>
              <w:szCs w:val="24"/>
            </w:rPr>
          </w:rPrChange>
        </w:rPr>
        <w:pPrChange w:id="1094" w:author="黎琦/资产管理处（征管办）/湖北省财政厅" w:date="2024-05-25T14:03:39Z">
          <w:pPr>
            <w:widowControl/>
            <w:spacing w:line="432" w:lineRule="atLeast"/>
            <w:jc w:val="left"/>
          </w:pPr>
        </w:pPrChange>
      </w:pPr>
      <w:del w:id="1096" w:author="黎琦/资产管理处（征管办）/湖北省财政厅" w:date="2024-02-22T16:55:19Z">
        <w:r>
          <w:rPr>
            <w:rFonts w:hint="eastAsia" w:ascii="仿宋_GB2312" w:hAnsi="仿宋_GB2312" w:eastAsia="仿宋_GB2312" w:cs="仿宋_GB2312"/>
            <w:color w:val="000000"/>
            <w:kern w:val="0"/>
            <w:sz w:val="32"/>
            <w:szCs w:val="32"/>
            <w:rPrChange w:id="1097" w:author="黎琦/资产管理处（征管办）/湖北省财政厅" w:date="2024-02-22T16:51:06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098" w:author="黎琦/资产管理处（征管办）/湖北省财政厅" w:date="2024-02-22T16:51:06Z">
            <w:rPr>
              <w:rFonts w:hint="eastAsia" w:ascii="宋体" w:hAnsi="宋体" w:eastAsia="宋体" w:cs="宋体"/>
              <w:color w:val="000000"/>
              <w:kern w:val="0"/>
              <w:sz w:val="24"/>
              <w:szCs w:val="24"/>
            </w:rPr>
          </w:rPrChange>
        </w:rPr>
        <w:t>（五）涉及土地、房屋、车辆的，应当提供权属证明，必要时需提交相关职能部门审核意见；</w:t>
      </w:r>
    </w:p>
    <w:p w14:paraId="19E3742D">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100" w:author="黎琦/资产管理处（征管办）/湖北省财政厅" w:date="2024-02-22T16:51:06Z">
            <w:rPr>
              <w:rFonts w:hint="eastAsia" w:ascii="宋体" w:hAnsi="宋体" w:eastAsia="宋体" w:cs="宋体"/>
              <w:color w:val="000000"/>
              <w:kern w:val="0"/>
              <w:sz w:val="24"/>
              <w:szCs w:val="24"/>
            </w:rPr>
          </w:rPrChange>
        </w:rPr>
        <w:pPrChange w:id="1099" w:author="黎琦/资产管理处（征管办）/湖北省财政厅" w:date="2024-05-25T14:03:39Z">
          <w:pPr>
            <w:widowControl/>
            <w:spacing w:line="432" w:lineRule="atLeast"/>
            <w:jc w:val="left"/>
          </w:pPr>
        </w:pPrChange>
      </w:pPr>
      <w:del w:id="1101" w:author="黎琦/资产管理处（征管办）/湖北省财政厅" w:date="2024-02-22T16:55:20Z">
        <w:r>
          <w:rPr>
            <w:rFonts w:hint="eastAsia" w:ascii="仿宋_GB2312" w:hAnsi="仿宋_GB2312" w:eastAsia="仿宋_GB2312" w:cs="仿宋_GB2312"/>
            <w:color w:val="000000"/>
            <w:kern w:val="0"/>
            <w:sz w:val="32"/>
            <w:szCs w:val="32"/>
            <w:rPrChange w:id="1102" w:author="黎琦/资产管理处（征管办）/湖北省财政厅" w:date="2024-02-22T16:51:06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103" w:author="黎琦/资产管理处（征管办）/湖北省财政厅" w:date="2024-02-22T16:51:06Z">
            <w:rPr>
              <w:rFonts w:hint="eastAsia" w:ascii="宋体" w:hAnsi="宋体" w:eastAsia="宋体" w:cs="宋体"/>
              <w:color w:val="000000"/>
              <w:kern w:val="0"/>
              <w:sz w:val="24"/>
              <w:szCs w:val="24"/>
            </w:rPr>
          </w:rPrChange>
        </w:rPr>
        <w:t>（六）其他相关材料。</w:t>
      </w:r>
    </w:p>
    <w:p w14:paraId="0A6DDC21">
      <w:pPr>
        <w:widowControl w:val="0"/>
        <w:spacing w:beforeLines="0" w:afterLines="0" w:line="640" w:lineRule="exact"/>
        <w:ind w:firstLine="640" w:firstLineChars="200"/>
        <w:jc w:val="both"/>
        <w:rPr>
          <w:ins w:id="1105" w:author="黎琦/资产管理处（征管办）/湖北省财政厅" w:date="2024-02-20T10:29:40Z"/>
          <w:rFonts w:hint="eastAsia" w:ascii="仿宋_GB2312" w:hAnsi="仿宋_GB2312" w:eastAsia="仿宋_GB2312" w:cs="仿宋_GB2312"/>
          <w:color w:val="000000"/>
          <w:kern w:val="0"/>
          <w:sz w:val="32"/>
          <w:szCs w:val="32"/>
          <w:rPrChange w:id="1106" w:author="黎琦/资产管理处（征管办）/湖北省财政厅" w:date="2024-02-22T16:51:06Z">
            <w:rPr>
              <w:ins w:id="1107" w:author="黎琦/资产管理处（征管办）/湖北省财政厅" w:date="2024-02-20T10:29:40Z"/>
              <w:rFonts w:hint="eastAsia" w:ascii="宋体" w:hAnsi="宋体" w:eastAsia="宋体" w:cs="宋体"/>
              <w:color w:val="000000"/>
              <w:kern w:val="0"/>
              <w:sz w:val="24"/>
              <w:szCs w:val="24"/>
            </w:rPr>
          </w:rPrChange>
        </w:rPr>
        <w:pPrChange w:id="1104" w:author="黎琦/资产管理处（征管办）/湖北省财政厅" w:date="2024-05-25T14:05:33Z">
          <w:pPr>
            <w:widowControl/>
            <w:spacing w:line="432" w:lineRule="atLeast"/>
            <w:ind w:firstLine="480"/>
            <w:jc w:val="left"/>
          </w:pPr>
        </w:pPrChange>
      </w:pPr>
      <w:r>
        <w:rPr>
          <w:rFonts w:hint="eastAsia" w:ascii="仿宋_GB2312" w:hAnsi="仿宋_GB2312" w:eastAsia="仿宋_GB2312" w:cs="仿宋_GB2312"/>
          <w:color w:val="000000"/>
          <w:kern w:val="0"/>
          <w:sz w:val="32"/>
          <w:szCs w:val="32"/>
          <w:rPrChange w:id="1108" w:author="黎琦/资产管理处（征管办）/湖北省财政厅" w:date="2024-02-22T16:51:06Z">
            <w:rPr>
              <w:rFonts w:hint="eastAsia" w:ascii="黑体" w:hAnsi="黑体" w:eastAsia="黑体" w:cs="宋体"/>
              <w:color w:val="000000"/>
              <w:kern w:val="0"/>
              <w:sz w:val="24"/>
              <w:szCs w:val="24"/>
            </w:rPr>
          </w:rPrChange>
        </w:rPr>
        <w:t>第</w:t>
      </w:r>
      <w:r>
        <w:rPr>
          <w:rFonts w:hint="eastAsia" w:ascii="仿宋_GB2312" w:hAnsi="仿宋_GB2312" w:eastAsia="仿宋_GB2312" w:cs="仿宋_GB2312"/>
          <w:color w:val="000000"/>
          <w:kern w:val="0"/>
          <w:sz w:val="32"/>
          <w:szCs w:val="32"/>
          <w:lang w:eastAsia="zh-CN"/>
        </w:rPr>
        <w:t>二十六</w:t>
      </w:r>
      <w:r>
        <w:rPr>
          <w:rFonts w:hint="eastAsia" w:ascii="仿宋_GB2312" w:hAnsi="仿宋_GB2312" w:eastAsia="仿宋_GB2312" w:cs="仿宋_GB2312"/>
          <w:color w:val="000000"/>
          <w:kern w:val="0"/>
          <w:sz w:val="32"/>
          <w:szCs w:val="32"/>
          <w:rPrChange w:id="1109" w:author="黎琦/资产管理处（征管办）/湖北省财政厅" w:date="2024-02-22T16:51:06Z">
            <w:rPr>
              <w:rFonts w:hint="eastAsia" w:ascii="黑体" w:hAnsi="黑体" w:eastAsia="黑体" w:cs="宋体"/>
              <w:color w:val="000000"/>
              <w:kern w:val="0"/>
              <w:sz w:val="24"/>
              <w:szCs w:val="24"/>
            </w:rPr>
          </w:rPrChange>
        </w:rPr>
        <w:t>条</w:t>
      </w:r>
      <w:r>
        <w:rPr>
          <w:rFonts w:hint="eastAsia" w:ascii="仿宋_GB2312" w:hAnsi="仿宋_GB2312" w:eastAsia="仿宋_GB2312" w:cs="仿宋_GB2312"/>
          <w:color w:val="000000"/>
          <w:kern w:val="0"/>
          <w:sz w:val="32"/>
          <w:szCs w:val="32"/>
          <w:rPrChange w:id="1110" w:author="黎琦/资产管理处（征管办）/湖北省财政厅" w:date="2024-02-22T16:51:06Z">
            <w:rPr>
              <w:rFonts w:hint="eastAsia" w:ascii="宋体" w:hAnsi="宋体" w:eastAsia="宋体" w:cs="宋体"/>
              <w:color w:val="000000"/>
              <w:kern w:val="0"/>
              <w:sz w:val="24"/>
              <w:szCs w:val="24"/>
            </w:rPr>
          </w:rPrChange>
        </w:rPr>
        <w:t>　</w:t>
      </w:r>
      <w:del w:id="1111" w:author="黎琦/资产管理处（征管办）/湖北省财政厅" w:date="2024-02-19T18:28:23Z">
        <w:r>
          <w:rPr>
            <w:rFonts w:hint="eastAsia" w:ascii="仿宋_GB2312" w:hAnsi="仿宋_GB2312" w:eastAsia="仿宋_GB2312" w:cs="仿宋_GB2312"/>
            <w:color w:val="000000"/>
            <w:kern w:val="0"/>
            <w:sz w:val="32"/>
            <w:szCs w:val="32"/>
            <w:rPrChange w:id="1112" w:author="黎琦/资产管理处（征管办）/湖北省财政厅" w:date="2024-02-22T16:51:06Z">
              <w:rPr>
                <w:rFonts w:hint="eastAsia" w:ascii="宋体" w:hAnsi="宋体" w:eastAsia="宋体" w:cs="宋体"/>
                <w:color w:val="000000"/>
                <w:kern w:val="0"/>
                <w:sz w:val="24"/>
                <w:szCs w:val="24"/>
              </w:rPr>
            </w:rPrChange>
          </w:rPr>
          <w:delText>有偿</w:delText>
        </w:r>
      </w:del>
      <w:r>
        <w:rPr>
          <w:rFonts w:hint="eastAsia" w:ascii="仿宋_GB2312" w:hAnsi="仿宋_GB2312" w:eastAsia="仿宋_GB2312" w:cs="仿宋_GB2312"/>
          <w:color w:val="000000"/>
          <w:kern w:val="0"/>
          <w:sz w:val="32"/>
          <w:szCs w:val="32"/>
          <w:rPrChange w:id="1113" w:author="黎琦/资产管理处（征管办）/湖北省财政厅" w:date="2024-02-22T16:51:06Z">
            <w:rPr>
              <w:rFonts w:hint="eastAsia" w:ascii="宋体" w:hAnsi="宋体" w:eastAsia="宋体" w:cs="宋体"/>
              <w:color w:val="000000"/>
              <w:kern w:val="0"/>
              <w:sz w:val="24"/>
              <w:szCs w:val="24"/>
            </w:rPr>
          </w:rPrChange>
        </w:rPr>
        <w:t>转让原则上应当按照规定程序进行资产评估，并通过拍卖、招投标等公开进场交易方式处置。不适合拍卖、公开招标或经公开征集只有一个意向受让方的，经</w:t>
      </w:r>
      <w:del w:id="1114" w:author="黎琦/资产管理处（征管办）/湖北省财政厅" w:date="2024-05-27T14:38:52Z">
        <w:r>
          <w:rPr>
            <w:rFonts w:hint="eastAsia" w:ascii="仿宋_GB2312" w:hAnsi="仿宋_GB2312" w:eastAsia="仿宋_GB2312" w:cs="仿宋_GB2312"/>
            <w:color w:val="000000"/>
            <w:kern w:val="0"/>
            <w:sz w:val="32"/>
            <w:szCs w:val="32"/>
            <w:rPrChange w:id="1115" w:author="黎琦/资产管理处（征管办）/湖北省财政厅" w:date="2024-02-22T16:51:06Z">
              <w:rPr>
                <w:rFonts w:hint="eastAsia" w:ascii="宋体" w:hAnsi="宋体" w:eastAsia="宋体" w:cs="宋体"/>
                <w:color w:val="000000"/>
                <w:kern w:val="0"/>
                <w:sz w:val="24"/>
                <w:szCs w:val="24"/>
              </w:rPr>
            </w:rPrChange>
          </w:rPr>
          <w:delText>同级财政部门</w:delText>
        </w:r>
      </w:del>
      <w:ins w:id="1116" w:author="黎琦/资产管理处（征管办）/湖北省财政厅" w:date="2024-05-27T14:38:52Z">
        <w:r>
          <w:rPr>
            <w:rFonts w:hint="eastAsia" w:ascii="仿宋_GB2312" w:hAnsi="仿宋_GB2312" w:eastAsia="仿宋_GB2312" w:cs="仿宋_GB2312"/>
            <w:color w:val="000000"/>
            <w:kern w:val="0"/>
            <w:sz w:val="32"/>
            <w:szCs w:val="32"/>
            <w:lang w:eastAsia="zh-CN"/>
          </w:rPr>
          <w:t>省</w:t>
        </w:r>
      </w:ins>
      <w:ins w:id="1117" w:author="黎琦/资产管理处（征管办）/湖北省财政厅" w:date="2024-05-27T14:38:55Z">
        <w:r>
          <w:rPr>
            <w:rFonts w:hint="eastAsia" w:ascii="仿宋_GB2312" w:hAnsi="仿宋_GB2312" w:eastAsia="仿宋_GB2312" w:cs="仿宋_GB2312"/>
            <w:color w:val="000000"/>
            <w:kern w:val="0"/>
            <w:sz w:val="32"/>
            <w:szCs w:val="32"/>
            <w:lang w:eastAsia="zh-CN"/>
          </w:rPr>
          <w:t>财政厅</w:t>
        </w:r>
      </w:ins>
      <w:r>
        <w:rPr>
          <w:rFonts w:hint="eastAsia" w:ascii="仿宋_GB2312" w:hAnsi="仿宋_GB2312" w:eastAsia="仿宋_GB2312" w:cs="仿宋_GB2312"/>
          <w:color w:val="000000"/>
          <w:kern w:val="0"/>
          <w:sz w:val="32"/>
          <w:szCs w:val="32"/>
          <w:rPrChange w:id="1118" w:author="黎琦/资产管理处（征管办）/湖北省财政厅" w:date="2024-02-22T16:51:06Z">
            <w:rPr>
              <w:rFonts w:hint="eastAsia" w:ascii="宋体" w:hAnsi="宋体" w:eastAsia="宋体" w:cs="宋体"/>
              <w:color w:val="000000"/>
              <w:kern w:val="0"/>
              <w:sz w:val="24"/>
              <w:szCs w:val="24"/>
            </w:rPr>
          </w:rPrChange>
        </w:rPr>
        <w:t>批准后，可以协议转让等方式进行处置。</w:t>
      </w:r>
    </w:p>
    <w:p w14:paraId="59B76746">
      <w:pPr>
        <w:widowControl w:val="0"/>
        <w:spacing w:beforeLines="0" w:afterLines="0" w:line="640" w:lineRule="exact"/>
        <w:ind w:firstLine="640" w:firstLineChars="200"/>
        <w:jc w:val="both"/>
        <w:rPr>
          <w:ins w:id="1120" w:author="黎琦/资产管理处（征管办）/湖北省财政厅" w:date="2024-02-22T16:55:30Z"/>
          <w:rFonts w:hint="eastAsia" w:ascii="仿宋_GB2312" w:hAnsi="仿宋_GB2312" w:eastAsia="仿宋_GB2312" w:cs="仿宋_GB2312"/>
          <w:i w:val="0"/>
          <w:caps w:val="0"/>
          <w:color w:val="000000"/>
          <w:spacing w:val="0"/>
          <w:kern w:val="0"/>
          <w:sz w:val="32"/>
          <w:szCs w:val="32"/>
          <w:shd w:val="clear"/>
        </w:rPr>
        <w:pPrChange w:id="1119" w:author="黎琦/资产管理处（征管办）/湖北省财政厅" w:date="2024-05-25T14:05:33Z">
          <w:pPr>
            <w:widowControl/>
            <w:spacing w:line="432" w:lineRule="atLeast"/>
            <w:ind w:firstLine="480"/>
            <w:jc w:val="left"/>
          </w:pPr>
        </w:pPrChange>
      </w:pPr>
      <w:ins w:id="1121" w:author="黎琦/资产管理处（征管办）/湖北省财政厅" w:date="2024-02-20T10:31:39Z">
        <w:r>
          <w:rPr>
            <w:rFonts w:hint="eastAsia" w:ascii="仿宋_GB2312" w:hAnsi="仿宋_GB2312" w:eastAsia="仿宋_GB2312" w:cs="仿宋_GB2312"/>
            <w:i w:val="0"/>
            <w:caps w:val="0"/>
            <w:color w:val="000000"/>
            <w:spacing w:val="0"/>
            <w:kern w:val="0"/>
            <w:sz w:val="32"/>
            <w:szCs w:val="32"/>
            <w:shd w:val="clear"/>
            <w:rPrChange w:id="1122" w:author="黎琦/资产管理处（征管办）/湖北省财政厅" w:date="2024-02-22T16:51:06Z">
              <w:rPr>
                <w:rFonts w:hint="eastAsia" w:ascii="宋体" w:hAnsi="宋体" w:eastAsia="宋体" w:cs="宋体"/>
                <w:i w:val="0"/>
                <w:caps w:val="0"/>
                <w:color w:val="000000"/>
                <w:spacing w:val="0"/>
                <w:kern w:val="0"/>
                <w:sz w:val="24"/>
                <w:szCs w:val="24"/>
                <w:shd w:val="clear"/>
              </w:rPr>
            </w:rPrChange>
          </w:rPr>
          <w:t>国家设立的研究开发机构、高等院校将其持有的科技成果转让给国有全资企业的，可以不进行资产评估；转让给非国有全资企业的，由单位自主决定是否进行资产评估；通过协议定价的，应当在本单位公示科技成果名称和拟交易价格。</w:t>
        </w:r>
      </w:ins>
    </w:p>
    <w:p w14:paraId="5DC4D6EF">
      <w:pPr>
        <w:widowControl w:val="0"/>
        <w:spacing w:beforeLines="0" w:afterLines="0" w:line="640" w:lineRule="exact"/>
        <w:ind w:firstLine="640" w:firstLineChars="200"/>
        <w:jc w:val="both"/>
        <w:rPr>
          <w:del w:id="1124" w:author="黎琦/资产管理处（征管办）/湖北省财政厅" w:date="2024-02-20T10:19:07Z"/>
          <w:rFonts w:hint="eastAsia" w:ascii="仿宋_GB2312" w:hAnsi="仿宋_GB2312" w:eastAsia="仿宋_GB2312" w:cs="仿宋_GB2312"/>
          <w:color w:val="000000"/>
          <w:kern w:val="0"/>
          <w:sz w:val="32"/>
          <w:szCs w:val="32"/>
          <w:rPrChange w:id="1125" w:author="黎琦/资产管理处（征管办）/湖北省财政厅" w:date="2024-02-22T16:51:06Z">
            <w:rPr>
              <w:del w:id="1126" w:author="黎琦/资产管理处（征管办）/湖北省财政厅" w:date="2024-02-20T10:19:07Z"/>
              <w:rFonts w:hint="eastAsia" w:ascii="宋体" w:hAnsi="宋体" w:eastAsia="宋体" w:cs="宋体"/>
              <w:color w:val="000000"/>
              <w:kern w:val="0"/>
              <w:sz w:val="24"/>
              <w:szCs w:val="24"/>
            </w:rPr>
          </w:rPrChange>
        </w:rPr>
        <w:pPrChange w:id="1123" w:author="黎琦/资产管理处（征管办）/湖北省财政厅" w:date="2024-05-25T14:05:33Z">
          <w:pPr>
            <w:widowControl/>
            <w:spacing w:line="432" w:lineRule="atLeast"/>
            <w:ind w:firstLine="480"/>
            <w:jc w:val="left"/>
          </w:pPr>
        </w:pPrChange>
      </w:pPr>
    </w:p>
    <w:p w14:paraId="54ED666A">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128" w:author="黎琦/资产管理处（征管办）/湖北省财政厅" w:date="2024-02-22T16:51:06Z">
            <w:rPr>
              <w:rFonts w:hint="eastAsia" w:ascii="宋体" w:hAnsi="宋体" w:eastAsia="宋体" w:cs="宋体"/>
              <w:color w:val="000000"/>
              <w:kern w:val="0"/>
              <w:sz w:val="24"/>
              <w:szCs w:val="24"/>
            </w:rPr>
          </w:rPrChange>
        </w:rPr>
        <w:pPrChange w:id="1127" w:author="黎琦/资产管理处（征管办）/湖北省财政厅" w:date="2024-05-25T14:03:39Z">
          <w:pPr>
            <w:widowControl/>
            <w:spacing w:line="432" w:lineRule="atLeast"/>
            <w:jc w:val="left"/>
          </w:pPr>
        </w:pPrChange>
      </w:pPr>
      <w:del w:id="1129" w:author="黎琦/资产管理处（征管办）/湖北省财政厅" w:date="2024-02-20T10:20:20Z">
        <w:r>
          <w:rPr>
            <w:rFonts w:hint="eastAsia" w:ascii="仿宋_GB2312" w:hAnsi="仿宋_GB2312" w:eastAsia="仿宋_GB2312" w:cs="仿宋_GB2312"/>
            <w:color w:val="000000"/>
            <w:kern w:val="0"/>
            <w:sz w:val="32"/>
            <w:szCs w:val="32"/>
            <w:rPrChange w:id="1130" w:author="黎琦/资产管理处（征管办）/湖北省财政厅" w:date="2024-02-22T16:51:06Z">
              <w:rPr>
                <w:rFonts w:hint="eastAsia" w:ascii="黑体" w:hAnsi="黑体" w:eastAsia="黑体" w:cs="宋体"/>
                <w:color w:val="000000"/>
                <w:kern w:val="0"/>
                <w:sz w:val="24"/>
                <w:szCs w:val="24"/>
              </w:rPr>
            </w:rPrChange>
          </w:rPr>
          <w:delText>　</w:delText>
        </w:r>
      </w:del>
      <w:del w:id="1131" w:author="黎琦/资产管理处（征管办）/湖北省财政厅" w:date="2024-02-20T10:20:21Z">
        <w:r>
          <w:rPr>
            <w:rFonts w:hint="eastAsia" w:ascii="仿宋_GB2312" w:hAnsi="仿宋_GB2312" w:eastAsia="仿宋_GB2312" w:cs="仿宋_GB2312"/>
            <w:color w:val="000000"/>
            <w:kern w:val="0"/>
            <w:sz w:val="32"/>
            <w:szCs w:val="32"/>
            <w:rPrChange w:id="1132" w:author="黎琦/资产管理处（征管办）/湖北省财政厅" w:date="2024-02-22T16:51:06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133" w:author="黎琦/资产管理处（征管办）/湖北省财政厅" w:date="2024-02-22T16:51:06Z">
            <w:rPr>
              <w:rFonts w:hint="eastAsia" w:ascii="黑体" w:hAnsi="黑体" w:eastAsia="黑体" w:cs="宋体"/>
              <w:color w:val="000000"/>
              <w:kern w:val="0"/>
              <w:sz w:val="24"/>
              <w:szCs w:val="24"/>
            </w:rPr>
          </w:rPrChange>
        </w:rPr>
        <w:t>第</w:t>
      </w:r>
      <w:r>
        <w:rPr>
          <w:rFonts w:hint="eastAsia" w:ascii="仿宋_GB2312" w:hAnsi="仿宋_GB2312" w:eastAsia="仿宋_GB2312" w:cs="仿宋_GB2312"/>
          <w:color w:val="000000"/>
          <w:kern w:val="0"/>
          <w:sz w:val="32"/>
          <w:szCs w:val="32"/>
          <w:lang w:eastAsia="zh-CN"/>
        </w:rPr>
        <w:t>二十七</w:t>
      </w:r>
      <w:r>
        <w:rPr>
          <w:rFonts w:hint="eastAsia" w:ascii="仿宋_GB2312" w:hAnsi="仿宋_GB2312" w:eastAsia="仿宋_GB2312" w:cs="仿宋_GB2312"/>
          <w:color w:val="000000"/>
          <w:kern w:val="0"/>
          <w:sz w:val="32"/>
          <w:szCs w:val="32"/>
          <w:rPrChange w:id="1134" w:author="黎琦/资产管理处（征管办）/湖北省财政厅" w:date="2024-02-22T16:51:06Z">
            <w:rPr>
              <w:rFonts w:hint="eastAsia" w:ascii="黑体" w:hAnsi="黑体" w:eastAsia="黑体" w:cs="宋体"/>
              <w:color w:val="000000"/>
              <w:kern w:val="0"/>
              <w:sz w:val="24"/>
              <w:szCs w:val="24"/>
            </w:rPr>
          </w:rPrChange>
        </w:rPr>
        <w:t>条</w:t>
      </w:r>
      <w:r>
        <w:rPr>
          <w:rFonts w:hint="eastAsia" w:ascii="仿宋_GB2312" w:hAnsi="仿宋_GB2312" w:eastAsia="仿宋_GB2312" w:cs="仿宋_GB2312"/>
          <w:color w:val="000000"/>
          <w:kern w:val="0"/>
          <w:sz w:val="32"/>
          <w:szCs w:val="32"/>
          <w:rPrChange w:id="1135" w:author="黎琦/资产管理处（征管办）/湖北省财政厅" w:date="2024-02-22T16:51:06Z">
            <w:rPr>
              <w:rFonts w:hint="eastAsia" w:ascii="宋体" w:hAnsi="宋体" w:eastAsia="宋体" w:cs="宋体"/>
              <w:color w:val="000000"/>
              <w:kern w:val="0"/>
              <w:sz w:val="24"/>
              <w:szCs w:val="24"/>
            </w:rPr>
          </w:rPrChange>
        </w:rPr>
        <w:t>　</w:t>
      </w:r>
      <w:del w:id="1136" w:author="黎琦/资产管理处（征管办）/湖北省财政厅" w:date="2024-02-19T18:28:29Z">
        <w:r>
          <w:rPr>
            <w:rFonts w:hint="eastAsia" w:ascii="仿宋_GB2312" w:hAnsi="仿宋_GB2312" w:eastAsia="仿宋_GB2312" w:cs="仿宋_GB2312"/>
            <w:color w:val="000000"/>
            <w:kern w:val="0"/>
            <w:sz w:val="32"/>
            <w:szCs w:val="32"/>
            <w:rPrChange w:id="1137" w:author="黎琦/资产管理处（征管办）/湖北省财政厅" w:date="2024-02-22T16:51:06Z">
              <w:rPr>
                <w:rFonts w:hint="eastAsia" w:ascii="宋体" w:hAnsi="宋体" w:eastAsia="宋体" w:cs="宋体"/>
                <w:color w:val="000000"/>
                <w:kern w:val="0"/>
                <w:sz w:val="24"/>
                <w:szCs w:val="24"/>
              </w:rPr>
            </w:rPrChange>
          </w:rPr>
          <w:delText>有偿</w:delText>
        </w:r>
      </w:del>
      <w:r>
        <w:rPr>
          <w:rFonts w:hint="eastAsia" w:ascii="仿宋_GB2312" w:hAnsi="仿宋_GB2312" w:eastAsia="仿宋_GB2312" w:cs="仿宋_GB2312"/>
          <w:color w:val="000000"/>
          <w:kern w:val="0"/>
          <w:sz w:val="32"/>
          <w:szCs w:val="32"/>
          <w:lang w:eastAsia="zh-CN"/>
          <w:rPrChange w:id="1138" w:author="黎琦/资产管理处（征管办）/湖北省财政厅" w:date="2024-05-25T14:05:33Z">
            <w:rPr>
              <w:rFonts w:hint="eastAsia" w:ascii="宋体" w:hAnsi="宋体" w:eastAsia="宋体" w:cs="宋体"/>
              <w:color w:val="000000"/>
              <w:kern w:val="0"/>
              <w:sz w:val="24"/>
              <w:szCs w:val="24"/>
              <w:lang w:eastAsia="zh-CN"/>
            </w:rPr>
          </w:rPrChange>
        </w:rPr>
        <w:t>公开</w:t>
      </w:r>
      <w:r>
        <w:rPr>
          <w:rFonts w:hint="eastAsia" w:ascii="仿宋_GB2312" w:hAnsi="仿宋_GB2312" w:eastAsia="仿宋_GB2312" w:cs="仿宋_GB2312"/>
          <w:color w:val="000000"/>
          <w:kern w:val="0"/>
          <w:sz w:val="32"/>
          <w:szCs w:val="32"/>
          <w:rPrChange w:id="1139" w:author="黎琦/资产管理处（征管办）/湖北省财政厅" w:date="2024-02-22T16:51:06Z">
            <w:rPr>
              <w:rFonts w:hint="eastAsia" w:ascii="宋体" w:hAnsi="宋体" w:eastAsia="宋体" w:cs="宋体"/>
              <w:color w:val="000000"/>
              <w:kern w:val="0"/>
              <w:sz w:val="24"/>
              <w:szCs w:val="24"/>
            </w:rPr>
          </w:rPrChange>
        </w:rPr>
        <w:t>转让国有资产的价格，不得低于资产评估结果。如果挂牌不成交，应当暂停交易，经</w:t>
      </w:r>
      <w:del w:id="1140" w:author="黎琦/资产管理处（征管办）/湖北省财政厅" w:date="2024-05-27T14:39:09Z">
        <w:r>
          <w:rPr>
            <w:rFonts w:hint="eastAsia" w:ascii="仿宋_GB2312" w:hAnsi="仿宋_GB2312" w:eastAsia="仿宋_GB2312" w:cs="仿宋_GB2312"/>
            <w:color w:val="000000"/>
            <w:kern w:val="0"/>
            <w:sz w:val="32"/>
            <w:szCs w:val="32"/>
            <w:rPrChange w:id="1141" w:author="黎琦/资产管理处（征管办）/湖北省财政厅" w:date="2024-02-22T16:51:06Z">
              <w:rPr>
                <w:rFonts w:hint="eastAsia" w:ascii="宋体" w:hAnsi="宋体" w:eastAsia="宋体" w:cs="宋体"/>
                <w:color w:val="000000"/>
                <w:kern w:val="0"/>
                <w:sz w:val="24"/>
                <w:szCs w:val="24"/>
              </w:rPr>
            </w:rPrChange>
          </w:rPr>
          <w:delText>同级财政部门</w:delText>
        </w:r>
      </w:del>
      <w:ins w:id="1142" w:author="黎琦/资产管理处（征管办）/湖北省财政厅" w:date="2024-05-27T14:39:09Z">
        <w:r>
          <w:rPr>
            <w:rFonts w:hint="eastAsia" w:ascii="仿宋_GB2312" w:hAnsi="仿宋_GB2312" w:eastAsia="仿宋_GB2312" w:cs="仿宋_GB2312"/>
            <w:color w:val="000000"/>
            <w:kern w:val="0"/>
            <w:sz w:val="32"/>
            <w:szCs w:val="32"/>
            <w:lang w:eastAsia="zh-CN"/>
          </w:rPr>
          <w:t>省</w:t>
        </w:r>
      </w:ins>
      <w:ins w:id="1143" w:author="黎琦/资产管理处（征管办）/湖北省财政厅" w:date="2024-05-27T14:39:10Z">
        <w:r>
          <w:rPr>
            <w:rFonts w:hint="eastAsia" w:ascii="仿宋_GB2312" w:hAnsi="仿宋_GB2312" w:eastAsia="仿宋_GB2312" w:cs="仿宋_GB2312"/>
            <w:color w:val="000000"/>
            <w:kern w:val="0"/>
            <w:sz w:val="32"/>
            <w:szCs w:val="32"/>
            <w:lang w:eastAsia="zh-CN"/>
          </w:rPr>
          <w:t>财政</w:t>
        </w:r>
      </w:ins>
      <w:ins w:id="1144" w:author="黎琦/资产管理处（征管办）/湖北省财政厅" w:date="2024-05-27T14:39:11Z">
        <w:r>
          <w:rPr>
            <w:rFonts w:hint="eastAsia" w:ascii="仿宋_GB2312" w:hAnsi="仿宋_GB2312" w:eastAsia="仿宋_GB2312" w:cs="仿宋_GB2312"/>
            <w:color w:val="000000"/>
            <w:kern w:val="0"/>
            <w:sz w:val="32"/>
            <w:szCs w:val="32"/>
            <w:lang w:eastAsia="zh-CN"/>
          </w:rPr>
          <w:t>厅</w:t>
        </w:r>
      </w:ins>
      <w:r>
        <w:rPr>
          <w:rFonts w:hint="eastAsia" w:ascii="仿宋_GB2312" w:hAnsi="仿宋_GB2312" w:eastAsia="仿宋_GB2312" w:cs="仿宋_GB2312"/>
          <w:color w:val="000000"/>
          <w:kern w:val="0"/>
          <w:sz w:val="32"/>
          <w:szCs w:val="32"/>
          <w:rPrChange w:id="1145" w:author="黎琦/资产管理处（征管办）/湖北省财政厅" w:date="2024-02-22T16:51:06Z">
            <w:rPr>
              <w:rFonts w:hint="eastAsia" w:ascii="宋体" w:hAnsi="宋体" w:eastAsia="宋体" w:cs="宋体"/>
              <w:color w:val="000000"/>
              <w:kern w:val="0"/>
              <w:sz w:val="24"/>
              <w:szCs w:val="24"/>
            </w:rPr>
          </w:rPrChange>
        </w:rPr>
        <w:t>重新审批后方可再次交易。</w:t>
      </w:r>
    </w:p>
    <w:p w14:paraId="0C3AA851">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147" w:author="黎琦/资产管理处（征管办）/湖北省财政厅" w:date="2024-02-22T16:51:06Z">
            <w:rPr>
              <w:rFonts w:hint="eastAsia" w:ascii="宋体" w:hAnsi="宋体" w:eastAsia="宋体" w:cs="宋体"/>
              <w:color w:val="000000"/>
              <w:kern w:val="0"/>
              <w:sz w:val="24"/>
              <w:szCs w:val="24"/>
            </w:rPr>
          </w:rPrChange>
        </w:rPr>
        <w:pPrChange w:id="1146" w:author="黎琦/资产管理处（征管办）/湖北省财政厅" w:date="2024-05-25T14:03:39Z">
          <w:pPr>
            <w:widowControl/>
            <w:spacing w:line="432" w:lineRule="atLeast"/>
            <w:jc w:val="left"/>
          </w:pPr>
        </w:pPrChange>
      </w:pPr>
      <w:r>
        <w:rPr>
          <w:rFonts w:hint="eastAsia" w:ascii="仿宋_GB2312" w:hAnsi="仿宋_GB2312" w:eastAsia="仿宋_GB2312" w:cs="仿宋_GB2312"/>
          <w:i w:val="0"/>
          <w:caps w:val="0"/>
          <w:color w:val="000000"/>
          <w:spacing w:val="0"/>
          <w:kern w:val="0"/>
          <w:sz w:val="32"/>
          <w:szCs w:val="32"/>
          <w:shd w:val="clear"/>
          <w:rPrChange w:id="1148" w:author="黎琦/资产管理处（征管办）/湖北省财政厅" w:date="2024-02-22T16:51:06Z">
            <w:rPr>
              <w:rFonts w:hint="eastAsia" w:ascii="宋体" w:hAnsi="宋体" w:eastAsia="宋体" w:cs="宋体"/>
              <w:i w:val="0"/>
              <w:caps w:val="0"/>
              <w:color w:val="000000"/>
              <w:spacing w:val="0"/>
              <w:kern w:val="0"/>
              <w:sz w:val="24"/>
              <w:szCs w:val="24"/>
              <w:shd w:val="clear"/>
            </w:rPr>
          </w:rPrChange>
        </w:rPr>
        <w:t>置换</w:t>
      </w:r>
      <w:r>
        <w:rPr>
          <w:rFonts w:hint="eastAsia" w:ascii="仿宋_GB2312" w:hAnsi="仿宋_GB2312" w:eastAsia="仿宋_GB2312" w:cs="仿宋_GB2312"/>
          <w:i w:val="0"/>
          <w:caps w:val="0"/>
          <w:color w:val="000000"/>
          <w:spacing w:val="0"/>
          <w:kern w:val="0"/>
          <w:sz w:val="32"/>
          <w:szCs w:val="32"/>
          <w:shd w:val="clear"/>
          <w:lang w:eastAsia="zh-CN"/>
          <w:rPrChange w:id="1149" w:author="黎琦/资产管理处（征管办）/湖北省财政厅" w:date="2024-05-25T14:05:33Z">
            <w:rPr>
              <w:rFonts w:hint="eastAsia" w:ascii="宋体" w:hAnsi="宋体" w:eastAsia="宋体" w:cs="宋体"/>
              <w:i w:val="0"/>
              <w:caps w:val="0"/>
              <w:color w:val="000000"/>
              <w:spacing w:val="0"/>
              <w:kern w:val="0"/>
              <w:sz w:val="24"/>
              <w:szCs w:val="24"/>
              <w:shd w:val="clear"/>
              <w:lang w:eastAsia="zh-CN"/>
            </w:rPr>
          </w:rPrChange>
        </w:rPr>
        <w:t>国有</w:t>
      </w:r>
      <w:r>
        <w:rPr>
          <w:rFonts w:hint="eastAsia" w:ascii="仿宋_GB2312" w:hAnsi="仿宋_GB2312" w:eastAsia="仿宋_GB2312" w:cs="仿宋_GB2312"/>
          <w:i w:val="0"/>
          <w:caps w:val="0"/>
          <w:color w:val="000000"/>
          <w:spacing w:val="0"/>
          <w:kern w:val="0"/>
          <w:sz w:val="32"/>
          <w:szCs w:val="32"/>
          <w:shd w:val="clear"/>
          <w:rPrChange w:id="1150" w:author="黎琦/资产管理处（征管办）/湖北省财政厅" w:date="2024-02-22T16:51:06Z">
            <w:rPr>
              <w:rFonts w:hint="eastAsia" w:ascii="宋体" w:hAnsi="宋体" w:eastAsia="宋体" w:cs="宋体"/>
              <w:i w:val="0"/>
              <w:caps w:val="0"/>
              <w:color w:val="000000"/>
              <w:spacing w:val="0"/>
              <w:kern w:val="0"/>
              <w:sz w:val="24"/>
              <w:szCs w:val="24"/>
              <w:shd w:val="clear"/>
            </w:rPr>
          </w:rPrChange>
        </w:rPr>
        <w:t>资产，</w:t>
      </w:r>
      <w:r>
        <w:rPr>
          <w:rFonts w:hint="eastAsia" w:ascii="仿宋_GB2312" w:hAnsi="仿宋_GB2312" w:eastAsia="仿宋_GB2312" w:cs="仿宋_GB2312"/>
          <w:i w:val="0"/>
          <w:caps w:val="0"/>
          <w:color w:val="000000"/>
          <w:spacing w:val="0"/>
          <w:kern w:val="0"/>
          <w:sz w:val="32"/>
          <w:szCs w:val="32"/>
          <w:shd w:val="clear"/>
          <w:lang w:eastAsia="zh-CN"/>
          <w:rPrChange w:id="1151" w:author="黎琦/资产管理处（征管办）/湖北省财政厅" w:date="2024-05-25T14:05:33Z">
            <w:rPr>
              <w:rFonts w:hint="eastAsia" w:ascii="宋体" w:hAnsi="宋体" w:eastAsia="宋体" w:cs="宋体"/>
              <w:i w:val="0"/>
              <w:caps w:val="0"/>
              <w:color w:val="000000"/>
              <w:spacing w:val="0"/>
              <w:kern w:val="0"/>
              <w:sz w:val="24"/>
              <w:szCs w:val="24"/>
              <w:shd w:val="clear"/>
              <w:lang w:eastAsia="zh-CN"/>
            </w:rPr>
          </w:rPrChange>
        </w:rPr>
        <w:t>应以</w:t>
      </w:r>
      <w:r>
        <w:rPr>
          <w:rFonts w:hint="eastAsia" w:ascii="仿宋_GB2312" w:hAnsi="仿宋_GB2312" w:eastAsia="仿宋_GB2312" w:cs="仿宋_GB2312"/>
          <w:i w:val="0"/>
          <w:caps w:val="0"/>
          <w:color w:val="000000"/>
          <w:spacing w:val="0"/>
          <w:kern w:val="0"/>
          <w:sz w:val="32"/>
          <w:szCs w:val="32"/>
          <w:shd w:val="clear"/>
          <w:rPrChange w:id="1152" w:author="黎琦/资产管理处（征管办）/湖北省财政厅" w:date="2024-02-22T16:51:06Z">
            <w:rPr>
              <w:rFonts w:hint="eastAsia" w:ascii="宋体" w:hAnsi="宋体" w:eastAsia="宋体" w:cs="宋体"/>
              <w:i w:val="0"/>
              <w:caps w:val="0"/>
              <w:color w:val="000000"/>
              <w:spacing w:val="0"/>
              <w:kern w:val="0"/>
              <w:sz w:val="24"/>
              <w:szCs w:val="24"/>
              <w:shd w:val="clear"/>
            </w:rPr>
          </w:rPrChange>
        </w:rPr>
        <w:t>评估价值作为对价的参考依据。</w:t>
      </w:r>
    </w:p>
    <w:p w14:paraId="094F7B51">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154" w:author="黎琦/资产管理处（征管办）/湖北省财政厅" w:date="2024-02-22T16:51:06Z">
            <w:rPr>
              <w:rFonts w:hint="eastAsia" w:ascii="宋体" w:hAnsi="宋体" w:eastAsia="宋体" w:cs="宋体"/>
              <w:color w:val="000000"/>
              <w:kern w:val="0"/>
              <w:sz w:val="24"/>
              <w:szCs w:val="24"/>
            </w:rPr>
          </w:rPrChange>
        </w:rPr>
        <w:pPrChange w:id="1153" w:author="黎琦/资产管理处（征管办）/湖北省财政厅" w:date="2024-05-25T14:03:39Z">
          <w:pPr>
            <w:widowControl/>
            <w:spacing w:line="432" w:lineRule="atLeast"/>
            <w:jc w:val="left"/>
          </w:pPr>
        </w:pPrChange>
      </w:pPr>
      <w:del w:id="1155" w:author="黎琦/资产管理处（征管办）/湖北省财政厅" w:date="2024-02-22T16:55:32Z">
        <w:r>
          <w:rPr>
            <w:rFonts w:hint="eastAsia" w:ascii="仿宋_GB2312" w:hAnsi="仿宋_GB2312" w:eastAsia="仿宋_GB2312" w:cs="仿宋_GB2312"/>
            <w:color w:val="000000"/>
            <w:kern w:val="0"/>
            <w:sz w:val="32"/>
            <w:szCs w:val="32"/>
            <w:rPrChange w:id="1156" w:author="黎琦/资产管理处（征管办）/湖北省财政厅" w:date="2024-02-22T16:51:06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157" w:author="黎琦/资产管理处（征管办）/湖北省财政厅" w:date="2024-02-22T16:51:06Z">
            <w:rPr>
              <w:rFonts w:hint="eastAsia" w:ascii="黑体" w:hAnsi="黑体" w:eastAsia="黑体" w:cs="宋体"/>
              <w:color w:val="000000"/>
              <w:kern w:val="0"/>
              <w:sz w:val="24"/>
              <w:szCs w:val="24"/>
            </w:rPr>
          </w:rPrChange>
        </w:rPr>
        <w:t>第</w:t>
      </w:r>
      <w:r>
        <w:rPr>
          <w:rFonts w:hint="eastAsia" w:ascii="仿宋_GB2312" w:hAnsi="仿宋_GB2312" w:eastAsia="仿宋_GB2312" w:cs="仿宋_GB2312"/>
          <w:color w:val="000000"/>
          <w:kern w:val="0"/>
          <w:sz w:val="32"/>
          <w:szCs w:val="32"/>
          <w:lang w:eastAsia="zh-CN"/>
        </w:rPr>
        <w:t>二十八</w:t>
      </w:r>
      <w:r>
        <w:rPr>
          <w:rFonts w:hint="eastAsia" w:ascii="仿宋_GB2312" w:hAnsi="仿宋_GB2312" w:eastAsia="仿宋_GB2312" w:cs="仿宋_GB2312"/>
          <w:color w:val="000000"/>
          <w:kern w:val="0"/>
          <w:sz w:val="32"/>
          <w:szCs w:val="32"/>
          <w:rPrChange w:id="1158" w:author="黎琦/资产管理处（征管办）/湖北省财政厅" w:date="2024-02-22T16:51:06Z">
            <w:rPr>
              <w:rFonts w:hint="eastAsia" w:ascii="黑体" w:hAnsi="黑体" w:eastAsia="黑体" w:cs="宋体"/>
              <w:color w:val="000000"/>
              <w:kern w:val="0"/>
              <w:sz w:val="24"/>
              <w:szCs w:val="24"/>
            </w:rPr>
          </w:rPrChange>
        </w:rPr>
        <w:t>条</w:t>
      </w:r>
      <w:r>
        <w:rPr>
          <w:rFonts w:hint="eastAsia" w:ascii="仿宋_GB2312" w:hAnsi="仿宋_GB2312" w:eastAsia="仿宋_GB2312" w:cs="仿宋_GB2312"/>
          <w:color w:val="000000"/>
          <w:kern w:val="0"/>
          <w:sz w:val="32"/>
          <w:szCs w:val="32"/>
          <w:rPrChange w:id="1159" w:author="黎琦/资产管理处（征管办）/湖北省财政厅" w:date="2024-02-22T16:51:06Z">
            <w:rPr>
              <w:rFonts w:hint="eastAsia" w:ascii="宋体" w:hAnsi="宋体" w:eastAsia="宋体" w:cs="宋体"/>
              <w:color w:val="000000"/>
              <w:kern w:val="0"/>
              <w:sz w:val="24"/>
              <w:szCs w:val="24"/>
            </w:rPr>
          </w:rPrChange>
        </w:rPr>
        <w:t>　单位通过置换取得的资产，应当符合资产配置标准，与其工作职责和人员编制情况相符。</w:t>
      </w:r>
    </w:p>
    <w:p w14:paraId="3DA993C9">
      <w:pPr>
        <w:widowControl w:val="0"/>
        <w:spacing w:beforeLines="0" w:after="0" w:afterLines="0" w:line="640" w:lineRule="exact"/>
        <w:ind w:firstLine="640" w:firstLineChars="200"/>
        <w:jc w:val="both"/>
        <w:rPr>
          <w:rFonts w:hint="eastAsia" w:ascii="仿宋_GB2312" w:hAnsi="仿宋_GB2312" w:eastAsia="仿宋_GB2312" w:cs="仿宋_GB2312"/>
          <w:color w:val="000000"/>
          <w:kern w:val="0"/>
          <w:sz w:val="32"/>
          <w:szCs w:val="32"/>
          <w:rPrChange w:id="1161" w:author="黎琦/资产管理处（征管办）/湖北省财政厅" w:date="2024-02-22T16:51:06Z">
            <w:rPr>
              <w:rFonts w:hint="eastAsia" w:ascii="宋体" w:hAnsi="宋体" w:eastAsia="宋体" w:cs="宋体"/>
              <w:color w:val="000000"/>
              <w:kern w:val="0"/>
              <w:sz w:val="24"/>
              <w:szCs w:val="24"/>
            </w:rPr>
          </w:rPrChange>
        </w:rPr>
        <w:pPrChange w:id="1160" w:author="黎琦/资产管理处（征管办）/湖北省财政厅" w:date="2024-05-25T14:03:39Z">
          <w:pPr>
            <w:widowControl/>
            <w:spacing w:after="240" w:line="432" w:lineRule="atLeast"/>
            <w:jc w:val="left"/>
          </w:pPr>
        </w:pPrChange>
      </w:pPr>
      <w:del w:id="1162" w:author="黎琦/资产管理处（征管办）/湖北省财政厅" w:date="2024-02-22T16:55:33Z">
        <w:r>
          <w:rPr>
            <w:rFonts w:hint="eastAsia" w:ascii="仿宋_GB2312" w:hAnsi="仿宋_GB2312" w:eastAsia="仿宋_GB2312" w:cs="仿宋_GB2312"/>
            <w:color w:val="000000"/>
            <w:kern w:val="0"/>
            <w:sz w:val="32"/>
            <w:szCs w:val="32"/>
            <w:rPrChange w:id="1163" w:author="黎琦/资产管理处（征管办）/湖北省财政厅" w:date="2024-02-22T16:51:06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164" w:author="黎琦/资产管理处（征管办）/湖北省财政厅" w:date="2024-02-22T16:51:06Z">
            <w:rPr>
              <w:rFonts w:hint="eastAsia" w:ascii="黑体" w:hAnsi="黑体" w:eastAsia="黑体" w:cs="宋体"/>
              <w:color w:val="000000"/>
              <w:kern w:val="0"/>
              <w:sz w:val="24"/>
              <w:szCs w:val="24"/>
            </w:rPr>
          </w:rPrChange>
        </w:rPr>
        <w:t>第</w:t>
      </w:r>
      <w:r>
        <w:rPr>
          <w:rFonts w:hint="eastAsia" w:ascii="仿宋_GB2312" w:hAnsi="仿宋_GB2312" w:eastAsia="仿宋_GB2312" w:cs="仿宋_GB2312"/>
          <w:color w:val="000000"/>
          <w:kern w:val="0"/>
          <w:sz w:val="32"/>
          <w:szCs w:val="32"/>
          <w:lang w:eastAsia="zh-CN"/>
        </w:rPr>
        <w:t>二十九</w:t>
      </w:r>
      <w:r>
        <w:rPr>
          <w:rFonts w:hint="eastAsia" w:ascii="仿宋_GB2312" w:hAnsi="仿宋_GB2312" w:eastAsia="仿宋_GB2312" w:cs="仿宋_GB2312"/>
          <w:color w:val="000000"/>
          <w:kern w:val="0"/>
          <w:sz w:val="32"/>
          <w:szCs w:val="32"/>
          <w:rPrChange w:id="1165" w:author="黎琦/资产管理处（征管办）/湖北省财政厅" w:date="2024-02-22T16:51:06Z">
            <w:rPr>
              <w:rFonts w:hint="eastAsia" w:ascii="黑体" w:hAnsi="黑体" w:eastAsia="黑体" w:cs="宋体"/>
              <w:color w:val="000000"/>
              <w:kern w:val="0"/>
              <w:sz w:val="24"/>
              <w:szCs w:val="24"/>
            </w:rPr>
          </w:rPrChange>
        </w:rPr>
        <w:t>条</w:t>
      </w:r>
      <w:r>
        <w:rPr>
          <w:rFonts w:hint="eastAsia" w:ascii="仿宋_GB2312" w:hAnsi="仿宋_GB2312" w:eastAsia="仿宋_GB2312" w:cs="仿宋_GB2312"/>
          <w:color w:val="000000"/>
          <w:kern w:val="0"/>
          <w:sz w:val="32"/>
          <w:szCs w:val="32"/>
          <w:rPrChange w:id="1166" w:author="黎琦/资产管理处（征管办）/湖北省财政厅" w:date="2024-02-22T16:51:06Z">
            <w:rPr>
              <w:rFonts w:hint="eastAsia" w:ascii="宋体" w:hAnsi="宋体" w:eastAsia="宋体" w:cs="宋体"/>
              <w:color w:val="000000"/>
              <w:kern w:val="0"/>
              <w:sz w:val="24"/>
              <w:szCs w:val="24"/>
            </w:rPr>
          </w:rPrChange>
        </w:rPr>
        <w:t>　涉及房屋、土地征收的资产，在确保单位工作正常开展的前提下，可以采取货币性补偿、资产置换等方式进行。征收补偿应当达到国家或当地政府规定的补偿标准。</w:t>
      </w:r>
    </w:p>
    <w:p w14:paraId="13470C36">
      <w:pPr>
        <w:widowControl w:val="0"/>
        <w:spacing w:before="157" w:beforeLines="50" w:after="157" w:afterLines="50" w:line="640" w:lineRule="exact"/>
        <w:ind w:firstLine="0" w:firstLineChars="0"/>
        <w:jc w:val="center"/>
        <w:rPr>
          <w:del w:id="1168" w:author="黎琦/资产管理处（征管办）/湖北省财政厅" w:date="2024-02-22T16:57:18Z"/>
          <w:rFonts w:hint="eastAsia" w:ascii="黑体" w:hAnsi="黑体" w:eastAsia="黑体" w:cs="宋体"/>
          <w:color w:val="000000"/>
          <w:kern w:val="0"/>
          <w:sz w:val="32"/>
          <w:szCs w:val="32"/>
          <w:rPrChange w:id="1169" w:author="黎琦/资产管理处（征管办）/湖北省财政厅" w:date="2024-02-22T16:48:33Z">
            <w:rPr>
              <w:del w:id="1170" w:author="黎琦/资产管理处（征管办）/湖北省财政厅" w:date="2024-02-22T16:57:18Z"/>
              <w:rFonts w:hint="eastAsia" w:ascii="宋体" w:hAnsi="宋体" w:eastAsia="宋体" w:cs="宋体"/>
              <w:color w:val="000000"/>
              <w:kern w:val="0"/>
              <w:sz w:val="24"/>
              <w:szCs w:val="24"/>
            </w:rPr>
          </w:rPrChange>
        </w:rPr>
        <w:pPrChange w:id="1167" w:author="黎琦/资产管理处（征管办）/湖北省财政厅" w:date="2024-05-25T14:04:18Z">
          <w:pPr>
            <w:widowControl/>
            <w:spacing w:line="432" w:lineRule="atLeast"/>
            <w:jc w:val="center"/>
          </w:pPr>
        </w:pPrChange>
      </w:pPr>
      <w:r>
        <w:rPr>
          <w:rFonts w:hint="eastAsia" w:ascii="黑体" w:hAnsi="黑体" w:eastAsia="黑体" w:cs="宋体"/>
          <w:color w:val="000000"/>
          <w:kern w:val="0"/>
          <w:sz w:val="32"/>
          <w:szCs w:val="32"/>
          <w:rPrChange w:id="1171" w:author="黎琦/资产管理处（征管办）/湖北省财政厅" w:date="2024-02-22T16:48:33Z">
            <w:rPr>
              <w:rFonts w:hint="eastAsia" w:ascii="黑体" w:hAnsi="黑体" w:eastAsia="黑体" w:cs="宋体"/>
              <w:color w:val="000000"/>
              <w:kern w:val="0"/>
              <w:sz w:val="24"/>
              <w:szCs w:val="24"/>
            </w:rPr>
          </w:rPrChange>
        </w:rPr>
        <w:t>第七章　报　废</w:t>
      </w:r>
    </w:p>
    <w:p w14:paraId="21A3873C">
      <w:pPr>
        <w:widowControl w:val="0"/>
        <w:spacing w:before="157" w:beforeLines="50" w:after="157" w:afterLines="50" w:line="640" w:lineRule="exact"/>
        <w:ind w:firstLine="0" w:firstLineChars="0"/>
        <w:jc w:val="center"/>
        <w:rPr>
          <w:ins w:id="1173" w:author="黎琦/资产管理处（征管办）/湖北省财政厅" w:date="2024-02-22T16:57:19Z"/>
          <w:rFonts w:hint="eastAsia" w:ascii="黑体" w:hAnsi="黑体" w:eastAsia="黑体" w:cs="宋体"/>
          <w:color w:val="000000"/>
          <w:kern w:val="0"/>
          <w:sz w:val="32"/>
          <w:szCs w:val="32"/>
          <w:rPrChange w:id="1174" w:author="黎琦/资产管理处（征管办）/湖北省财政厅" w:date="2024-02-22T17:07:39Z">
            <w:rPr>
              <w:ins w:id="1175" w:author="黎琦/资产管理处（征管办）/湖北省财政厅" w:date="2024-02-22T16:57:19Z"/>
              <w:rFonts w:hint="eastAsia" w:ascii="黑体" w:hAnsi="黑体" w:eastAsia="黑体" w:cs="宋体"/>
              <w:color w:val="000000"/>
              <w:kern w:val="0"/>
              <w:sz w:val="24"/>
              <w:szCs w:val="24"/>
            </w:rPr>
          </w:rPrChange>
        </w:rPr>
        <w:pPrChange w:id="1172" w:author="黎琦/资产管理处（征管办）/湖北省财政厅" w:date="2024-05-25T14:04:18Z">
          <w:pPr>
            <w:widowControl/>
            <w:spacing w:line="432" w:lineRule="atLeast"/>
            <w:jc w:val="left"/>
          </w:pPr>
        </w:pPrChange>
      </w:pPr>
    </w:p>
    <w:p w14:paraId="2637800D">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177" w:author="黎琦/资产管理处（征管办）/湖北省财政厅" w:date="2024-02-22T16:51:13Z">
            <w:rPr>
              <w:rFonts w:hint="eastAsia" w:ascii="宋体" w:hAnsi="宋体" w:eastAsia="宋体" w:cs="宋体"/>
              <w:color w:val="000000"/>
              <w:kern w:val="0"/>
              <w:sz w:val="24"/>
              <w:szCs w:val="24"/>
            </w:rPr>
          </w:rPrChange>
        </w:rPr>
        <w:pPrChange w:id="1176" w:author="黎琦/资产管理处（征管办）/湖北省财政厅" w:date="2024-05-25T14:03:39Z">
          <w:pPr>
            <w:widowControl/>
            <w:spacing w:line="432" w:lineRule="atLeast"/>
            <w:jc w:val="left"/>
          </w:pPr>
        </w:pPrChange>
      </w:pPr>
      <w:del w:id="1178" w:author="黎琦/资产管理处（征管办）/湖北省财政厅" w:date="2024-02-22T16:55:38Z">
        <w:r>
          <w:rPr>
            <w:rFonts w:hint="eastAsia" w:ascii="仿宋_GB2312" w:hAnsi="仿宋_GB2312" w:eastAsia="仿宋_GB2312" w:cs="仿宋_GB2312"/>
            <w:color w:val="000000"/>
            <w:kern w:val="0"/>
            <w:sz w:val="32"/>
            <w:szCs w:val="32"/>
            <w:rPrChange w:id="1179" w:author="黎琦/资产管理处（征管办）/湖北省财政厅" w:date="2024-02-22T16:58:27Z">
              <w:rPr>
                <w:rFonts w:hint="eastAsia" w:ascii="黑体" w:hAnsi="黑体" w:eastAsia="黑体" w:cs="宋体"/>
                <w:color w:val="000000"/>
                <w:kern w:val="0"/>
                <w:sz w:val="24"/>
                <w:szCs w:val="24"/>
              </w:rPr>
            </w:rPrChange>
          </w:rPr>
          <w:delText>　</w:delText>
        </w:r>
      </w:del>
      <w:del w:id="1180" w:author="黎琦/资产管理处（征管办）/湖北省财政厅" w:date="2024-02-22T16:55:38Z">
        <w:r>
          <w:rPr>
            <w:rFonts w:hint="eastAsia" w:ascii="仿宋_GB2312" w:hAnsi="仿宋_GB2312" w:eastAsia="仿宋_GB2312" w:cs="仿宋_GB2312"/>
            <w:color w:val="000000"/>
            <w:kern w:val="0"/>
            <w:sz w:val="32"/>
            <w:szCs w:val="32"/>
            <w:rPrChange w:id="1181" w:author="黎琦/资产管理处（征管办）/湖北省财政厅" w:date="2024-02-22T16:51:13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182" w:author="黎琦/资产管理处（征管办）/湖北省财政厅" w:date="2024-02-22T16:51:13Z">
            <w:rPr>
              <w:rFonts w:hint="eastAsia" w:ascii="黑体" w:hAnsi="黑体" w:eastAsia="黑体" w:cs="宋体"/>
              <w:color w:val="000000"/>
              <w:kern w:val="0"/>
              <w:sz w:val="24"/>
              <w:szCs w:val="24"/>
            </w:rPr>
          </w:rPrChange>
        </w:rPr>
        <w:t>第</w:t>
      </w:r>
      <w:del w:id="1183" w:author="黎琦/资产管理处（征管办）/湖北省财政厅" w:date="2024-02-26T09:42:17Z">
        <w:r>
          <w:rPr>
            <w:rFonts w:hint="eastAsia" w:ascii="仿宋_GB2312" w:hAnsi="仿宋_GB2312" w:eastAsia="仿宋_GB2312" w:cs="仿宋_GB2312"/>
            <w:color w:val="000000"/>
            <w:kern w:val="0"/>
            <w:sz w:val="32"/>
            <w:szCs w:val="32"/>
            <w:rPrChange w:id="1184" w:author="黎琦/资产管理处（征管办）/湖北省财政厅" w:date="2024-02-22T16:51:13Z">
              <w:rPr>
                <w:rFonts w:hint="eastAsia" w:ascii="黑体" w:hAnsi="黑体" w:eastAsia="黑体" w:cs="宋体"/>
                <w:color w:val="000000"/>
                <w:kern w:val="0"/>
                <w:sz w:val="24"/>
                <w:szCs w:val="24"/>
              </w:rPr>
            </w:rPrChange>
          </w:rPr>
          <w:delText>二十九</w:delText>
        </w:r>
      </w:del>
      <w:ins w:id="1185" w:author="黎琦/资产管理处（征管办）/湖北省财政厅" w:date="2024-02-26T09:42:17Z">
        <w:r>
          <w:rPr>
            <w:rFonts w:hint="eastAsia" w:ascii="仿宋_GB2312" w:hAnsi="仿宋_GB2312" w:eastAsia="仿宋_GB2312" w:cs="仿宋_GB2312"/>
            <w:color w:val="000000"/>
            <w:kern w:val="0"/>
            <w:sz w:val="32"/>
            <w:szCs w:val="32"/>
            <w:lang w:eastAsia="zh-CN"/>
          </w:rPr>
          <w:t>三十</w:t>
        </w:r>
      </w:ins>
      <w:r>
        <w:rPr>
          <w:rFonts w:hint="eastAsia" w:ascii="仿宋_GB2312" w:hAnsi="仿宋_GB2312" w:eastAsia="仿宋_GB2312" w:cs="仿宋_GB2312"/>
          <w:color w:val="000000"/>
          <w:kern w:val="0"/>
          <w:sz w:val="32"/>
          <w:szCs w:val="32"/>
          <w:rPrChange w:id="1186" w:author="黎琦/资产管理处（征管办）/湖北省财政厅" w:date="2024-02-22T16:51:13Z">
            <w:rPr>
              <w:rFonts w:hint="eastAsia" w:ascii="黑体" w:hAnsi="黑体" w:eastAsia="黑体" w:cs="宋体"/>
              <w:color w:val="000000"/>
              <w:kern w:val="0"/>
              <w:sz w:val="24"/>
              <w:szCs w:val="24"/>
            </w:rPr>
          </w:rPrChange>
        </w:rPr>
        <w:t>条</w:t>
      </w:r>
      <w:r>
        <w:rPr>
          <w:rFonts w:hint="eastAsia" w:ascii="仿宋_GB2312" w:hAnsi="仿宋_GB2312" w:eastAsia="仿宋_GB2312" w:cs="仿宋_GB2312"/>
          <w:color w:val="000000"/>
          <w:kern w:val="0"/>
          <w:sz w:val="32"/>
          <w:szCs w:val="32"/>
          <w:rPrChange w:id="1187" w:author="黎琦/资产管理处（征管办）/湖北省财政厅" w:date="2024-02-22T16:51:13Z">
            <w:rPr>
              <w:rFonts w:hint="eastAsia" w:ascii="宋体" w:hAnsi="宋体" w:eastAsia="宋体" w:cs="宋体"/>
              <w:color w:val="000000"/>
              <w:kern w:val="0"/>
              <w:sz w:val="24"/>
              <w:szCs w:val="24"/>
            </w:rPr>
          </w:rPrChange>
        </w:rPr>
        <w:t>　报废是指对达到相关规定使用年限，且无法正常使用，或经技术鉴定已经不能继续使用的资产进行产权核销的处置行为。</w:t>
      </w:r>
    </w:p>
    <w:p w14:paraId="2650B79A">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189" w:author="黎琦/资产管理处（征管办）/湖北省财政厅" w:date="2024-02-22T16:51:13Z">
            <w:rPr>
              <w:rFonts w:hint="eastAsia" w:ascii="宋体" w:hAnsi="宋体" w:eastAsia="宋体" w:cs="宋体"/>
              <w:color w:val="000000"/>
              <w:kern w:val="0"/>
              <w:sz w:val="24"/>
              <w:szCs w:val="24"/>
            </w:rPr>
          </w:rPrChange>
        </w:rPr>
        <w:pPrChange w:id="1188" w:author="黎琦/资产管理处（征管办）/湖北省财政厅" w:date="2024-05-25T14:03:39Z">
          <w:pPr>
            <w:widowControl/>
            <w:spacing w:line="432" w:lineRule="atLeast"/>
            <w:jc w:val="left"/>
          </w:pPr>
        </w:pPrChange>
      </w:pPr>
      <w:del w:id="1190" w:author="黎琦/资产管理处（征管办）/湖北省财政厅" w:date="2024-02-22T16:55:40Z">
        <w:r>
          <w:rPr>
            <w:rFonts w:hint="eastAsia" w:ascii="仿宋_GB2312" w:hAnsi="仿宋_GB2312" w:eastAsia="仿宋_GB2312" w:cs="仿宋_GB2312"/>
            <w:color w:val="000000"/>
            <w:kern w:val="0"/>
            <w:sz w:val="32"/>
            <w:szCs w:val="32"/>
            <w:rPrChange w:id="1191" w:author="黎琦/资产管理处（征管办）/湖北省财政厅" w:date="2024-02-22T16:51:13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192" w:author="黎琦/资产管理处（征管办）/湖北省财政厅" w:date="2024-02-22T16:51:13Z">
            <w:rPr>
              <w:rFonts w:hint="eastAsia" w:ascii="黑体" w:hAnsi="黑体" w:eastAsia="黑体" w:cs="宋体"/>
              <w:color w:val="000000"/>
              <w:kern w:val="0"/>
              <w:sz w:val="24"/>
              <w:szCs w:val="24"/>
            </w:rPr>
          </w:rPrChange>
        </w:rPr>
        <w:t>第三十</w:t>
      </w:r>
      <w:r>
        <w:rPr>
          <w:rFonts w:hint="eastAsia" w:ascii="仿宋_GB2312" w:hAnsi="仿宋_GB2312" w:eastAsia="仿宋_GB2312" w:cs="仿宋_GB2312"/>
          <w:color w:val="000000"/>
          <w:kern w:val="0"/>
          <w:sz w:val="32"/>
          <w:szCs w:val="32"/>
          <w:lang w:eastAsia="zh-CN"/>
        </w:rPr>
        <w:t>一</w:t>
      </w:r>
      <w:r>
        <w:rPr>
          <w:rFonts w:hint="eastAsia" w:ascii="仿宋_GB2312" w:hAnsi="仿宋_GB2312" w:eastAsia="仿宋_GB2312" w:cs="仿宋_GB2312"/>
          <w:color w:val="000000"/>
          <w:kern w:val="0"/>
          <w:sz w:val="32"/>
          <w:szCs w:val="32"/>
          <w:rPrChange w:id="1193" w:author="黎琦/资产管理处（征管办）/湖北省财政厅" w:date="2024-02-22T16:51:13Z">
            <w:rPr>
              <w:rFonts w:hint="eastAsia" w:ascii="黑体" w:hAnsi="黑体" w:eastAsia="黑体" w:cs="宋体"/>
              <w:color w:val="000000"/>
              <w:kern w:val="0"/>
              <w:sz w:val="24"/>
              <w:szCs w:val="24"/>
            </w:rPr>
          </w:rPrChange>
        </w:rPr>
        <w:t>条</w:t>
      </w:r>
      <w:r>
        <w:rPr>
          <w:rFonts w:hint="eastAsia" w:ascii="仿宋_GB2312" w:hAnsi="仿宋_GB2312" w:eastAsia="仿宋_GB2312" w:cs="仿宋_GB2312"/>
          <w:color w:val="000000"/>
          <w:kern w:val="0"/>
          <w:sz w:val="32"/>
          <w:szCs w:val="32"/>
          <w:rPrChange w:id="1194" w:author="黎琦/资产管理处（征管办）/湖北省财政厅" w:date="2024-02-22T16:51:13Z">
            <w:rPr>
              <w:rFonts w:hint="eastAsia" w:ascii="宋体" w:hAnsi="宋体" w:eastAsia="宋体" w:cs="宋体"/>
              <w:color w:val="000000"/>
              <w:kern w:val="0"/>
              <w:sz w:val="24"/>
              <w:szCs w:val="24"/>
            </w:rPr>
          </w:rPrChange>
        </w:rPr>
        <w:t>　达到国家和地方更新标准，但仍可以继续使用的资产，不得报废。</w:t>
      </w:r>
    </w:p>
    <w:p w14:paraId="6627473B">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196" w:author="黎琦/资产管理处（征管办）/湖北省财政厅" w:date="2024-02-22T16:51:13Z">
            <w:rPr>
              <w:rFonts w:hint="eastAsia" w:ascii="宋体" w:hAnsi="宋体" w:eastAsia="宋体" w:cs="宋体"/>
              <w:color w:val="000000"/>
              <w:kern w:val="0"/>
              <w:sz w:val="24"/>
              <w:szCs w:val="24"/>
            </w:rPr>
          </w:rPrChange>
        </w:rPr>
        <w:pPrChange w:id="1195" w:author="黎琦/资产管理处（征管办）/湖北省财政厅" w:date="2024-05-25T14:03:39Z">
          <w:pPr>
            <w:widowControl/>
            <w:spacing w:line="432" w:lineRule="atLeast"/>
            <w:jc w:val="left"/>
          </w:pPr>
        </w:pPrChange>
      </w:pPr>
      <w:del w:id="1197" w:author="黎琦/资产管理处（征管办）/湖北省财政厅" w:date="2024-02-22T16:55:42Z">
        <w:r>
          <w:rPr>
            <w:rFonts w:hint="eastAsia" w:ascii="仿宋_GB2312" w:hAnsi="仿宋_GB2312" w:eastAsia="仿宋_GB2312" w:cs="仿宋_GB2312"/>
            <w:color w:val="000000"/>
            <w:kern w:val="0"/>
            <w:sz w:val="32"/>
            <w:szCs w:val="32"/>
            <w:rPrChange w:id="1198" w:author="黎琦/资产管理处（征管办）/湖北省财政厅" w:date="2024-02-22T16:51:13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199" w:author="黎琦/资产管理处（征管办）/湖北省财政厅" w:date="2024-02-22T16:51:13Z">
            <w:rPr>
              <w:rFonts w:hint="eastAsia" w:ascii="黑体" w:hAnsi="黑体" w:eastAsia="黑体" w:cs="宋体"/>
              <w:color w:val="000000"/>
              <w:kern w:val="0"/>
              <w:sz w:val="24"/>
              <w:szCs w:val="24"/>
            </w:rPr>
          </w:rPrChange>
        </w:rPr>
        <w:t>第三十</w:t>
      </w:r>
      <w:r>
        <w:rPr>
          <w:rFonts w:hint="eastAsia" w:ascii="仿宋_GB2312" w:hAnsi="仿宋_GB2312" w:eastAsia="仿宋_GB2312" w:cs="仿宋_GB2312"/>
          <w:color w:val="000000"/>
          <w:kern w:val="0"/>
          <w:sz w:val="32"/>
          <w:szCs w:val="32"/>
          <w:lang w:eastAsia="zh-CN"/>
        </w:rPr>
        <w:t>二</w:t>
      </w:r>
      <w:r>
        <w:rPr>
          <w:rFonts w:hint="eastAsia" w:ascii="仿宋_GB2312" w:hAnsi="仿宋_GB2312" w:eastAsia="仿宋_GB2312" w:cs="仿宋_GB2312"/>
          <w:color w:val="000000"/>
          <w:kern w:val="0"/>
          <w:sz w:val="32"/>
          <w:szCs w:val="32"/>
          <w:rPrChange w:id="1200" w:author="黎琦/资产管理处（征管办）/湖北省财政厅" w:date="2024-02-22T16:51:13Z">
            <w:rPr>
              <w:rFonts w:hint="eastAsia" w:ascii="黑体" w:hAnsi="黑体" w:eastAsia="黑体" w:cs="宋体"/>
              <w:color w:val="000000"/>
              <w:kern w:val="0"/>
              <w:sz w:val="24"/>
              <w:szCs w:val="24"/>
            </w:rPr>
          </w:rPrChange>
        </w:rPr>
        <w:t>条</w:t>
      </w:r>
      <w:r>
        <w:rPr>
          <w:rFonts w:hint="eastAsia" w:ascii="仿宋_GB2312" w:hAnsi="仿宋_GB2312" w:eastAsia="仿宋_GB2312" w:cs="仿宋_GB2312"/>
          <w:color w:val="000000"/>
          <w:kern w:val="0"/>
          <w:sz w:val="32"/>
          <w:szCs w:val="32"/>
          <w:rPrChange w:id="1201" w:author="黎琦/资产管理处（征管办）/湖北省财政厅" w:date="2024-02-22T16:51:13Z">
            <w:rPr>
              <w:rFonts w:hint="eastAsia" w:ascii="宋体" w:hAnsi="宋体" w:eastAsia="宋体" w:cs="宋体"/>
              <w:color w:val="000000"/>
              <w:kern w:val="0"/>
              <w:sz w:val="24"/>
              <w:szCs w:val="24"/>
            </w:rPr>
          </w:rPrChange>
        </w:rPr>
        <w:t>　单位申请报废资产，应提交以下材料：</w:t>
      </w:r>
    </w:p>
    <w:p w14:paraId="6DB08178">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203" w:author="黎琦/资产管理处（征管办）/湖北省财政厅" w:date="2024-02-22T16:51:13Z">
            <w:rPr>
              <w:rFonts w:hint="eastAsia" w:ascii="宋体" w:hAnsi="宋体" w:eastAsia="宋体" w:cs="宋体"/>
              <w:color w:val="000000"/>
              <w:kern w:val="0"/>
              <w:sz w:val="24"/>
              <w:szCs w:val="24"/>
            </w:rPr>
          </w:rPrChange>
        </w:rPr>
        <w:pPrChange w:id="1202" w:author="黎琦/资产管理处（征管办）/湖北省财政厅" w:date="2024-05-25T14:03:39Z">
          <w:pPr>
            <w:widowControl/>
            <w:spacing w:line="432" w:lineRule="atLeast"/>
            <w:jc w:val="left"/>
          </w:pPr>
        </w:pPrChange>
      </w:pPr>
      <w:del w:id="1204" w:author="黎琦/资产管理处（征管办）/湖北省财政厅" w:date="2024-02-22T16:55:45Z">
        <w:r>
          <w:rPr>
            <w:rFonts w:hint="eastAsia" w:ascii="仿宋_GB2312" w:hAnsi="仿宋_GB2312" w:eastAsia="仿宋_GB2312" w:cs="仿宋_GB2312"/>
            <w:color w:val="000000"/>
            <w:kern w:val="0"/>
            <w:sz w:val="32"/>
            <w:szCs w:val="32"/>
            <w:rPrChange w:id="1205" w:author="黎琦/资产管理处（征管办）/湖北省财政厅" w:date="2024-02-22T16:51:13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206" w:author="黎琦/资产管理处（征管办）/湖北省财政厅" w:date="2024-02-22T16:51:13Z">
            <w:rPr>
              <w:rFonts w:hint="eastAsia" w:ascii="宋体" w:hAnsi="宋体" w:eastAsia="宋体" w:cs="宋体"/>
              <w:color w:val="000000"/>
              <w:kern w:val="0"/>
              <w:sz w:val="24"/>
              <w:szCs w:val="24"/>
            </w:rPr>
          </w:rPrChange>
        </w:rPr>
        <w:t>（一）申请文件、《湖北省行政事业单位国有资产处置申请表》；</w:t>
      </w:r>
    </w:p>
    <w:p w14:paraId="0CF2E111">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208" w:author="黎琦/资产管理处（征管办）/湖北省财政厅" w:date="2024-02-22T16:51:13Z">
            <w:rPr>
              <w:rFonts w:hint="eastAsia" w:ascii="宋体" w:hAnsi="宋体" w:eastAsia="宋体" w:cs="宋体"/>
              <w:color w:val="000000"/>
              <w:kern w:val="0"/>
              <w:sz w:val="24"/>
              <w:szCs w:val="24"/>
            </w:rPr>
          </w:rPrChange>
        </w:rPr>
        <w:pPrChange w:id="1207" w:author="黎琦/资产管理处（征管办）/湖北省财政厅" w:date="2024-05-25T14:03:39Z">
          <w:pPr>
            <w:widowControl/>
            <w:spacing w:line="432" w:lineRule="atLeast"/>
            <w:jc w:val="left"/>
          </w:pPr>
        </w:pPrChange>
      </w:pPr>
      <w:del w:id="1209" w:author="黎琦/资产管理处（征管办）/湖北省财政厅" w:date="2024-02-22T16:55:47Z">
        <w:r>
          <w:rPr>
            <w:rFonts w:hint="eastAsia" w:ascii="仿宋_GB2312" w:hAnsi="仿宋_GB2312" w:eastAsia="仿宋_GB2312" w:cs="仿宋_GB2312"/>
            <w:color w:val="000000"/>
            <w:kern w:val="0"/>
            <w:sz w:val="32"/>
            <w:szCs w:val="32"/>
            <w:rPrChange w:id="1210" w:author="黎琦/资产管理处（征管办）/湖北省财政厅" w:date="2024-02-22T16:51:13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211" w:author="黎琦/资产管理处（征管办）/湖北省财政厅" w:date="2024-02-22T16:51:13Z">
            <w:rPr>
              <w:rFonts w:hint="eastAsia" w:ascii="宋体" w:hAnsi="宋体" w:eastAsia="宋体" w:cs="宋体"/>
              <w:color w:val="000000"/>
              <w:kern w:val="0"/>
              <w:sz w:val="24"/>
              <w:szCs w:val="24"/>
            </w:rPr>
          </w:rPrChange>
        </w:rPr>
        <w:t>（二）报废（拆除）房屋的，应当提供具备相应资质专业机构出具的危房鉴定报告，或房屋建筑物需要拆除的相关文件和补偿协议，或新建项目立项文件，以及涉及土地、房屋的权属证明；</w:t>
      </w:r>
    </w:p>
    <w:p w14:paraId="38A69817">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213" w:author="黎琦/资产管理处（征管办）/湖北省财政厅" w:date="2024-02-22T16:51:13Z">
            <w:rPr>
              <w:rFonts w:hint="eastAsia" w:ascii="宋体" w:hAnsi="宋体" w:eastAsia="宋体" w:cs="宋体"/>
              <w:color w:val="000000"/>
              <w:kern w:val="0"/>
              <w:sz w:val="24"/>
              <w:szCs w:val="24"/>
            </w:rPr>
          </w:rPrChange>
        </w:rPr>
        <w:pPrChange w:id="1212" w:author="黎琦/资产管理处（征管办）/湖北省财政厅" w:date="2024-05-25T14:03:39Z">
          <w:pPr>
            <w:widowControl/>
            <w:spacing w:line="432" w:lineRule="atLeast"/>
            <w:jc w:val="left"/>
          </w:pPr>
        </w:pPrChange>
      </w:pPr>
      <w:del w:id="1214" w:author="黎琦/资产管理处（征管办）/湖北省财政厅" w:date="2024-02-22T16:55:48Z">
        <w:r>
          <w:rPr>
            <w:rFonts w:hint="eastAsia" w:ascii="仿宋_GB2312" w:hAnsi="仿宋_GB2312" w:eastAsia="仿宋_GB2312" w:cs="仿宋_GB2312"/>
            <w:color w:val="000000"/>
            <w:kern w:val="0"/>
            <w:sz w:val="32"/>
            <w:szCs w:val="32"/>
            <w:rPrChange w:id="1215" w:author="黎琦/资产管理处（征管办）/湖北省财政厅" w:date="2024-02-22T16:51:13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216" w:author="黎琦/资产管理处（征管办）/湖北省财政厅" w:date="2024-02-22T16:51:13Z">
            <w:rPr>
              <w:rFonts w:hint="eastAsia" w:ascii="宋体" w:hAnsi="宋体" w:eastAsia="宋体" w:cs="宋体"/>
              <w:color w:val="000000"/>
              <w:kern w:val="0"/>
              <w:sz w:val="24"/>
              <w:szCs w:val="24"/>
            </w:rPr>
          </w:rPrChange>
        </w:rPr>
        <w:t>（三）机动车辆多次维修无法达到车辆管理部门年度检验标准的，应当提供公安车辆管理或具备相应资质专业机构出具的车辆检测报告；</w:t>
      </w:r>
    </w:p>
    <w:p w14:paraId="23E29B09">
      <w:pPr>
        <w:widowControl w:val="0"/>
        <w:spacing w:beforeLines="0" w:afterLines="0" w:line="640" w:lineRule="exact"/>
        <w:ind w:firstLine="640" w:firstLineChars="200"/>
        <w:jc w:val="both"/>
        <w:rPr>
          <w:del w:id="1218" w:author="黎琦/资产管理处（征管办）/湖北省财政厅" w:date="2024-02-26T09:42:44Z"/>
          <w:rFonts w:hint="eastAsia" w:ascii="仿宋_GB2312" w:hAnsi="仿宋_GB2312" w:eastAsia="仿宋_GB2312" w:cs="仿宋_GB2312"/>
          <w:color w:val="000000"/>
          <w:kern w:val="0"/>
          <w:sz w:val="32"/>
          <w:szCs w:val="32"/>
          <w:rPrChange w:id="1219" w:author="黎琦/资产管理处（征管办）/湖北省财政厅" w:date="2024-02-22T16:51:13Z">
            <w:rPr>
              <w:del w:id="1220" w:author="黎琦/资产管理处（征管办）/湖北省财政厅" w:date="2024-02-26T09:42:44Z"/>
              <w:rFonts w:hint="eastAsia" w:ascii="宋体" w:hAnsi="宋体" w:eastAsia="宋体" w:cs="宋体"/>
              <w:color w:val="000000"/>
              <w:kern w:val="0"/>
              <w:sz w:val="24"/>
              <w:szCs w:val="24"/>
            </w:rPr>
          </w:rPrChange>
        </w:rPr>
        <w:pPrChange w:id="1217" w:author="黎琦/资产管理处（征管办）/湖北省财政厅" w:date="2024-05-25T14:03:39Z">
          <w:pPr>
            <w:widowControl/>
            <w:spacing w:line="432" w:lineRule="atLeast"/>
            <w:jc w:val="left"/>
          </w:pPr>
        </w:pPrChange>
      </w:pPr>
      <w:del w:id="1221" w:author="黎琦/资产管理处（征管办）/湖北省财政厅" w:date="2024-02-22T16:55:51Z">
        <w:r>
          <w:rPr>
            <w:rFonts w:hint="eastAsia" w:ascii="仿宋_GB2312" w:hAnsi="仿宋_GB2312" w:eastAsia="仿宋_GB2312" w:cs="仿宋_GB2312"/>
            <w:color w:val="000000"/>
            <w:kern w:val="0"/>
            <w:sz w:val="32"/>
            <w:szCs w:val="32"/>
            <w:rPrChange w:id="1222" w:author="黎琦/资产管理处（征管办）/湖北省财政厅" w:date="2024-02-22T16:51:13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223" w:author="黎琦/资产管理处（征管办）/湖北省财政厅" w:date="2024-02-22T16:51:13Z">
            <w:rPr>
              <w:rFonts w:hint="eastAsia" w:ascii="宋体" w:hAnsi="宋体" w:eastAsia="宋体" w:cs="宋体"/>
              <w:color w:val="000000"/>
              <w:kern w:val="0"/>
              <w:sz w:val="24"/>
              <w:szCs w:val="24"/>
            </w:rPr>
          </w:rPrChange>
        </w:rPr>
        <w:t>（四）因技术原因报废的，应当提供具备相应资质专业机构出具的技术鉴定；</w:t>
      </w:r>
    </w:p>
    <w:p w14:paraId="2EE1AEBB">
      <w:pPr>
        <w:widowControl w:val="0"/>
        <w:spacing w:beforeLines="0" w:after="0" w:afterLines="0" w:line="640" w:lineRule="exact"/>
        <w:ind w:firstLine="640" w:firstLineChars="200"/>
        <w:jc w:val="both"/>
        <w:rPr>
          <w:ins w:id="1225" w:author="黎琦/资产管理处（征管办）/湖北省财政厅" w:date="2024-02-26T09:43:04Z"/>
          <w:rFonts w:hint="eastAsia" w:ascii="仿宋_GB2312" w:hAnsi="仿宋_GB2312" w:eastAsia="仿宋_GB2312" w:cs="仿宋_GB2312"/>
          <w:color w:val="000000"/>
          <w:kern w:val="0"/>
          <w:sz w:val="32"/>
          <w:szCs w:val="32"/>
        </w:rPr>
        <w:pPrChange w:id="1224" w:author="黎琦/资产管理处（征管办）/湖北省财政厅" w:date="2024-05-25T14:03:39Z">
          <w:pPr>
            <w:widowControl/>
            <w:spacing w:after="240" w:line="432" w:lineRule="atLeast"/>
            <w:jc w:val="left"/>
          </w:pPr>
        </w:pPrChange>
      </w:pPr>
    </w:p>
    <w:p w14:paraId="0F2FF8A9">
      <w:pPr>
        <w:widowControl w:val="0"/>
        <w:spacing w:beforeLines="0" w:after="0" w:afterLines="0" w:line="640" w:lineRule="exact"/>
        <w:ind w:firstLine="640" w:firstLineChars="200"/>
        <w:jc w:val="both"/>
        <w:rPr>
          <w:del w:id="1227" w:author="黎琦/资产管理处（征管办）/湖北省财政厅" w:date="2024-02-22T17:05:37Z"/>
          <w:rFonts w:hint="eastAsia" w:ascii="仿宋_GB2312" w:hAnsi="仿宋_GB2312" w:eastAsia="仿宋_GB2312" w:cs="仿宋_GB2312"/>
          <w:color w:val="000000"/>
          <w:kern w:val="0"/>
          <w:sz w:val="32"/>
          <w:szCs w:val="32"/>
          <w:rPrChange w:id="1228" w:author="黎琦/资产管理处（征管办）/湖北省财政厅" w:date="2024-02-22T16:51:13Z">
            <w:rPr>
              <w:del w:id="1229" w:author="黎琦/资产管理处（征管办）/湖北省财政厅" w:date="2024-02-22T17:05:37Z"/>
              <w:rFonts w:hint="eastAsia" w:ascii="宋体" w:hAnsi="宋体" w:eastAsia="宋体" w:cs="宋体"/>
              <w:color w:val="000000"/>
              <w:kern w:val="0"/>
              <w:sz w:val="24"/>
              <w:szCs w:val="24"/>
            </w:rPr>
          </w:rPrChange>
        </w:rPr>
        <w:pPrChange w:id="1226" w:author="黎琦/资产管理处（征管办）/湖北省财政厅" w:date="2024-05-25T14:03:39Z">
          <w:pPr>
            <w:widowControl/>
            <w:spacing w:after="240" w:line="432" w:lineRule="atLeast"/>
            <w:jc w:val="left"/>
          </w:pPr>
        </w:pPrChange>
      </w:pPr>
      <w:del w:id="1230" w:author="黎琦/资产管理处（征管办）/湖北省财政厅" w:date="2024-02-22T16:56:09Z">
        <w:r>
          <w:rPr>
            <w:rFonts w:hint="eastAsia" w:ascii="仿宋_GB2312" w:hAnsi="仿宋_GB2312" w:eastAsia="仿宋_GB2312" w:cs="仿宋_GB2312"/>
            <w:color w:val="000000"/>
            <w:kern w:val="0"/>
            <w:sz w:val="32"/>
            <w:szCs w:val="32"/>
            <w:rPrChange w:id="1231" w:author="黎琦/资产管理处（征管办）/湖北省财政厅" w:date="2024-02-22T16:51:13Z">
              <w:rPr>
                <w:rFonts w:hint="eastAsia" w:ascii="宋体" w:hAnsi="宋体" w:eastAsia="宋体" w:cs="宋体"/>
                <w:color w:val="000000"/>
                <w:kern w:val="0"/>
                <w:sz w:val="24"/>
                <w:szCs w:val="24"/>
              </w:rPr>
            </w:rPrChange>
          </w:rPr>
          <w:delText>　</w:delText>
        </w:r>
      </w:del>
      <w:del w:id="1232" w:author="黎琦/资产管理处（征管办）/湖北省财政厅" w:date="2024-02-22T16:56:10Z">
        <w:r>
          <w:rPr>
            <w:rFonts w:hint="eastAsia" w:ascii="仿宋_GB2312" w:hAnsi="仿宋_GB2312" w:eastAsia="仿宋_GB2312" w:cs="仿宋_GB2312"/>
            <w:color w:val="000000"/>
            <w:kern w:val="0"/>
            <w:sz w:val="32"/>
            <w:szCs w:val="32"/>
            <w:rPrChange w:id="1233" w:author="黎琦/资产管理处（征管办）/湖北省财政厅" w:date="2024-02-22T16:51:13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234" w:author="黎琦/资产管理处（征管办）/湖北省财政厅" w:date="2024-02-22T16:51:13Z">
            <w:rPr>
              <w:rFonts w:hint="eastAsia" w:ascii="宋体" w:hAnsi="宋体" w:eastAsia="宋体" w:cs="宋体"/>
              <w:color w:val="000000"/>
              <w:kern w:val="0"/>
              <w:sz w:val="24"/>
              <w:szCs w:val="24"/>
            </w:rPr>
          </w:rPrChange>
        </w:rPr>
        <w:t>（五）其他相关材料。</w:t>
      </w:r>
    </w:p>
    <w:p w14:paraId="1577BCAB">
      <w:pPr>
        <w:widowControl w:val="0"/>
        <w:spacing w:beforeLines="0" w:afterLines="0" w:line="640" w:lineRule="exact"/>
        <w:ind w:firstLine="640" w:firstLineChars="200"/>
        <w:jc w:val="both"/>
        <w:rPr>
          <w:ins w:id="1236" w:author="黎琦/资产管理处（征管办）/湖北省财政厅" w:date="2024-02-22T17:05:38Z"/>
          <w:rFonts w:hint="eastAsia" w:ascii="仿宋_GB2312" w:hAnsi="仿宋_GB2312" w:eastAsia="仿宋_GB2312" w:cs="仿宋_GB2312"/>
          <w:color w:val="000000"/>
          <w:kern w:val="0"/>
          <w:sz w:val="32"/>
          <w:szCs w:val="32"/>
          <w:rPrChange w:id="1237" w:author="黎琦/资产管理处（征管办）/湖北省财政厅" w:date="2024-05-25T14:05:36Z">
            <w:rPr>
              <w:ins w:id="1238" w:author="黎琦/资产管理处（征管办）/湖北省财政厅" w:date="2024-02-22T17:05:38Z"/>
              <w:rFonts w:hint="eastAsia" w:ascii="黑体" w:hAnsi="黑体" w:eastAsia="黑体" w:cs="宋体"/>
              <w:color w:val="000000"/>
              <w:kern w:val="0"/>
              <w:sz w:val="24"/>
              <w:szCs w:val="24"/>
            </w:rPr>
          </w:rPrChange>
        </w:rPr>
        <w:pPrChange w:id="1235" w:author="黎琦/资产管理处（征管办）/湖北省财政厅" w:date="2024-05-25T14:05:36Z">
          <w:pPr>
            <w:widowControl/>
            <w:spacing w:line="432" w:lineRule="atLeast"/>
            <w:jc w:val="center"/>
          </w:pPr>
        </w:pPrChange>
      </w:pPr>
    </w:p>
    <w:p w14:paraId="141B3291">
      <w:pPr>
        <w:widowControl w:val="0"/>
        <w:spacing w:beforeLines="0" w:afterLines="0" w:line="640" w:lineRule="exact"/>
        <w:ind w:firstLine="480" w:firstLineChars="200"/>
        <w:jc w:val="both"/>
        <w:rPr>
          <w:del w:id="1240" w:author="黎琦/资产管理处（征管办）/湖北省财政厅" w:date="2024-02-22T16:34:04Z"/>
          <w:rFonts w:hint="eastAsia" w:ascii="宋体" w:hAnsi="宋体" w:eastAsia="宋体" w:cs="宋体"/>
          <w:color w:val="000000"/>
          <w:kern w:val="0"/>
          <w:sz w:val="24"/>
          <w:szCs w:val="24"/>
        </w:rPr>
        <w:pPrChange w:id="1239" w:author="黎琦/资产管理处（征管办）/湖北省财政厅" w:date="2024-05-25T14:03:39Z">
          <w:pPr>
            <w:widowControl/>
            <w:spacing w:line="432" w:lineRule="atLeast"/>
            <w:jc w:val="center"/>
          </w:pPr>
        </w:pPrChange>
      </w:pPr>
      <w:del w:id="1241" w:author="黎琦/资产管理处（征管办）/湖北省财政厅" w:date="2024-02-22T16:34:04Z">
        <w:r>
          <w:rPr>
            <w:rFonts w:hint="eastAsia" w:ascii="黑体" w:hAnsi="黑体" w:eastAsia="黑体" w:cs="宋体"/>
            <w:color w:val="000000"/>
            <w:kern w:val="0"/>
            <w:sz w:val="24"/>
            <w:szCs w:val="24"/>
          </w:rPr>
          <w:delText>第八章　报　损</w:delText>
        </w:r>
      </w:del>
    </w:p>
    <w:p w14:paraId="73F08C7A">
      <w:pPr>
        <w:widowControl w:val="0"/>
        <w:spacing w:beforeLines="0" w:afterLines="0" w:line="640" w:lineRule="exact"/>
        <w:ind w:firstLine="480" w:firstLineChars="200"/>
        <w:jc w:val="both"/>
        <w:rPr>
          <w:del w:id="1243" w:author="黎琦/资产管理处（征管办）/湖北省财政厅" w:date="2024-02-22T16:34:04Z"/>
          <w:rFonts w:hint="eastAsia" w:ascii="宋体" w:hAnsi="宋体" w:eastAsia="宋体" w:cs="宋体"/>
          <w:color w:val="000000"/>
          <w:kern w:val="0"/>
          <w:sz w:val="24"/>
          <w:szCs w:val="24"/>
        </w:rPr>
        <w:pPrChange w:id="1242" w:author="黎琦/资产管理处（征管办）/湖北省财政厅" w:date="2024-05-25T14:03:39Z">
          <w:pPr>
            <w:widowControl/>
            <w:spacing w:line="432" w:lineRule="atLeast"/>
            <w:jc w:val="left"/>
          </w:pPr>
        </w:pPrChange>
      </w:pPr>
      <w:del w:id="1244" w:author="黎琦/资产管理处（征管办）/湖北省财政厅" w:date="2024-02-22T16:34:04Z">
        <w:r>
          <w:rPr>
            <w:rFonts w:hint="eastAsia" w:ascii="黑体" w:hAnsi="黑体" w:eastAsia="黑体" w:cs="宋体"/>
            <w:color w:val="000000"/>
            <w:kern w:val="0"/>
            <w:sz w:val="24"/>
            <w:szCs w:val="24"/>
          </w:rPr>
          <w:delText>　　第三十二条</w:delText>
        </w:r>
      </w:del>
      <w:del w:id="1245" w:author="黎琦/资产管理处（征管办）/湖北省财政厅" w:date="2024-02-22T16:34:04Z">
        <w:r>
          <w:rPr>
            <w:rFonts w:hint="eastAsia" w:ascii="宋体" w:hAnsi="宋体" w:eastAsia="宋体" w:cs="宋体"/>
            <w:color w:val="000000"/>
            <w:kern w:val="0"/>
            <w:sz w:val="24"/>
            <w:szCs w:val="24"/>
          </w:rPr>
          <w:delText>　报损是指对发生呆账或非正常损失的资产进行产权核销的处置行为。资产报损分为货币性资产报损和非货币性资产报损。</w:delText>
        </w:r>
      </w:del>
    </w:p>
    <w:p w14:paraId="06E76960">
      <w:pPr>
        <w:widowControl w:val="0"/>
        <w:spacing w:beforeLines="0" w:afterLines="0" w:line="640" w:lineRule="exact"/>
        <w:ind w:firstLine="480" w:firstLineChars="200"/>
        <w:jc w:val="both"/>
        <w:rPr>
          <w:del w:id="1247" w:author="黎琦/资产管理处（征管办）/湖北省财政厅" w:date="2024-02-22T16:34:04Z"/>
          <w:rFonts w:hint="eastAsia" w:ascii="宋体" w:hAnsi="宋体" w:eastAsia="宋体" w:cs="宋体"/>
          <w:color w:val="000000"/>
          <w:kern w:val="0"/>
          <w:sz w:val="24"/>
          <w:szCs w:val="24"/>
        </w:rPr>
        <w:pPrChange w:id="1246" w:author="黎琦/资产管理处（征管办）/湖北省财政厅" w:date="2024-05-25T14:03:39Z">
          <w:pPr>
            <w:widowControl/>
            <w:spacing w:line="432" w:lineRule="atLeast"/>
            <w:jc w:val="left"/>
          </w:pPr>
        </w:pPrChange>
      </w:pPr>
      <w:del w:id="1248" w:author="黎琦/资产管理处（征管办）/湖北省财政厅" w:date="2024-02-22T16:34:04Z">
        <w:r>
          <w:rPr>
            <w:rFonts w:hint="eastAsia" w:ascii="黑体" w:hAnsi="黑体" w:eastAsia="黑体" w:cs="宋体"/>
            <w:color w:val="000000"/>
            <w:kern w:val="0"/>
            <w:sz w:val="24"/>
            <w:szCs w:val="24"/>
          </w:rPr>
          <w:delText>　　第三十三条</w:delText>
        </w:r>
      </w:del>
      <w:del w:id="1249" w:author="黎琦/资产管理处（征管办）/湖北省财政厅" w:date="2024-02-22T16:34:04Z">
        <w:r>
          <w:rPr>
            <w:rFonts w:hint="eastAsia" w:ascii="宋体" w:hAnsi="宋体" w:eastAsia="宋体" w:cs="宋体"/>
            <w:color w:val="000000"/>
            <w:kern w:val="0"/>
            <w:sz w:val="24"/>
            <w:szCs w:val="24"/>
          </w:rPr>
          <w:delText>　资产存在下列情况之一的，可以报损：</w:delText>
        </w:r>
      </w:del>
    </w:p>
    <w:p w14:paraId="63040AA9">
      <w:pPr>
        <w:widowControl w:val="0"/>
        <w:spacing w:beforeLines="0" w:afterLines="0" w:line="640" w:lineRule="exact"/>
        <w:ind w:firstLine="480" w:firstLineChars="200"/>
        <w:jc w:val="both"/>
        <w:rPr>
          <w:del w:id="1251" w:author="黎琦/资产管理处（征管办）/湖北省财政厅" w:date="2024-02-22T16:34:04Z"/>
          <w:rFonts w:hint="eastAsia" w:ascii="宋体" w:hAnsi="宋体" w:eastAsia="宋体" w:cs="宋体"/>
          <w:color w:val="000000"/>
          <w:kern w:val="0"/>
          <w:sz w:val="24"/>
          <w:szCs w:val="24"/>
        </w:rPr>
        <w:pPrChange w:id="1250" w:author="黎琦/资产管理处（征管办）/湖北省财政厅" w:date="2024-05-25T14:03:39Z">
          <w:pPr>
            <w:widowControl/>
            <w:spacing w:line="432" w:lineRule="atLeast"/>
            <w:jc w:val="left"/>
          </w:pPr>
        </w:pPrChange>
      </w:pPr>
      <w:del w:id="1252" w:author="黎琦/资产管理处（征管办）/湖北省财政厅" w:date="2024-02-22T16:34:04Z">
        <w:r>
          <w:rPr>
            <w:rFonts w:hint="eastAsia" w:ascii="宋体" w:hAnsi="宋体" w:eastAsia="宋体" w:cs="宋体"/>
            <w:color w:val="000000"/>
            <w:kern w:val="0"/>
            <w:sz w:val="24"/>
            <w:szCs w:val="24"/>
          </w:rPr>
          <w:delText>　　（一）债务人已依法破产或者死亡（含依法宣告死亡）的，根据法律规定其清算财产或者遗产不足清偿的；</w:delText>
        </w:r>
      </w:del>
    </w:p>
    <w:p w14:paraId="3F338CAC">
      <w:pPr>
        <w:widowControl w:val="0"/>
        <w:spacing w:beforeLines="0" w:afterLines="0" w:line="640" w:lineRule="exact"/>
        <w:ind w:firstLine="480" w:firstLineChars="200"/>
        <w:jc w:val="both"/>
        <w:rPr>
          <w:del w:id="1254" w:author="黎琦/资产管理处（征管办）/湖北省财政厅" w:date="2024-02-22T16:34:04Z"/>
          <w:rFonts w:hint="eastAsia" w:ascii="宋体" w:hAnsi="宋体" w:eastAsia="宋体" w:cs="宋体"/>
          <w:color w:val="000000"/>
          <w:kern w:val="0"/>
          <w:sz w:val="24"/>
          <w:szCs w:val="24"/>
        </w:rPr>
        <w:pPrChange w:id="1253" w:author="黎琦/资产管理处（征管办）/湖北省财政厅" w:date="2024-05-25T14:03:39Z">
          <w:pPr>
            <w:widowControl/>
            <w:spacing w:line="432" w:lineRule="atLeast"/>
            <w:jc w:val="left"/>
          </w:pPr>
        </w:pPrChange>
      </w:pPr>
      <w:del w:id="1255" w:author="黎琦/资产管理处（征管办）/湖北省财政厅" w:date="2024-02-22T16:34:04Z">
        <w:r>
          <w:rPr>
            <w:rFonts w:hint="eastAsia" w:ascii="宋体" w:hAnsi="宋体" w:eastAsia="宋体" w:cs="宋体"/>
            <w:color w:val="000000"/>
            <w:kern w:val="0"/>
            <w:sz w:val="24"/>
            <w:szCs w:val="24"/>
          </w:rPr>
          <w:delText>　　（二）因不可抗力因素造成损失的；</w:delText>
        </w:r>
      </w:del>
    </w:p>
    <w:p w14:paraId="1187FA66">
      <w:pPr>
        <w:widowControl w:val="0"/>
        <w:spacing w:beforeLines="0" w:afterLines="0" w:line="640" w:lineRule="exact"/>
        <w:ind w:firstLine="480" w:firstLineChars="200"/>
        <w:jc w:val="both"/>
        <w:rPr>
          <w:del w:id="1257" w:author="黎琦/资产管理处（征管办）/湖北省财政厅" w:date="2024-02-22T16:34:04Z"/>
          <w:rFonts w:hint="eastAsia" w:ascii="宋体" w:hAnsi="宋体" w:eastAsia="宋体" w:cs="宋体"/>
          <w:color w:val="000000"/>
          <w:kern w:val="0"/>
          <w:sz w:val="24"/>
          <w:szCs w:val="24"/>
        </w:rPr>
        <w:pPrChange w:id="1256" w:author="黎琦/资产管理处（征管办）/湖北省财政厅" w:date="2024-05-25T14:03:39Z">
          <w:pPr>
            <w:widowControl/>
            <w:spacing w:line="432" w:lineRule="atLeast"/>
            <w:jc w:val="left"/>
          </w:pPr>
        </w:pPrChange>
      </w:pPr>
      <w:del w:id="1258" w:author="黎琦/资产管理处（征管办）/湖北省财政厅" w:date="2024-02-22T16:34:04Z">
        <w:r>
          <w:rPr>
            <w:rFonts w:hint="eastAsia" w:ascii="宋体" w:hAnsi="宋体" w:eastAsia="宋体" w:cs="宋体"/>
            <w:color w:val="000000"/>
            <w:kern w:val="0"/>
            <w:sz w:val="24"/>
            <w:szCs w:val="24"/>
          </w:rPr>
          <w:delText>　　（三）根据国家有关规定，可以报损的其他情形。</w:delText>
        </w:r>
      </w:del>
    </w:p>
    <w:p w14:paraId="1722E836">
      <w:pPr>
        <w:widowControl w:val="0"/>
        <w:spacing w:beforeLines="0" w:afterLines="0" w:line="640" w:lineRule="exact"/>
        <w:ind w:firstLine="480" w:firstLineChars="200"/>
        <w:jc w:val="both"/>
        <w:rPr>
          <w:del w:id="1260" w:author="黎琦/资产管理处（征管办）/湖北省财政厅" w:date="2024-02-22T16:34:04Z"/>
          <w:rFonts w:hint="eastAsia" w:ascii="宋体" w:hAnsi="宋体" w:eastAsia="宋体" w:cs="宋体"/>
          <w:color w:val="000000"/>
          <w:kern w:val="0"/>
          <w:sz w:val="24"/>
          <w:szCs w:val="24"/>
        </w:rPr>
        <w:pPrChange w:id="1259" w:author="黎琦/资产管理处（征管办）/湖北省财政厅" w:date="2024-05-25T14:03:39Z">
          <w:pPr>
            <w:widowControl/>
            <w:spacing w:line="432" w:lineRule="atLeast"/>
            <w:jc w:val="left"/>
          </w:pPr>
        </w:pPrChange>
      </w:pPr>
      <w:del w:id="1261" w:author="黎琦/资产管理处（征管办）/湖北省财政厅" w:date="2024-02-22T16:34:04Z">
        <w:r>
          <w:rPr>
            <w:rFonts w:hint="eastAsia" w:ascii="黑体" w:hAnsi="黑体" w:eastAsia="黑体" w:cs="宋体"/>
            <w:color w:val="000000"/>
            <w:kern w:val="0"/>
            <w:sz w:val="24"/>
            <w:szCs w:val="24"/>
          </w:rPr>
          <w:delText>　　第三十四条</w:delText>
        </w:r>
      </w:del>
      <w:del w:id="1262" w:author="黎琦/资产管理处（征管办）/湖北省财政厅" w:date="2024-02-22T16:34:04Z">
        <w:r>
          <w:rPr>
            <w:rFonts w:hint="eastAsia" w:ascii="宋体" w:hAnsi="宋体" w:eastAsia="宋体" w:cs="宋体"/>
            <w:color w:val="000000"/>
            <w:kern w:val="0"/>
            <w:sz w:val="24"/>
            <w:szCs w:val="24"/>
          </w:rPr>
          <w:delText>　资产报损前，应当通过公告、诉讼等方式向债务人、担保人或责任人追索。</w:delText>
        </w:r>
      </w:del>
    </w:p>
    <w:p w14:paraId="0ABD501D">
      <w:pPr>
        <w:widowControl w:val="0"/>
        <w:spacing w:beforeLines="0" w:afterLines="0" w:line="640" w:lineRule="exact"/>
        <w:ind w:firstLine="480" w:firstLineChars="200"/>
        <w:jc w:val="both"/>
        <w:rPr>
          <w:del w:id="1264" w:author="黎琦/资产管理处（征管办）/湖北省财政厅" w:date="2024-02-22T16:34:04Z"/>
          <w:rFonts w:hint="eastAsia" w:ascii="宋体" w:hAnsi="宋体" w:eastAsia="宋体" w:cs="宋体"/>
          <w:color w:val="000000"/>
          <w:kern w:val="0"/>
          <w:sz w:val="24"/>
          <w:szCs w:val="24"/>
        </w:rPr>
        <w:pPrChange w:id="1263" w:author="黎琦/资产管理处（征管办）/湖北省财政厅" w:date="2024-05-25T14:03:39Z">
          <w:pPr>
            <w:widowControl/>
            <w:spacing w:line="432" w:lineRule="atLeast"/>
            <w:jc w:val="left"/>
          </w:pPr>
        </w:pPrChange>
      </w:pPr>
      <w:del w:id="1265" w:author="黎琦/资产管理处（征管办）/湖北省财政厅" w:date="2024-02-22T16:34:04Z">
        <w:r>
          <w:rPr>
            <w:rFonts w:hint="eastAsia" w:ascii="宋体" w:hAnsi="宋体" w:eastAsia="宋体" w:cs="宋体"/>
            <w:color w:val="000000"/>
            <w:kern w:val="0"/>
            <w:sz w:val="24"/>
            <w:szCs w:val="24"/>
          </w:rPr>
          <w:delText>　　单位应当对报损的资产备查登记，实行“账销案存”的方式管理，对已批准核销的资产损失，单位仍有追偿的权利和义务，对“账销案存”资产清理和追索收回的资产，应当及时入账，货币性资产上缴同级财政部门。</w:delText>
        </w:r>
      </w:del>
    </w:p>
    <w:p w14:paraId="69DC4B2F">
      <w:pPr>
        <w:widowControl w:val="0"/>
        <w:spacing w:beforeLines="0" w:afterLines="0" w:line="640" w:lineRule="exact"/>
        <w:ind w:firstLine="480" w:firstLineChars="200"/>
        <w:jc w:val="both"/>
        <w:rPr>
          <w:del w:id="1267" w:author="黎琦/资产管理处（征管办）/湖北省财政厅" w:date="2024-02-22T16:34:04Z"/>
          <w:rFonts w:hint="eastAsia" w:ascii="宋体" w:hAnsi="宋体" w:eastAsia="宋体" w:cs="宋体"/>
          <w:color w:val="000000"/>
          <w:kern w:val="0"/>
          <w:sz w:val="24"/>
          <w:szCs w:val="24"/>
        </w:rPr>
        <w:pPrChange w:id="1266" w:author="黎琦/资产管理处（征管办）/湖北省财政厅" w:date="2024-05-25T14:03:39Z">
          <w:pPr>
            <w:widowControl/>
            <w:spacing w:line="432" w:lineRule="atLeast"/>
            <w:jc w:val="left"/>
          </w:pPr>
        </w:pPrChange>
      </w:pPr>
      <w:del w:id="1268" w:author="黎琦/资产管理处（征管办）/湖北省财政厅" w:date="2024-02-22T16:34:04Z">
        <w:r>
          <w:rPr>
            <w:rFonts w:hint="eastAsia" w:ascii="黑体" w:hAnsi="黑体" w:eastAsia="黑体" w:cs="宋体"/>
            <w:color w:val="000000"/>
            <w:kern w:val="0"/>
            <w:sz w:val="24"/>
            <w:szCs w:val="24"/>
          </w:rPr>
          <w:delText>　　第三十五条</w:delText>
        </w:r>
      </w:del>
      <w:del w:id="1269" w:author="黎琦/资产管理处（征管办）/湖北省财政厅" w:date="2024-02-22T16:34:04Z">
        <w:r>
          <w:rPr>
            <w:rFonts w:hint="eastAsia" w:ascii="宋体" w:hAnsi="宋体" w:eastAsia="宋体" w:cs="宋体"/>
            <w:color w:val="000000"/>
            <w:kern w:val="0"/>
            <w:sz w:val="24"/>
            <w:szCs w:val="24"/>
          </w:rPr>
          <w:delText>　单位申请报损资产，应提交以下材料：</w:delText>
        </w:r>
      </w:del>
    </w:p>
    <w:p w14:paraId="57C67BE1">
      <w:pPr>
        <w:widowControl w:val="0"/>
        <w:spacing w:beforeLines="0" w:afterLines="0" w:line="640" w:lineRule="exact"/>
        <w:ind w:firstLine="480" w:firstLineChars="200"/>
        <w:jc w:val="both"/>
        <w:rPr>
          <w:del w:id="1271" w:author="黎琦/资产管理处（征管办）/湖北省财政厅" w:date="2024-02-22T16:34:04Z"/>
          <w:rFonts w:hint="eastAsia" w:ascii="宋体" w:hAnsi="宋体" w:eastAsia="宋体" w:cs="宋体"/>
          <w:color w:val="000000"/>
          <w:kern w:val="0"/>
          <w:sz w:val="24"/>
          <w:szCs w:val="24"/>
        </w:rPr>
        <w:pPrChange w:id="1270" w:author="黎琦/资产管理处（征管办）/湖北省财政厅" w:date="2024-05-25T14:03:39Z">
          <w:pPr>
            <w:widowControl/>
            <w:spacing w:line="432" w:lineRule="atLeast"/>
            <w:jc w:val="left"/>
          </w:pPr>
        </w:pPrChange>
      </w:pPr>
      <w:del w:id="1272" w:author="黎琦/资产管理处（征管办）/湖北省财政厅" w:date="2024-02-22T16:34:04Z">
        <w:r>
          <w:rPr>
            <w:rFonts w:hint="eastAsia" w:ascii="宋体" w:hAnsi="宋体" w:eastAsia="宋体" w:cs="宋体"/>
            <w:color w:val="000000"/>
            <w:kern w:val="0"/>
            <w:sz w:val="24"/>
            <w:szCs w:val="24"/>
          </w:rPr>
          <w:delText>　　（一）申请文件、《湖北省行政事业单位国有资产处置申请表》；</w:delText>
        </w:r>
      </w:del>
    </w:p>
    <w:p w14:paraId="2C250933">
      <w:pPr>
        <w:widowControl w:val="0"/>
        <w:spacing w:beforeLines="0" w:afterLines="0" w:line="640" w:lineRule="exact"/>
        <w:ind w:firstLine="480" w:firstLineChars="200"/>
        <w:jc w:val="both"/>
        <w:rPr>
          <w:del w:id="1274" w:author="黎琦/资产管理处（征管办）/湖北省财政厅" w:date="2024-02-22T16:34:04Z"/>
          <w:rFonts w:hint="eastAsia" w:ascii="宋体" w:hAnsi="宋体" w:eastAsia="宋体" w:cs="宋体"/>
          <w:color w:val="000000"/>
          <w:kern w:val="0"/>
          <w:sz w:val="24"/>
          <w:szCs w:val="24"/>
        </w:rPr>
        <w:pPrChange w:id="1273" w:author="黎琦/资产管理处（征管办）/湖北省财政厅" w:date="2024-05-25T14:03:39Z">
          <w:pPr>
            <w:widowControl/>
            <w:spacing w:line="432" w:lineRule="atLeast"/>
            <w:jc w:val="left"/>
          </w:pPr>
        </w:pPrChange>
      </w:pPr>
      <w:del w:id="1275" w:author="黎琦/资产管理处（征管办）/湖北省财政厅" w:date="2024-02-22T16:34:04Z">
        <w:r>
          <w:rPr>
            <w:rFonts w:hint="eastAsia" w:ascii="宋体" w:hAnsi="宋体" w:eastAsia="宋体" w:cs="宋体"/>
            <w:color w:val="000000"/>
            <w:kern w:val="0"/>
            <w:sz w:val="24"/>
            <w:szCs w:val="24"/>
          </w:rPr>
          <w:delText>　　（二）债务人已依法破产或者死亡（含依法宣告死亡）的，应当提供相关财产清算报告、遗产不足清偿债务等相关的法律文书；</w:delText>
        </w:r>
      </w:del>
    </w:p>
    <w:p w14:paraId="4F22FA9A">
      <w:pPr>
        <w:widowControl w:val="0"/>
        <w:spacing w:beforeLines="0" w:afterLines="0" w:line="640" w:lineRule="exact"/>
        <w:ind w:firstLine="480" w:firstLineChars="200"/>
        <w:jc w:val="both"/>
        <w:rPr>
          <w:del w:id="1277" w:author="黎琦/资产管理处（征管办）/湖北省财政厅" w:date="2024-02-22T16:34:04Z"/>
          <w:rFonts w:hint="eastAsia" w:ascii="宋体" w:hAnsi="宋体" w:eastAsia="宋体" w:cs="宋体"/>
          <w:color w:val="000000"/>
          <w:kern w:val="0"/>
          <w:sz w:val="24"/>
          <w:szCs w:val="24"/>
        </w:rPr>
        <w:pPrChange w:id="1276" w:author="黎琦/资产管理处（征管办）/湖北省财政厅" w:date="2024-05-25T14:03:39Z">
          <w:pPr>
            <w:widowControl/>
            <w:spacing w:line="432" w:lineRule="atLeast"/>
            <w:jc w:val="left"/>
          </w:pPr>
        </w:pPrChange>
      </w:pPr>
      <w:del w:id="1278" w:author="黎琦/资产管理处（征管办）/湖北省财政厅" w:date="2024-02-22T16:34:04Z">
        <w:r>
          <w:rPr>
            <w:rFonts w:hint="eastAsia" w:ascii="宋体" w:hAnsi="宋体" w:eastAsia="宋体" w:cs="宋体"/>
            <w:color w:val="000000"/>
            <w:kern w:val="0"/>
            <w:sz w:val="24"/>
            <w:szCs w:val="24"/>
          </w:rPr>
          <w:delText>　　（三）涉及诉讼的，应当提供人民法院判决书或裁定书等；</w:delText>
        </w:r>
      </w:del>
    </w:p>
    <w:p w14:paraId="2E0946D2">
      <w:pPr>
        <w:widowControl w:val="0"/>
        <w:spacing w:beforeLines="0" w:afterLines="0" w:line="640" w:lineRule="exact"/>
        <w:ind w:firstLine="480" w:firstLineChars="200"/>
        <w:jc w:val="both"/>
        <w:rPr>
          <w:del w:id="1280" w:author="黎琦/资产管理处（征管办）/湖北省财政厅" w:date="2024-02-22T16:34:04Z"/>
          <w:rFonts w:hint="eastAsia" w:ascii="宋体" w:hAnsi="宋体" w:eastAsia="宋体" w:cs="宋体"/>
          <w:color w:val="000000"/>
          <w:kern w:val="0"/>
          <w:sz w:val="24"/>
          <w:szCs w:val="24"/>
        </w:rPr>
        <w:pPrChange w:id="1279" w:author="黎琦/资产管理处（征管办）/湖北省财政厅" w:date="2024-05-25T14:03:39Z">
          <w:pPr>
            <w:widowControl/>
            <w:spacing w:line="432" w:lineRule="atLeast"/>
            <w:jc w:val="left"/>
          </w:pPr>
        </w:pPrChange>
      </w:pPr>
      <w:del w:id="1281" w:author="黎琦/资产管理处（征管办）/湖北省财政厅" w:date="2024-02-22T16:34:04Z">
        <w:r>
          <w:rPr>
            <w:rFonts w:hint="eastAsia" w:ascii="宋体" w:hAnsi="宋体" w:eastAsia="宋体" w:cs="宋体"/>
            <w:color w:val="000000"/>
            <w:kern w:val="0"/>
            <w:sz w:val="24"/>
            <w:szCs w:val="24"/>
          </w:rPr>
          <w:delText>　　（四）因单位（个人）管理不善造成损失的，应当提供相关材料、对相关责任单位（责任人）处理意见和赔偿情况；</w:delText>
        </w:r>
      </w:del>
    </w:p>
    <w:p w14:paraId="7FC0BBE2">
      <w:pPr>
        <w:widowControl w:val="0"/>
        <w:spacing w:beforeLines="0" w:afterLines="0" w:line="640" w:lineRule="exact"/>
        <w:ind w:firstLine="480" w:firstLineChars="200"/>
        <w:jc w:val="both"/>
        <w:rPr>
          <w:del w:id="1283" w:author="黎琦/资产管理处（征管办）/湖北省财政厅" w:date="2024-02-22T16:34:04Z"/>
          <w:rFonts w:hint="eastAsia" w:ascii="宋体" w:hAnsi="宋体" w:eastAsia="宋体" w:cs="宋体"/>
          <w:color w:val="000000"/>
          <w:kern w:val="0"/>
          <w:sz w:val="24"/>
          <w:szCs w:val="24"/>
        </w:rPr>
        <w:pPrChange w:id="1282" w:author="黎琦/资产管理处（征管办）/湖北省财政厅" w:date="2024-05-25T14:03:39Z">
          <w:pPr>
            <w:widowControl/>
            <w:spacing w:line="432" w:lineRule="atLeast"/>
            <w:jc w:val="left"/>
          </w:pPr>
        </w:pPrChange>
      </w:pPr>
      <w:del w:id="1284" w:author="黎琦/资产管理处（征管办）/湖北省财政厅" w:date="2024-02-22T16:34:04Z">
        <w:r>
          <w:rPr>
            <w:rFonts w:hint="eastAsia" w:ascii="宋体" w:hAnsi="宋体" w:eastAsia="宋体" w:cs="宋体"/>
            <w:color w:val="000000"/>
            <w:kern w:val="0"/>
            <w:sz w:val="24"/>
            <w:szCs w:val="24"/>
          </w:rPr>
          <w:delText>　　（五）因不可抗力造成损失的，应当提供相关证明材料、责任认定报告和赔偿情况；</w:delText>
        </w:r>
      </w:del>
    </w:p>
    <w:p w14:paraId="31FBB4BD">
      <w:pPr>
        <w:widowControl w:val="0"/>
        <w:spacing w:beforeLines="0" w:after="0" w:afterLines="0" w:line="640" w:lineRule="exact"/>
        <w:ind w:firstLine="480" w:firstLineChars="200"/>
        <w:jc w:val="both"/>
        <w:rPr>
          <w:del w:id="1286" w:author="黎琦/资产管理处（征管办）/湖北省财政厅" w:date="2024-02-22T16:34:04Z"/>
          <w:rFonts w:hint="eastAsia" w:ascii="宋体" w:hAnsi="宋体" w:eastAsia="宋体" w:cs="宋体"/>
          <w:color w:val="000000"/>
          <w:kern w:val="0"/>
          <w:sz w:val="24"/>
          <w:szCs w:val="24"/>
        </w:rPr>
        <w:pPrChange w:id="1285" w:author="黎琦/资产管理处（征管办）/湖北省财政厅" w:date="2024-05-25T14:03:39Z">
          <w:pPr>
            <w:widowControl/>
            <w:spacing w:after="240" w:line="432" w:lineRule="atLeast"/>
            <w:jc w:val="left"/>
          </w:pPr>
        </w:pPrChange>
      </w:pPr>
      <w:del w:id="1287" w:author="黎琦/资产管理处（征管办）/湖北省财政厅" w:date="2024-02-22T16:34:04Z">
        <w:r>
          <w:rPr>
            <w:rFonts w:hint="eastAsia" w:ascii="宋体" w:hAnsi="宋体" w:eastAsia="宋体" w:cs="宋体"/>
            <w:color w:val="000000"/>
            <w:kern w:val="0"/>
            <w:sz w:val="24"/>
            <w:szCs w:val="24"/>
          </w:rPr>
          <w:delText>　　（六）其他相关材料。</w:delText>
        </w:r>
      </w:del>
    </w:p>
    <w:p w14:paraId="689DB00C">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57" w:beforeLines="50" w:beforeAutospacing="0" w:after="157" w:afterLines="50" w:afterAutospacing="0" w:line="640" w:lineRule="exact"/>
        <w:ind w:left="0" w:leftChars="0" w:right="0" w:rightChars="0" w:firstLine="0" w:firstLineChars="0"/>
        <w:jc w:val="center"/>
        <w:textAlignment w:val="auto"/>
        <w:outlineLvl w:val="9"/>
        <w:rPr>
          <w:ins w:id="1289" w:author="黎琦/资产管理处（征管办）/湖北省财政厅" w:date="2024-02-22T17:04:32Z"/>
          <w:rFonts w:hint="eastAsia" w:ascii="黑体" w:hAnsi="黑体" w:eastAsia="黑体" w:cs="宋体"/>
          <w:i w:val="0"/>
          <w:caps w:val="0"/>
          <w:color w:val="000000"/>
          <w:spacing w:val="0"/>
          <w:kern w:val="0"/>
          <w:sz w:val="32"/>
          <w:szCs w:val="32"/>
          <w:shd w:val="clear"/>
        </w:rPr>
        <w:pPrChange w:id="1288" w:author="黎琦/资产管理处（征管办）/湖北省财政厅" w:date="2024-05-25T14:04:20Z">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700" w:firstLineChars="200"/>
            <w:jc w:val="both"/>
            <w:textAlignment w:val="auto"/>
            <w:outlineLvl w:val="9"/>
          </w:pPr>
        </w:pPrChange>
      </w:pPr>
      <w:ins w:id="1290" w:author="黎琦/资产管理处（征管办）/湖北省财政厅" w:date="2024-02-22T16:34:11Z">
        <w:r>
          <w:rPr>
            <w:rFonts w:hint="eastAsia" w:ascii="黑体" w:hAnsi="黑体" w:eastAsia="黑体" w:cs="宋体"/>
            <w:i w:val="0"/>
            <w:caps w:val="0"/>
            <w:color w:val="000000"/>
            <w:spacing w:val="0"/>
            <w:kern w:val="0"/>
            <w:sz w:val="32"/>
            <w:szCs w:val="32"/>
            <w:shd w:val="clear" w:fill="FFFFFF"/>
            <w:rPrChange w:id="1291" w:author="黎琦/资产管理处（征管办）/湖北省财政厅" w:date="2024-05-25T14:04:20Z">
              <w:rPr>
                <w:rFonts w:hint="eastAsia" w:ascii="黑体" w:hAnsi="黑体" w:eastAsia="黑体" w:cs="黑体"/>
                <w:i w:val="0"/>
                <w:caps w:val="0"/>
                <w:color w:val="4D4F53"/>
                <w:spacing w:val="15"/>
                <w:sz w:val="32"/>
                <w:szCs w:val="32"/>
                <w:shd w:val="clear" w:fill="FFFFFF"/>
              </w:rPr>
            </w:rPrChange>
          </w:rPr>
          <w:t>第</w:t>
        </w:r>
      </w:ins>
      <w:ins w:id="1292" w:author="黎琦/资产管理处（征管办）/湖北省财政厅" w:date="2024-02-22T16:48:47Z">
        <w:r>
          <w:rPr>
            <w:rFonts w:hint="eastAsia" w:ascii="黑体" w:hAnsi="黑体" w:eastAsia="黑体" w:cs="宋体"/>
            <w:i w:val="0"/>
            <w:caps w:val="0"/>
            <w:color w:val="000000"/>
            <w:spacing w:val="0"/>
            <w:kern w:val="0"/>
            <w:sz w:val="32"/>
            <w:szCs w:val="32"/>
            <w:shd w:val="clear"/>
            <w:lang w:eastAsia="zh-CN"/>
            <w:rPrChange w:id="1293" w:author="黎琦/资产管理处（征管办）/湖北省财政厅" w:date="2024-05-25T14:04:20Z">
              <w:rPr>
                <w:rFonts w:hint="eastAsia" w:ascii="黑体" w:hAnsi="黑体" w:eastAsia="黑体" w:cs="宋体"/>
                <w:i w:val="0"/>
                <w:caps w:val="0"/>
                <w:color w:val="000000"/>
                <w:spacing w:val="0"/>
                <w:kern w:val="0"/>
                <w:sz w:val="32"/>
                <w:szCs w:val="32"/>
                <w:shd w:val="clear"/>
                <w:lang w:eastAsia="zh-CN"/>
              </w:rPr>
            </w:rPrChange>
          </w:rPr>
          <w:t>八章</w:t>
        </w:r>
      </w:ins>
      <w:ins w:id="1294" w:author="黎琦/资产管理处（征管办）/湖北省财政厅" w:date="2024-02-22T16:56:06Z">
        <w:r>
          <w:rPr>
            <w:rFonts w:hint="eastAsia" w:ascii="黑体" w:hAnsi="黑体" w:eastAsia="黑体" w:cs="宋体"/>
            <w:color w:val="000000"/>
            <w:kern w:val="0"/>
            <w:sz w:val="32"/>
            <w:szCs w:val="32"/>
          </w:rPr>
          <w:t>　</w:t>
        </w:r>
      </w:ins>
      <w:ins w:id="1295" w:author="黎琦/资产管理处（征管办）/湖北省财政厅" w:date="2024-02-22T16:34:11Z">
        <w:r>
          <w:rPr>
            <w:rFonts w:hint="eastAsia" w:ascii="黑体" w:hAnsi="黑体" w:eastAsia="黑体" w:cs="宋体"/>
            <w:i w:val="0"/>
            <w:caps w:val="0"/>
            <w:color w:val="000000"/>
            <w:spacing w:val="0"/>
            <w:kern w:val="0"/>
            <w:sz w:val="32"/>
            <w:szCs w:val="32"/>
            <w:shd w:val="clear" w:fill="FFFFFF"/>
            <w:rPrChange w:id="1296" w:author="黎琦/资产管理处（征管办）/湖北省财政厅" w:date="2024-05-25T14:04:20Z">
              <w:rPr>
                <w:rFonts w:hint="eastAsia" w:ascii="黑体" w:hAnsi="黑体" w:eastAsia="黑体" w:cs="黑体"/>
                <w:i w:val="0"/>
                <w:caps w:val="0"/>
                <w:color w:val="4D4F53"/>
                <w:spacing w:val="15"/>
                <w:sz w:val="32"/>
                <w:szCs w:val="32"/>
                <w:shd w:val="clear" w:fill="FFFFFF"/>
              </w:rPr>
            </w:rPrChange>
          </w:rPr>
          <w:t>损失核销</w:t>
        </w:r>
      </w:ins>
    </w:p>
    <w:p w14:paraId="561D96E3">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640" w:lineRule="exact"/>
        <w:ind w:left="0" w:leftChars="0" w:right="0" w:rightChars="0" w:firstLine="640" w:firstLineChars="200"/>
        <w:jc w:val="both"/>
        <w:textAlignment w:val="auto"/>
        <w:outlineLvl w:val="9"/>
        <w:rPr>
          <w:ins w:id="1298" w:author="黎琦/资产管理处（征管办）/湖北省财政厅" w:date="2024-02-22T16:34:11Z"/>
          <w:rFonts w:hint="eastAsia" w:ascii="仿宋_GB2312" w:hAnsi="仿宋_GB2312" w:eastAsia="仿宋_GB2312" w:cs="仿宋_GB2312"/>
          <w:i w:val="0"/>
          <w:caps w:val="0"/>
          <w:color w:val="000000"/>
          <w:spacing w:val="0"/>
          <w:kern w:val="0"/>
          <w:sz w:val="32"/>
          <w:szCs w:val="32"/>
          <w:rPrChange w:id="1299" w:author="黎琦/资产管理处（征管办）/湖北省财政厅" w:date="2024-02-22T16:51:18Z">
            <w:rPr>
              <w:ins w:id="1300" w:author="黎琦/资产管理处（征管办）/湖北省财政厅" w:date="2024-02-22T16:34:11Z"/>
              <w:rFonts w:hint="eastAsia" w:ascii="仿宋_GB2312" w:hAnsi="仿宋_GB2312" w:eastAsia="仿宋_GB2312" w:cs="仿宋_GB2312"/>
              <w:i w:val="0"/>
              <w:caps w:val="0"/>
              <w:color w:val="4D4F53"/>
              <w:spacing w:val="15"/>
              <w:sz w:val="32"/>
              <w:szCs w:val="32"/>
            </w:rPr>
          </w:rPrChange>
        </w:rPr>
        <w:pPrChange w:id="1297" w:author="黎琦/资产管理处（征管办）/湖北省财政厅" w:date="2024-05-25T14:05:41Z">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700" w:firstLineChars="200"/>
            <w:jc w:val="both"/>
            <w:textAlignment w:val="auto"/>
            <w:outlineLvl w:val="9"/>
          </w:pPr>
        </w:pPrChange>
      </w:pPr>
      <w:ins w:id="1301" w:author="黎琦/资产管理处（征管办）/湖北省财政厅" w:date="2024-02-22T16:34:11Z">
        <w:r>
          <w:rPr>
            <w:rFonts w:hint="eastAsia" w:ascii="仿宋_GB2312" w:hAnsi="仿宋_GB2312" w:eastAsia="仿宋_GB2312" w:cs="仿宋_GB2312"/>
            <w:i w:val="0"/>
            <w:caps w:val="0"/>
            <w:color w:val="000000"/>
            <w:spacing w:val="0"/>
            <w:kern w:val="0"/>
            <w:sz w:val="32"/>
            <w:szCs w:val="32"/>
            <w:shd w:val="clear" w:fill="FFFFFF"/>
            <w:rPrChange w:id="1302" w:author="黎琦/资产管理处（征管办）/湖北省财政厅" w:date="2024-05-25T14:05:41Z">
              <w:rPr>
                <w:rFonts w:hint="eastAsia" w:ascii="楷体_GB2312" w:hAnsi="楷体_GB2312" w:eastAsia="楷体_GB2312" w:cs="楷体_GB2312"/>
                <w:i w:val="0"/>
                <w:caps w:val="0"/>
                <w:color w:val="4D4F53"/>
                <w:spacing w:val="15"/>
                <w:sz w:val="32"/>
                <w:szCs w:val="32"/>
                <w:shd w:val="clear" w:fill="FFFFFF"/>
              </w:rPr>
            </w:rPrChange>
          </w:rPr>
          <w:t>第</w:t>
        </w:r>
      </w:ins>
      <w:ins w:id="1303" w:author="黎琦/资产管理处（征管办）/湖北省财政厅" w:date="2024-02-22T16:36:11Z">
        <w:r>
          <w:rPr>
            <w:rFonts w:hint="eastAsia" w:ascii="仿宋_GB2312" w:hAnsi="仿宋_GB2312" w:eastAsia="仿宋_GB2312" w:cs="仿宋_GB2312"/>
            <w:i w:val="0"/>
            <w:caps w:val="0"/>
            <w:color w:val="000000"/>
            <w:spacing w:val="0"/>
            <w:kern w:val="0"/>
            <w:sz w:val="32"/>
            <w:szCs w:val="32"/>
            <w:shd w:val="clear" w:fill="FFFFFF"/>
            <w:lang w:eastAsia="zh-CN"/>
            <w:rPrChange w:id="1304" w:author="黎琦/资产管理处（征管办）/湖北省财政厅" w:date="2024-05-25T14:05:41Z">
              <w:rPr>
                <w:rFonts w:hint="eastAsia" w:ascii="楷体_GB2312" w:hAnsi="楷体_GB2312" w:eastAsia="楷体_GB2312" w:cs="楷体_GB2312"/>
                <w:i w:val="0"/>
                <w:caps w:val="0"/>
                <w:color w:val="4D4F53"/>
                <w:spacing w:val="15"/>
                <w:sz w:val="32"/>
                <w:szCs w:val="32"/>
                <w:shd w:val="clear" w:fill="FFFFFF"/>
                <w:lang w:eastAsia="zh-CN"/>
              </w:rPr>
            </w:rPrChange>
          </w:rPr>
          <w:t>三</w:t>
        </w:r>
      </w:ins>
      <w:ins w:id="1305" w:author="黎琦/资产管理处（征管办）/湖北省财政厅" w:date="2024-02-22T16:36:19Z">
        <w:r>
          <w:rPr>
            <w:rFonts w:hint="eastAsia" w:ascii="仿宋_GB2312" w:hAnsi="仿宋_GB2312" w:eastAsia="仿宋_GB2312" w:cs="仿宋_GB2312"/>
            <w:i w:val="0"/>
            <w:caps w:val="0"/>
            <w:color w:val="000000"/>
            <w:spacing w:val="0"/>
            <w:kern w:val="0"/>
            <w:sz w:val="32"/>
            <w:szCs w:val="32"/>
            <w:shd w:val="clear" w:fill="FFFFFF"/>
            <w:lang w:eastAsia="zh-CN"/>
            <w:rPrChange w:id="1306" w:author="黎琦/资产管理处（征管办）/湖北省财政厅" w:date="2024-05-25T14:05:41Z">
              <w:rPr>
                <w:rFonts w:hint="eastAsia" w:ascii="楷体_GB2312" w:hAnsi="楷体_GB2312" w:eastAsia="楷体_GB2312" w:cs="楷体_GB2312"/>
                <w:i w:val="0"/>
                <w:caps w:val="0"/>
                <w:color w:val="4D4F53"/>
                <w:spacing w:val="15"/>
                <w:sz w:val="32"/>
                <w:szCs w:val="32"/>
                <w:shd w:val="clear" w:fill="FFFFFF"/>
                <w:lang w:eastAsia="zh-CN"/>
              </w:rPr>
            </w:rPrChange>
          </w:rPr>
          <w:t>十</w:t>
        </w:r>
      </w:ins>
      <w:r>
        <w:rPr>
          <w:rFonts w:hint="eastAsia" w:ascii="仿宋_GB2312" w:hAnsi="仿宋_GB2312" w:eastAsia="仿宋_GB2312" w:cs="仿宋_GB2312"/>
          <w:i w:val="0"/>
          <w:caps w:val="0"/>
          <w:color w:val="000000"/>
          <w:spacing w:val="0"/>
          <w:kern w:val="0"/>
          <w:sz w:val="32"/>
          <w:szCs w:val="32"/>
          <w:shd w:val="clear" w:fill="FFFFFF"/>
          <w:lang w:eastAsia="zh-CN"/>
        </w:rPr>
        <w:t>三</w:t>
      </w:r>
      <w:ins w:id="1307" w:author="黎琦/资产管理处（征管办）/湖北省财政厅" w:date="2024-02-22T16:34:11Z">
        <w:r>
          <w:rPr>
            <w:rFonts w:hint="eastAsia" w:ascii="仿宋_GB2312" w:hAnsi="仿宋_GB2312" w:eastAsia="仿宋_GB2312" w:cs="仿宋_GB2312"/>
            <w:i w:val="0"/>
            <w:caps w:val="0"/>
            <w:color w:val="000000"/>
            <w:spacing w:val="0"/>
            <w:kern w:val="0"/>
            <w:sz w:val="32"/>
            <w:szCs w:val="32"/>
            <w:shd w:val="clear" w:fill="FFFFFF"/>
            <w:lang w:eastAsia="zh-CN"/>
            <w:rPrChange w:id="1308" w:author="黎琦/资产管理处（征管办）/湖北省财政厅" w:date="2024-05-25T14:05:41Z">
              <w:rPr>
                <w:rFonts w:hint="eastAsia" w:ascii="楷体_GB2312" w:hAnsi="楷体_GB2312" w:eastAsia="楷体_GB2312" w:cs="楷体_GB2312"/>
                <w:i w:val="0"/>
                <w:caps w:val="0"/>
                <w:color w:val="4D4F53"/>
                <w:spacing w:val="15"/>
                <w:sz w:val="32"/>
                <w:szCs w:val="32"/>
                <w:shd w:val="clear" w:fill="FFFFFF"/>
                <w:lang w:eastAsia="zh-CN"/>
              </w:rPr>
            </w:rPrChange>
          </w:rPr>
          <w:t>条</w:t>
        </w:r>
      </w:ins>
      <w:ins w:id="1309" w:author="黎琦/资产管理处（征管办）/湖北省财政厅" w:date="2024-02-22T16:34:11Z">
        <w:r>
          <w:rPr>
            <w:rFonts w:hint="eastAsia" w:ascii="仿宋_GB2312" w:hAnsi="仿宋_GB2312" w:eastAsia="仿宋_GB2312" w:cs="仿宋_GB2312"/>
            <w:i w:val="0"/>
            <w:caps w:val="0"/>
            <w:color w:val="000000"/>
            <w:spacing w:val="0"/>
            <w:kern w:val="0"/>
            <w:sz w:val="32"/>
            <w:szCs w:val="32"/>
            <w:shd w:val="clear" w:fill="FFFFFF"/>
            <w:lang w:eastAsia="zh-CN"/>
            <w:rPrChange w:id="1310" w:author="黎琦/资产管理处（征管办）/湖北省财政厅" w:date="2024-05-25T14:05:41Z">
              <w:rPr>
                <w:rFonts w:hint="eastAsia" w:ascii="仿宋_GB2312" w:hAnsi="仿宋_GB2312" w:eastAsia="仿宋_GB2312" w:cs="仿宋_GB2312"/>
                <w:i w:val="0"/>
                <w:caps w:val="0"/>
                <w:color w:val="4D4F53"/>
                <w:spacing w:val="15"/>
                <w:sz w:val="32"/>
                <w:szCs w:val="32"/>
                <w:shd w:val="clear" w:fill="FFFFFF"/>
                <w:lang w:eastAsia="zh-CN"/>
              </w:rPr>
            </w:rPrChange>
          </w:rPr>
          <w:t xml:space="preserve"> </w:t>
        </w:r>
      </w:ins>
      <w:ins w:id="1311" w:author="黎琦/资产管理处（征管办）/湖北省财政厅" w:date="2024-02-22T16:34:11Z">
        <w:r>
          <w:rPr>
            <w:rFonts w:hint="eastAsia" w:ascii="仿宋_GB2312" w:hAnsi="仿宋_GB2312" w:eastAsia="仿宋_GB2312" w:cs="仿宋_GB2312"/>
            <w:i w:val="0"/>
            <w:caps w:val="0"/>
            <w:color w:val="000000"/>
            <w:spacing w:val="0"/>
            <w:kern w:val="0"/>
            <w:sz w:val="32"/>
            <w:szCs w:val="32"/>
            <w:shd w:val="clear" w:fill="FFFFFF"/>
            <w:rPrChange w:id="1312" w:author="黎琦/资产管理处（征管办）/湖北省财政厅" w:date="2024-05-25T14:05:41Z">
              <w:rPr>
                <w:rFonts w:hint="eastAsia" w:ascii="仿宋_GB2312" w:hAnsi="仿宋_GB2312" w:eastAsia="仿宋_GB2312" w:cs="仿宋_GB2312"/>
                <w:i w:val="0"/>
                <w:caps w:val="0"/>
                <w:color w:val="4D4F53"/>
                <w:spacing w:val="15"/>
                <w:sz w:val="32"/>
                <w:szCs w:val="32"/>
                <w:shd w:val="clear" w:fill="FFFFFF"/>
              </w:rPr>
            </w:rPrChange>
          </w:rPr>
          <w:t>损失核销是指由于发生盘亏、毁损、非正常损失等原因，按照有关规定对国有资产损失进行核销的国有资产处置行为。</w:t>
        </w:r>
      </w:ins>
    </w:p>
    <w:p w14:paraId="1B7E1EA5">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640" w:lineRule="exact"/>
        <w:ind w:left="0" w:leftChars="0" w:right="0" w:rightChars="0" w:firstLine="640" w:firstLineChars="200"/>
        <w:jc w:val="both"/>
        <w:textAlignment w:val="auto"/>
        <w:outlineLvl w:val="9"/>
        <w:rPr>
          <w:ins w:id="1314" w:author="黎琦/资产管理处（征管办）/湖北省财政厅" w:date="2024-02-22T16:34:11Z"/>
          <w:rFonts w:hint="eastAsia" w:ascii="仿宋_GB2312" w:hAnsi="仿宋_GB2312" w:eastAsia="仿宋_GB2312" w:cs="仿宋_GB2312"/>
          <w:i w:val="0"/>
          <w:caps w:val="0"/>
          <w:color w:val="000000"/>
          <w:spacing w:val="0"/>
          <w:kern w:val="0"/>
          <w:sz w:val="32"/>
          <w:szCs w:val="32"/>
          <w:rPrChange w:id="1315" w:author="黎琦/资产管理处（征管办）/湖北省财政厅" w:date="2024-02-22T16:51:18Z">
            <w:rPr>
              <w:ins w:id="1316" w:author="黎琦/资产管理处（征管办）/湖北省财政厅" w:date="2024-02-22T16:34:11Z"/>
              <w:rFonts w:hint="eastAsia" w:ascii="仿宋_GB2312" w:hAnsi="仿宋_GB2312" w:eastAsia="仿宋_GB2312" w:cs="仿宋_GB2312"/>
              <w:i w:val="0"/>
              <w:caps w:val="0"/>
              <w:color w:val="4D4F53"/>
              <w:spacing w:val="15"/>
              <w:sz w:val="32"/>
              <w:szCs w:val="32"/>
            </w:rPr>
          </w:rPrChange>
        </w:rPr>
        <w:pPrChange w:id="1313" w:author="黎琦/资产管理处（征管办）/湖北省财政厅" w:date="2024-05-25T14:05:41Z">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700" w:firstLineChars="200"/>
            <w:jc w:val="both"/>
            <w:textAlignment w:val="auto"/>
            <w:outlineLvl w:val="9"/>
          </w:pPr>
        </w:pPrChange>
      </w:pPr>
      <w:ins w:id="1317" w:author="黎琦/资产管理处（征管办）/湖北省财政厅" w:date="2024-02-22T16:34:11Z">
        <w:r>
          <w:rPr>
            <w:rFonts w:hint="eastAsia" w:ascii="仿宋_GB2312" w:hAnsi="仿宋_GB2312" w:eastAsia="仿宋_GB2312" w:cs="仿宋_GB2312"/>
            <w:i w:val="0"/>
            <w:caps w:val="0"/>
            <w:color w:val="000000"/>
            <w:spacing w:val="0"/>
            <w:kern w:val="0"/>
            <w:sz w:val="32"/>
            <w:szCs w:val="32"/>
            <w:shd w:val="clear" w:fill="FFFFFF"/>
            <w:rPrChange w:id="1318" w:author="黎琦/资产管理处（征管办）/湖北省财政厅" w:date="2024-05-25T14:05:41Z">
              <w:rPr>
                <w:rFonts w:hint="eastAsia" w:ascii="仿宋_GB2312" w:hAnsi="仿宋_GB2312" w:eastAsia="仿宋_GB2312" w:cs="仿宋_GB2312"/>
                <w:i w:val="0"/>
                <w:caps w:val="0"/>
                <w:color w:val="4D4F53"/>
                <w:spacing w:val="15"/>
                <w:sz w:val="32"/>
                <w:szCs w:val="32"/>
                <w:shd w:val="clear" w:fill="FFFFFF"/>
              </w:rPr>
            </w:rPrChange>
          </w:rPr>
          <w:t>行政事业单位对发生的国有资产损失，应当及时处理。</w:t>
        </w:r>
      </w:ins>
    </w:p>
    <w:p w14:paraId="76E7A212">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640" w:lineRule="exact"/>
        <w:ind w:left="0" w:leftChars="0" w:right="0" w:rightChars="0" w:firstLine="640" w:firstLineChars="200"/>
        <w:jc w:val="both"/>
        <w:textAlignment w:val="auto"/>
        <w:outlineLvl w:val="9"/>
        <w:rPr>
          <w:ins w:id="1320" w:author="黎琦/资产管理处（征管办）/湖北省财政厅" w:date="2024-02-22T16:34:11Z"/>
          <w:rFonts w:hint="eastAsia" w:ascii="仿宋_GB2312" w:hAnsi="仿宋_GB2312" w:eastAsia="仿宋_GB2312" w:cs="仿宋_GB2312"/>
          <w:i w:val="0"/>
          <w:caps w:val="0"/>
          <w:color w:val="000000"/>
          <w:spacing w:val="0"/>
          <w:kern w:val="0"/>
          <w:sz w:val="32"/>
          <w:szCs w:val="32"/>
          <w:rPrChange w:id="1321" w:author="黎琦/资产管理处（征管办）/湖北省财政厅" w:date="2024-02-22T16:51:18Z">
            <w:rPr>
              <w:ins w:id="1322" w:author="黎琦/资产管理处（征管办）/湖北省财政厅" w:date="2024-02-22T16:34:11Z"/>
              <w:rFonts w:hint="eastAsia" w:ascii="仿宋_GB2312" w:hAnsi="仿宋_GB2312" w:eastAsia="仿宋_GB2312" w:cs="仿宋_GB2312"/>
              <w:i w:val="0"/>
              <w:caps w:val="0"/>
              <w:color w:val="4D4F53"/>
              <w:spacing w:val="15"/>
              <w:sz w:val="32"/>
              <w:szCs w:val="32"/>
            </w:rPr>
          </w:rPrChange>
        </w:rPr>
        <w:pPrChange w:id="1319" w:author="黎琦/资产管理处（征管办）/湖北省财政厅" w:date="2024-05-25T14:05:41Z">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700" w:firstLineChars="200"/>
            <w:jc w:val="both"/>
            <w:textAlignment w:val="auto"/>
            <w:outlineLvl w:val="9"/>
          </w:pPr>
        </w:pPrChange>
      </w:pPr>
      <w:ins w:id="1323" w:author="黎琦/资产管理处（征管办）/湖北省财政厅" w:date="2024-02-22T16:34:11Z">
        <w:r>
          <w:rPr>
            <w:rFonts w:hint="eastAsia" w:ascii="仿宋_GB2312" w:hAnsi="仿宋_GB2312" w:eastAsia="仿宋_GB2312" w:cs="仿宋_GB2312"/>
            <w:i w:val="0"/>
            <w:caps w:val="0"/>
            <w:color w:val="000000"/>
            <w:spacing w:val="0"/>
            <w:kern w:val="0"/>
            <w:sz w:val="32"/>
            <w:szCs w:val="32"/>
            <w:shd w:val="clear" w:fill="FFFFFF"/>
            <w:rPrChange w:id="1324" w:author="黎琦/资产管理处（征管办）/湖北省财政厅" w:date="2024-05-25T14:05:41Z">
              <w:rPr>
                <w:rFonts w:hint="eastAsia" w:ascii="楷体_GB2312" w:hAnsi="楷体_GB2312" w:eastAsia="楷体_GB2312" w:cs="楷体_GB2312"/>
                <w:i w:val="0"/>
                <w:caps w:val="0"/>
                <w:color w:val="4D4F53"/>
                <w:spacing w:val="15"/>
                <w:sz w:val="32"/>
                <w:szCs w:val="32"/>
                <w:shd w:val="clear" w:fill="FFFFFF"/>
              </w:rPr>
            </w:rPrChange>
          </w:rPr>
          <w:t>第</w:t>
        </w:r>
      </w:ins>
      <w:ins w:id="1325" w:author="黎琦/资产管理处（征管办）/湖北省财政厅" w:date="2024-02-22T16:36:37Z">
        <w:r>
          <w:rPr>
            <w:rFonts w:hint="eastAsia" w:ascii="仿宋_GB2312" w:hAnsi="仿宋_GB2312" w:eastAsia="仿宋_GB2312" w:cs="仿宋_GB2312"/>
            <w:i w:val="0"/>
            <w:caps w:val="0"/>
            <w:color w:val="000000"/>
            <w:spacing w:val="0"/>
            <w:kern w:val="0"/>
            <w:sz w:val="32"/>
            <w:szCs w:val="32"/>
            <w:shd w:val="clear" w:fill="FFFFFF"/>
            <w:lang w:eastAsia="zh-CN"/>
            <w:rPrChange w:id="1326" w:author="黎琦/资产管理处（征管办）/湖北省财政厅" w:date="2024-05-25T14:05:41Z">
              <w:rPr>
                <w:rFonts w:hint="eastAsia" w:ascii="楷体_GB2312" w:hAnsi="楷体_GB2312" w:eastAsia="楷体_GB2312" w:cs="楷体_GB2312"/>
                <w:i w:val="0"/>
                <w:caps w:val="0"/>
                <w:color w:val="4D4F53"/>
                <w:spacing w:val="15"/>
                <w:sz w:val="32"/>
                <w:szCs w:val="32"/>
                <w:shd w:val="clear" w:fill="FFFFFF"/>
                <w:lang w:eastAsia="zh-CN"/>
              </w:rPr>
            </w:rPrChange>
          </w:rPr>
          <w:t>三十</w:t>
        </w:r>
      </w:ins>
      <w:r>
        <w:rPr>
          <w:rFonts w:hint="eastAsia" w:ascii="仿宋_GB2312" w:hAnsi="仿宋_GB2312" w:eastAsia="仿宋_GB2312" w:cs="仿宋_GB2312"/>
          <w:i w:val="0"/>
          <w:caps w:val="0"/>
          <w:color w:val="000000"/>
          <w:spacing w:val="0"/>
          <w:kern w:val="0"/>
          <w:sz w:val="32"/>
          <w:szCs w:val="32"/>
          <w:shd w:val="clear" w:fill="FFFFFF"/>
          <w:lang w:eastAsia="zh-CN"/>
        </w:rPr>
        <w:t>四</w:t>
      </w:r>
      <w:ins w:id="1327" w:author="黎琦/资产管理处（征管办）/湖北省财政厅" w:date="2024-02-22T16:34:11Z">
        <w:r>
          <w:rPr>
            <w:rFonts w:hint="eastAsia" w:ascii="仿宋_GB2312" w:hAnsi="仿宋_GB2312" w:eastAsia="仿宋_GB2312" w:cs="仿宋_GB2312"/>
            <w:i w:val="0"/>
            <w:caps w:val="0"/>
            <w:color w:val="000000"/>
            <w:spacing w:val="0"/>
            <w:kern w:val="0"/>
            <w:sz w:val="32"/>
            <w:szCs w:val="32"/>
            <w:shd w:val="clear" w:fill="FFFFFF"/>
            <w:lang w:eastAsia="zh-CN"/>
            <w:rPrChange w:id="1328" w:author="黎琦/资产管理处（征管办）/湖北省财政厅" w:date="2024-05-25T14:05:41Z">
              <w:rPr>
                <w:rFonts w:hint="eastAsia" w:ascii="楷体_GB2312" w:hAnsi="楷体_GB2312" w:eastAsia="楷体_GB2312" w:cs="楷体_GB2312"/>
                <w:i w:val="0"/>
                <w:caps w:val="0"/>
                <w:color w:val="4D4F53"/>
                <w:spacing w:val="15"/>
                <w:sz w:val="32"/>
                <w:szCs w:val="32"/>
                <w:shd w:val="clear" w:fill="FFFFFF"/>
                <w:lang w:eastAsia="zh-CN"/>
              </w:rPr>
            </w:rPrChange>
          </w:rPr>
          <w:t>条</w:t>
        </w:r>
      </w:ins>
      <w:ins w:id="1329" w:author="黎琦/资产管理处（征管办）/湖北省财政厅" w:date="2024-02-22T16:34:11Z">
        <w:r>
          <w:rPr>
            <w:rFonts w:hint="eastAsia" w:ascii="仿宋_GB2312" w:hAnsi="仿宋_GB2312" w:eastAsia="仿宋_GB2312" w:cs="仿宋_GB2312"/>
            <w:i w:val="0"/>
            <w:caps w:val="0"/>
            <w:color w:val="000000"/>
            <w:spacing w:val="0"/>
            <w:kern w:val="0"/>
            <w:sz w:val="32"/>
            <w:szCs w:val="32"/>
            <w:shd w:val="clear" w:fill="FFFFFF"/>
            <w:lang w:eastAsia="zh-CN"/>
            <w:rPrChange w:id="1330" w:author="黎琦/资产管理处（征管办）/湖北省财政厅" w:date="2024-05-25T14:05:41Z">
              <w:rPr>
                <w:rFonts w:hint="eastAsia" w:ascii="仿宋_GB2312" w:hAnsi="仿宋_GB2312" w:eastAsia="仿宋_GB2312" w:cs="仿宋_GB2312"/>
                <w:i w:val="0"/>
                <w:caps w:val="0"/>
                <w:color w:val="4D4F53"/>
                <w:spacing w:val="15"/>
                <w:sz w:val="32"/>
                <w:szCs w:val="32"/>
                <w:shd w:val="clear" w:fill="FFFFFF"/>
                <w:lang w:eastAsia="zh-CN"/>
              </w:rPr>
            </w:rPrChange>
          </w:rPr>
          <w:t xml:space="preserve"> </w:t>
        </w:r>
      </w:ins>
      <w:ins w:id="1331" w:author="黎琦/资产管理处（征管办）/湖北省财政厅" w:date="2024-02-22T16:34:11Z">
        <w:r>
          <w:rPr>
            <w:rFonts w:hint="eastAsia" w:ascii="仿宋_GB2312" w:hAnsi="仿宋_GB2312" w:eastAsia="仿宋_GB2312" w:cs="仿宋_GB2312"/>
            <w:i w:val="0"/>
            <w:caps w:val="0"/>
            <w:color w:val="000000"/>
            <w:spacing w:val="0"/>
            <w:kern w:val="0"/>
            <w:sz w:val="32"/>
            <w:szCs w:val="32"/>
            <w:shd w:val="clear" w:fill="FFFFFF"/>
            <w:rPrChange w:id="1332" w:author="黎琦/资产管理处（征管办）/湖北省财政厅" w:date="2024-05-25T14:05:41Z">
              <w:rPr>
                <w:rFonts w:hint="eastAsia" w:ascii="仿宋_GB2312" w:hAnsi="仿宋_GB2312" w:eastAsia="仿宋_GB2312" w:cs="仿宋_GB2312"/>
                <w:i w:val="0"/>
                <w:caps w:val="0"/>
                <w:color w:val="4D4F53"/>
                <w:spacing w:val="15"/>
                <w:sz w:val="32"/>
                <w:szCs w:val="32"/>
                <w:shd w:val="clear" w:fill="FFFFFF"/>
              </w:rPr>
            </w:rPrChange>
          </w:rPr>
          <w:t>行政事业单位申请存货、固定资产、无形资产等国有资产损失核销，应当提交以下材料：</w:t>
        </w:r>
      </w:ins>
    </w:p>
    <w:p w14:paraId="38528A6F">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640" w:lineRule="exact"/>
        <w:ind w:left="0" w:leftChars="0" w:right="0" w:rightChars="0" w:firstLine="640" w:firstLineChars="200"/>
        <w:jc w:val="both"/>
        <w:textAlignment w:val="auto"/>
        <w:outlineLvl w:val="9"/>
        <w:rPr>
          <w:ins w:id="1334" w:author="黎琦/资产管理处（征管办）/湖北省财政厅" w:date="2024-02-22T17:02:49Z"/>
          <w:rFonts w:hint="eastAsia" w:ascii="仿宋_GB2312" w:hAnsi="仿宋_GB2312" w:eastAsia="仿宋_GB2312" w:cs="仿宋_GB2312"/>
          <w:i w:val="0"/>
          <w:caps w:val="0"/>
          <w:color w:val="000000"/>
          <w:spacing w:val="0"/>
          <w:kern w:val="0"/>
          <w:sz w:val="32"/>
          <w:szCs w:val="32"/>
          <w:shd w:val="clear"/>
          <w:lang w:eastAsia="zh-CN"/>
          <w:rPrChange w:id="1335" w:author="黎琦/资产管理处（征管办）/湖北省财政厅" w:date="2024-05-25T14:05:41Z">
            <w:rPr>
              <w:ins w:id="1336" w:author="黎琦/资产管理处（征管办）/湖北省财政厅" w:date="2024-02-22T17:02:49Z"/>
              <w:rFonts w:hint="eastAsia" w:ascii="仿宋_GB2312" w:hAnsi="仿宋_GB2312" w:eastAsia="仿宋_GB2312" w:cs="仿宋_GB2312"/>
              <w:i w:val="0"/>
              <w:caps w:val="0"/>
              <w:color w:val="000000"/>
              <w:spacing w:val="0"/>
              <w:kern w:val="0"/>
              <w:sz w:val="32"/>
              <w:szCs w:val="32"/>
              <w:shd w:val="clear"/>
              <w:lang w:eastAsia="zh-CN"/>
            </w:rPr>
          </w:rPrChange>
        </w:rPr>
        <w:pPrChange w:id="1333" w:author="黎琦/资产管理处（征管办）/湖北省财政厅" w:date="2024-05-25T14:05:41Z">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700" w:firstLineChars="200"/>
            <w:jc w:val="both"/>
            <w:textAlignment w:val="auto"/>
            <w:outlineLvl w:val="9"/>
          </w:pPr>
        </w:pPrChange>
      </w:pPr>
      <w:ins w:id="1337" w:author="黎琦/资产管理处（征管办）/湖北省财政厅" w:date="2024-02-22T17:02:51Z">
        <w:r>
          <w:rPr>
            <w:rFonts w:hint="eastAsia" w:ascii="仿宋_GB2312" w:hAnsi="仿宋_GB2312" w:eastAsia="仿宋_GB2312" w:cs="仿宋_GB2312"/>
            <w:i w:val="0"/>
            <w:caps w:val="0"/>
            <w:color w:val="000000"/>
            <w:spacing w:val="0"/>
            <w:kern w:val="0"/>
            <w:sz w:val="32"/>
            <w:szCs w:val="32"/>
            <w:shd w:val="clear"/>
            <w:lang w:eastAsia="zh-CN"/>
            <w:rPrChange w:id="1338" w:author="黎琦/资产管理处（征管办）/湖北省财政厅" w:date="2024-05-25T14:05:41Z">
              <w:rPr>
                <w:rFonts w:hint="eastAsia" w:ascii="仿宋_GB2312" w:hAnsi="仿宋_GB2312" w:eastAsia="仿宋_GB2312" w:cs="仿宋_GB2312"/>
                <w:i w:val="0"/>
                <w:caps w:val="0"/>
                <w:color w:val="000000"/>
                <w:spacing w:val="0"/>
                <w:kern w:val="0"/>
                <w:sz w:val="32"/>
                <w:szCs w:val="32"/>
                <w:shd w:val="clear"/>
                <w:lang w:eastAsia="zh-CN"/>
              </w:rPr>
            </w:rPrChange>
          </w:rPr>
          <w:t>（</w:t>
        </w:r>
      </w:ins>
      <w:ins w:id="1339" w:author="黎琦/资产管理处（征管办）/湖北省财政厅" w:date="2024-02-22T17:02:53Z">
        <w:r>
          <w:rPr>
            <w:rFonts w:hint="eastAsia" w:ascii="仿宋_GB2312" w:hAnsi="仿宋_GB2312" w:eastAsia="仿宋_GB2312" w:cs="仿宋_GB2312"/>
            <w:i w:val="0"/>
            <w:caps w:val="0"/>
            <w:color w:val="000000"/>
            <w:spacing w:val="0"/>
            <w:kern w:val="0"/>
            <w:sz w:val="32"/>
            <w:szCs w:val="32"/>
            <w:shd w:val="clear"/>
            <w:lang w:eastAsia="zh-CN"/>
            <w:rPrChange w:id="1340" w:author="黎琦/资产管理处（征管办）/湖北省财政厅" w:date="2024-05-25T14:05:41Z">
              <w:rPr>
                <w:rFonts w:hint="eastAsia" w:ascii="仿宋_GB2312" w:hAnsi="仿宋_GB2312" w:eastAsia="仿宋_GB2312" w:cs="仿宋_GB2312"/>
                <w:i w:val="0"/>
                <w:caps w:val="0"/>
                <w:color w:val="000000"/>
                <w:spacing w:val="0"/>
                <w:kern w:val="0"/>
                <w:sz w:val="32"/>
                <w:szCs w:val="32"/>
                <w:shd w:val="clear"/>
                <w:lang w:eastAsia="zh-CN"/>
              </w:rPr>
            </w:rPrChange>
          </w:rPr>
          <w:t>一</w:t>
        </w:r>
      </w:ins>
      <w:ins w:id="1341" w:author="黎琦/资产管理处（征管办）/湖北省财政厅" w:date="2024-02-22T17:02:51Z">
        <w:r>
          <w:rPr>
            <w:rFonts w:hint="eastAsia" w:ascii="仿宋_GB2312" w:hAnsi="仿宋_GB2312" w:eastAsia="仿宋_GB2312" w:cs="仿宋_GB2312"/>
            <w:i w:val="0"/>
            <w:caps w:val="0"/>
            <w:color w:val="000000"/>
            <w:spacing w:val="0"/>
            <w:kern w:val="0"/>
            <w:sz w:val="32"/>
            <w:szCs w:val="32"/>
            <w:shd w:val="clear"/>
            <w:lang w:eastAsia="zh-CN"/>
            <w:rPrChange w:id="1342" w:author="黎琦/资产管理处（征管办）/湖北省财政厅" w:date="2024-05-25T14:05:41Z">
              <w:rPr>
                <w:rFonts w:hint="eastAsia" w:ascii="仿宋_GB2312" w:hAnsi="仿宋_GB2312" w:eastAsia="仿宋_GB2312" w:cs="仿宋_GB2312"/>
                <w:i w:val="0"/>
                <w:caps w:val="0"/>
                <w:color w:val="000000"/>
                <w:spacing w:val="0"/>
                <w:kern w:val="0"/>
                <w:sz w:val="32"/>
                <w:szCs w:val="32"/>
                <w:shd w:val="clear"/>
                <w:lang w:eastAsia="zh-CN"/>
              </w:rPr>
            </w:rPrChange>
          </w:rPr>
          <w:t>）</w:t>
        </w:r>
      </w:ins>
      <w:ins w:id="1343" w:author="黎琦/资产管理处（征管办）/湖北省财政厅" w:date="2024-02-22T17:02:55Z">
        <w:r>
          <w:rPr>
            <w:rFonts w:hint="eastAsia" w:ascii="仿宋_GB2312" w:hAnsi="仿宋_GB2312" w:eastAsia="仿宋_GB2312" w:cs="仿宋_GB2312"/>
            <w:i w:val="0"/>
            <w:caps w:val="0"/>
            <w:color w:val="000000"/>
            <w:spacing w:val="0"/>
            <w:kern w:val="0"/>
            <w:sz w:val="32"/>
            <w:szCs w:val="32"/>
            <w:shd w:val="clear" w:fill="FFFFFF"/>
            <w:rPrChange w:id="1344" w:author="黎琦/资产管理处（征管办）/湖北省财政厅" w:date="2024-05-25T14:05:41Z">
              <w:rPr>
                <w:rFonts w:ascii="sans-serif" w:hAnsi="sans-serif" w:eastAsia="sans-serif" w:cs="sans-serif"/>
                <w:i w:val="0"/>
                <w:caps w:val="0"/>
                <w:spacing w:val="0"/>
                <w:sz w:val="28"/>
                <w:szCs w:val="28"/>
                <w:shd w:val="clear" w:fill="FFFFFF"/>
              </w:rPr>
            </w:rPrChange>
          </w:rPr>
          <w:t>申</w:t>
        </w:r>
      </w:ins>
      <w:ins w:id="1345" w:author="黎琦/资产管理处（征管办）/湖北省财政厅" w:date="2024-02-22T17:02:57Z">
        <w:r>
          <w:rPr>
            <w:rFonts w:hint="eastAsia" w:ascii="仿宋_GB2312" w:hAnsi="仿宋_GB2312" w:eastAsia="仿宋_GB2312" w:cs="仿宋_GB2312"/>
            <w:i w:val="0"/>
            <w:caps w:val="0"/>
            <w:color w:val="000000"/>
            <w:spacing w:val="0"/>
            <w:kern w:val="0"/>
            <w:sz w:val="32"/>
            <w:szCs w:val="32"/>
            <w:shd w:val="clear" w:fill="FFFFFF"/>
            <w:rPrChange w:id="1346" w:author="黎琦/资产管理处（征管办）/湖北省财政厅" w:date="2024-05-25T14:05:41Z">
              <w:rPr>
                <w:rFonts w:hint="default" w:ascii="sans-serif" w:hAnsi="sans-serif" w:eastAsia="sans-serif" w:cs="sans-serif"/>
                <w:i w:val="0"/>
                <w:caps w:val="0"/>
                <w:spacing w:val="0"/>
                <w:sz w:val="28"/>
                <w:szCs w:val="28"/>
                <w:shd w:val="clear" w:fill="FFFFFF"/>
              </w:rPr>
            </w:rPrChange>
          </w:rPr>
          <w:t>请文件及单位内部决策文件</w:t>
        </w:r>
      </w:ins>
      <w:ins w:id="1347" w:author="黎琦/资产管理处（征管办）/湖北省财政厅" w:date="2024-02-22T17:12:32Z">
        <w:r>
          <w:rPr>
            <w:rFonts w:hint="eastAsia" w:ascii="仿宋_GB2312" w:hAnsi="仿宋_GB2312" w:eastAsia="仿宋_GB2312" w:cs="仿宋_GB2312"/>
            <w:i w:val="0"/>
            <w:caps w:val="0"/>
            <w:color w:val="000000"/>
            <w:spacing w:val="0"/>
            <w:kern w:val="0"/>
            <w:sz w:val="32"/>
            <w:szCs w:val="32"/>
            <w:shd w:val="clear"/>
            <w:lang w:eastAsia="zh-CN"/>
            <w:rPrChange w:id="1348" w:author="黎琦/资产管理处（征管办）/湖北省财政厅" w:date="2024-05-25T14:05:41Z">
              <w:rPr>
                <w:rFonts w:hint="eastAsia" w:ascii="仿宋_GB2312" w:hAnsi="仿宋_GB2312" w:eastAsia="仿宋_GB2312" w:cs="仿宋_GB2312"/>
                <w:i w:val="0"/>
                <w:caps w:val="0"/>
                <w:color w:val="000000"/>
                <w:spacing w:val="0"/>
                <w:kern w:val="0"/>
                <w:sz w:val="32"/>
                <w:szCs w:val="32"/>
                <w:shd w:val="clear"/>
                <w:lang w:eastAsia="zh-CN"/>
              </w:rPr>
            </w:rPrChange>
          </w:rPr>
          <w:t>、</w:t>
        </w:r>
      </w:ins>
      <w:ins w:id="1349" w:author="黎琦/资产管理处（征管办）/湖北省财政厅" w:date="2024-02-22T17:02:57Z">
        <w:r>
          <w:rPr>
            <w:rFonts w:hint="eastAsia" w:ascii="仿宋_GB2312" w:hAnsi="仿宋_GB2312" w:eastAsia="仿宋_GB2312" w:cs="仿宋_GB2312"/>
            <w:i w:val="0"/>
            <w:caps w:val="0"/>
            <w:color w:val="000000"/>
            <w:spacing w:val="0"/>
            <w:kern w:val="0"/>
            <w:sz w:val="32"/>
            <w:szCs w:val="32"/>
            <w:shd w:val="clear" w:fill="FFFFFF"/>
            <w:rPrChange w:id="1350" w:author="黎琦/资产管理处（征管办）/湖北省财政厅" w:date="2024-05-25T14:05:41Z">
              <w:rPr>
                <w:rFonts w:hint="default" w:ascii="sans-serif" w:hAnsi="sans-serif" w:eastAsia="sans-serif" w:cs="sans-serif"/>
                <w:i w:val="0"/>
                <w:caps w:val="0"/>
                <w:spacing w:val="0"/>
                <w:sz w:val="28"/>
                <w:szCs w:val="28"/>
                <w:shd w:val="clear" w:fill="FFFFFF"/>
              </w:rPr>
            </w:rPrChange>
          </w:rPr>
          <w:t>国有资产价值凭证及产权证明</w:t>
        </w:r>
      </w:ins>
      <w:ins w:id="1351" w:author="黎琦/资产管理处（征管办）/湖北省财政厅" w:date="2024-02-22T17:12:18Z">
        <w:r>
          <w:rPr>
            <w:rFonts w:hint="eastAsia" w:ascii="仿宋_GB2312" w:hAnsi="仿宋_GB2312" w:eastAsia="仿宋_GB2312" w:cs="仿宋_GB2312"/>
            <w:i w:val="0"/>
            <w:caps w:val="0"/>
            <w:color w:val="000000"/>
            <w:spacing w:val="0"/>
            <w:kern w:val="0"/>
            <w:sz w:val="32"/>
            <w:szCs w:val="32"/>
            <w:shd w:val="clear"/>
            <w:lang w:eastAsia="zh-CN"/>
            <w:rPrChange w:id="1352" w:author="黎琦/资产管理处（征管办）/湖北省财政厅" w:date="2024-05-25T14:05:41Z">
              <w:rPr>
                <w:rFonts w:hint="eastAsia" w:ascii="仿宋_GB2312" w:hAnsi="仿宋_GB2312" w:eastAsia="仿宋_GB2312" w:cs="仿宋_GB2312"/>
                <w:i w:val="0"/>
                <w:caps w:val="0"/>
                <w:color w:val="000000"/>
                <w:spacing w:val="0"/>
                <w:kern w:val="0"/>
                <w:sz w:val="32"/>
                <w:szCs w:val="32"/>
                <w:shd w:val="clear"/>
                <w:lang w:eastAsia="zh-CN"/>
              </w:rPr>
            </w:rPrChange>
          </w:rPr>
          <w:t>、</w:t>
        </w:r>
      </w:ins>
      <w:ins w:id="1353" w:author="黎琦/资产管理处（征管办）/湖北省财政厅" w:date="2024-02-22T17:12:16Z">
        <w:r>
          <w:rPr>
            <w:rFonts w:hint="eastAsia" w:ascii="仿宋_GB2312" w:hAnsi="仿宋_GB2312" w:eastAsia="仿宋_GB2312" w:cs="仿宋_GB2312"/>
            <w:color w:val="000000"/>
            <w:kern w:val="0"/>
            <w:sz w:val="32"/>
            <w:szCs w:val="32"/>
          </w:rPr>
          <w:t>《湖北省行政事业单位国有资产处置申请表》</w:t>
        </w:r>
      </w:ins>
      <w:ins w:id="1354" w:author="黎琦/资产管理处（征管办）/湖北省财政厅" w:date="2024-02-22T17:03:19Z">
        <w:r>
          <w:rPr>
            <w:rFonts w:hint="eastAsia" w:ascii="仿宋_GB2312" w:hAnsi="仿宋_GB2312" w:eastAsia="仿宋_GB2312" w:cs="仿宋_GB2312"/>
            <w:i w:val="0"/>
            <w:caps w:val="0"/>
            <w:color w:val="000000"/>
            <w:spacing w:val="0"/>
            <w:kern w:val="0"/>
            <w:sz w:val="32"/>
            <w:szCs w:val="32"/>
            <w:shd w:val="clear"/>
            <w:lang w:eastAsia="zh-CN"/>
            <w:rPrChange w:id="1355" w:author="黎琦/资产管理处（征管办）/湖北省财政厅" w:date="2024-05-25T14:05:41Z">
              <w:rPr>
                <w:rFonts w:hint="eastAsia" w:ascii="仿宋_GB2312" w:hAnsi="仿宋_GB2312" w:eastAsia="仿宋_GB2312" w:cs="仿宋_GB2312"/>
                <w:i w:val="0"/>
                <w:caps w:val="0"/>
                <w:color w:val="000000"/>
                <w:spacing w:val="0"/>
                <w:kern w:val="0"/>
                <w:sz w:val="32"/>
                <w:szCs w:val="32"/>
                <w:shd w:val="clear"/>
                <w:lang w:eastAsia="zh-CN"/>
              </w:rPr>
            </w:rPrChange>
          </w:rPr>
          <w:t>；</w:t>
        </w:r>
      </w:ins>
    </w:p>
    <w:p w14:paraId="6029A64D">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640" w:lineRule="exact"/>
        <w:ind w:left="0" w:leftChars="0" w:right="0" w:rightChars="0" w:firstLine="640" w:firstLineChars="200"/>
        <w:jc w:val="both"/>
        <w:textAlignment w:val="auto"/>
        <w:outlineLvl w:val="9"/>
        <w:rPr>
          <w:ins w:id="1357" w:author="黎琦/资产管理处（征管办）/湖北省财政厅" w:date="2024-02-22T16:34:11Z"/>
          <w:rFonts w:hint="eastAsia" w:ascii="仿宋_GB2312" w:hAnsi="仿宋_GB2312" w:eastAsia="仿宋_GB2312" w:cs="仿宋_GB2312"/>
          <w:i w:val="0"/>
          <w:caps w:val="0"/>
          <w:color w:val="000000"/>
          <w:spacing w:val="0"/>
          <w:kern w:val="0"/>
          <w:sz w:val="32"/>
          <w:szCs w:val="32"/>
          <w:rPrChange w:id="1358" w:author="黎琦/资产管理处（征管办）/湖北省财政厅" w:date="2024-02-22T16:51:18Z">
            <w:rPr>
              <w:ins w:id="1359" w:author="黎琦/资产管理处（征管办）/湖北省财政厅" w:date="2024-02-22T16:34:11Z"/>
              <w:rFonts w:hint="eastAsia" w:ascii="仿宋_GB2312" w:hAnsi="仿宋_GB2312" w:eastAsia="仿宋_GB2312" w:cs="仿宋_GB2312"/>
              <w:i w:val="0"/>
              <w:caps w:val="0"/>
              <w:color w:val="4D4F53"/>
              <w:spacing w:val="15"/>
              <w:sz w:val="32"/>
              <w:szCs w:val="32"/>
            </w:rPr>
          </w:rPrChange>
        </w:rPr>
        <w:pPrChange w:id="1356" w:author="黎琦/资产管理处（征管办）/湖北省财政厅" w:date="2024-05-25T14:05:41Z">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700" w:firstLineChars="200"/>
            <w:jc w:val="both"/>
            <w:textAlignment w:val="auto"/>
            <w:outlineLvl w:val="9"/>
          </w:pPr>
        </w:pPrChange>
      </w:pPr>
      <w:ins w:id="1360" w:author="黎琦/资产管理处（征管办）/湖北省财政厅" w:date="2024-02-22T16:34:11Z">
        <w:r>
          <w:rPr>
            <w:rFonts w:hint="eastAsia" w:ascii="仿宋_GB2312" w:hAnsi="仿宋_GB2312" w:eastAsia="仿宋_GB2312" w:cs="仿宋_GB2312"/>
            <w:i w:val="0"/>
            <w:caps w:val="0"/>
            <w:color w:val="000000"/>
            <w:spacing w:val="0"/>
            <w:kern w:val="0"/>
            <w:sz w:val="32"/>
            <w:szCs w:val="32"/>
            <w:shd w:val="clear" w:fill="FFFFFF"/>
            <w:rPrChange w:id="1361" w:author="黎琦/资产管理处（征管办）/湖北省财政厅" w:date="2024-05-25T14:05:41Z">
              <w:rPr>
                <w:rFonts w:hint="eastAsia" w:ascii="仿宋_GB2312" w:hAnsi="仿宋_GB2312" w:eastAsia="仿宋_GB2312" w:cs="仿宋_GB2312"/>
                <w:i w:val="0"/>
                <w:caps w:val="0"/>
                <w:color w:val="4D4F53"/>
                <w:spacing w:val="15"/>
                <w:sz w:val="32"/>
                <w:szCs w:val="32"/>
                <w:shd w:val="clear" w:fill="FFFFFF"/>
              </w:rPr>
            </w:rPrChange>
          </w:rPr>
          <w:t>（二）国有资产盘亏、毁损以及非正常损失的情况说明，第三方机构出具的经济鉴证证明，国家有关技术鉴定部门或者具有技术鉴定资格的第三方机构出具的技术鉴定证明（涉及保险索赔的应当有保险公司理赔情况说明），赔偿责任认定说明和单位内部核批文件；</w:t>
        </w:r>
      </w:ins>
    </w:p>
    <w:p w14:paraId="056CFC6B">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640" w:lineRule="exact"/>
        <w:ind w:left="0" w:leftChars="0" w:right="0" w:rightChars="0" w:firstLine="640" w:firstLineChars="200"/>
        <w:jc w:val="both"/>
        <w:textAlignment w:val="auto"/>
        <w:outlineLvl w:val="9"/>
        <w:rPr>
          <w:ins w:id="1363" w:author="黎琦/资产管理处（征管办）/湖北省财政厅" w:date="2024-02-22T16:34:11Z"/>
          <w:rFonts w:hint="eastAsia" w:ascii="仿宋_GB2312" w:hAnsi="仿宋_GB2312" w:eastAsia="仿宋_GB2312" w:cs="仿宋_GB2312"/>
          <w:i w:val="0"/>
          <w:caps w:val="0"/>
          <w:color w:val="000000"/>
          <w:spacing w:val="0"/>
          <w:kern w:val="0"/>
          <w:sz w:val="32"/>
          <w:szCs w:val="32"/>
          <w:rPrChange w:id="1364" w:author="黎琦/资产管理处（征管办）/湖北省财政厅" w:date="2024-02-22T16:51:18Z">
            <w:rPr>
              <w:ins w:id="1365" w:author="黎琦/资产管理处（征管办）/湖北省财政厅" w:date="2024-02-22T16:34:11Z"/>
              <w:rFonts w:hint="eastAsia" w:ascii="仿宋_GB2312" w:hAnsi="仿宋_GB2312" w:eastAsia="仿宋_GB2312" w:cs="仿宋_GB2312"/>
              <w:i w:val="0"/>
              <w:caps w:val="0"/>
              <w:color w:val="4D4F53"/>
              <w:spacing w:val="15"/>
              <w:sz w:val="32"/>
              <w:szCs w:val="32"/>
            </w:rPr>
          </w:rPrChange>
        </w:rPr>
        <w:pPrChange w:id="1362" w:author="黎琦/资产管理处（征管办）/湖北省财政厅" w:date="2024-05-25T14:05:41Z">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700" w:firstLineChars="200"/>
            <w:jc w:val="both"/>
            <w:textAlignment w:val="auto"/>
            <w:outlineLvl w:val="9"/>
          </w:pPr>
        </w:pPrChange>
      </w:pPr>
      <w:ins w:id="1366" w:author="黎琦/资产管理处（征管办）/湖北省财政厅" w:date="2024-02-22T16:34:11Z">
        <w:r>
          <w:rPr>
            <w:rFonts w:hint="eastAsia" w:ascii="仿宋_GB2312" w:hAnsi="仿宋_GB2312" w:eastAsia="仿宋_GB2312" w:cs="仿宋_GB2312"/>
            <w:i w:val="0"/>
            <w:caps w:val="0"/>
            <w:color w:val="000000"/>
            <w:spacing w:val="0"/>
            <w:kern w:val="0"/>
            <w:sz w:val="32"/>
            <w:szCs w:val="32"/>
            <w:shd w:val="clear" w:fill="FFFFFF"/>
            <w:rPrChange w:id="1367" w:author="黎琦/资产管理处（征管办）/湖北省财政厅" w:date="2024-05-25T14:05:41Z">
              <w:rPr>
                <w:rFonts w:hint="eastAsia" w:ascii="仿宋_GB2312" w:hAnsi="仿宋_GB2312" w:eastAsia="仿宋_GB2312" w:cs="仿宋_GB2312"/>
                <w:i w:val="0"/>
                <w:caps w:val="0"/>
                <w:color w:val="4D4F53"/>
                <w:spacing w:val="15"/>
                <w:sz w:val="32"/>
                <w:szCs w:val="32"/>
                <w:shd w:val="clear" w:fill="FFFFFF"/>
              </w:rPr>
            </w:rPrChange>
          </w:rPr>
          <w:t>（三）国有资产被盗的，需要提供公安机关出具的结案证明；</w:t>
        </w:r>
      </w:ins>
    </w:p>
    <w:p w14:paraId="3EED8107">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640" w:lineRule="exact"/>
        <w:ind w:left="0" w:leftChars="0" w:right="0" w:rightChars="0" w:firstLine="640" w:firstLineChars="200"/>
        <w:jc w:val="both"/>
        <w:textAlignment w:val="auto"/>
        <w:outlineLvl w:val="9"/>
        <w:rPr>
          <w:ins w:id="1369" w:author="黎琦/资产管理处（征管办）/湖北省财政厅" w:date="2024-02-22T16:34:11Z"/>
          <w:rFonts w:hint="eastAsia" w:ascii="仿宋_GB2312" w:hAnsi="仿宋_GB2312" w:eastAsia="仿宋_GB2312" w:cs="仿宋_GB2312"/>
          <w:i w:val="0"/>
          <w:caps w:val="0"/>
          <w:color w:val="000000"/>
          <w:spacing w:val="0"/>
          <w:kern w:val="0"/>
          <w:sz w:val="32"/>
          <w:szCs w:val="32"/>
          <w:rPrChange w:id="1370" w:author="黎琦/资产管理处（征管办）/湖北省财政厅" w:date="2024-02-22T16:51:18Z">
            <w:rPr>
              <w:ins w:id="1371" w:author="黎琦/资产管理处（征管办）/湖北省财政厅" w:date="2024-02-22T16:34:11Z"/>
              <w:rFonts w:hint="eastAsia" w:ascii="仿宋_GB2312" w:hAnsi="仿宋_GB2312" w:eastAsia="仿宋_GB2312" w:cs="仿宋_GB2312"/>
              <w:i w:val="0"/>
              <w:caps w:val="0"/>
              <w:color w:val="4D4F53"/>
              <w:spacing w:val="15"/>
              <w:sz w:val="32"/>
              <w:szCs w:val="32"/>
            </w:rPr>
          </w:rPrChange>
        </w:rPr>
        <w:pPrChange w:id="1368" w:author="黎琦/资产管理处（征管办）/湖北省财政厅" w:date="2024-05-25T14:05:41Z">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700" w:firstLineChars="200"/>
            <w:jc w:val="both"/>
            <w:textAlignment w:val="auto"/>
            <w:outlineLvl w:val="9"/>
          </w:pPr>
        </w:pPrChange>
      </w:pPr>
      <w:ins w:id="1372" w:author="黎琦/资产管理处（征管办）/湖北省财政厅" w:date="2024-02-22T16:34:11Z">
        <w:r>
          <w:rPr>
            <w:rFonts w:hint="eastAsia" w:ascii="仿宋_GB2312" w:hAnsi="仿宋_GB2312" w:eastAsia="仿宋_GB2312" w:cs="仿宋_GB2312"/>
            <w:i w:val="0"/>
            <w:caps w:val="0"/>
            <w:color w:val="000000"/>
            <w:spacing w:val="0"/>
            <w:kern w:val="0"/>
            <w:sz w:val="32"/>
            <w:szCs w:val="32"/>
            <w:shd w:val="clear" w:fill="FFFFFF"/>
            <w:rPrChange w:id="1373" w:author="黎琦/资产管理处（征管办）/湖北省财政厅" w:date="2024-05-25T14:05:41Z">
              <w:rPr>
                <w:rFonts w:hint="eastAsia" w:ascii="仿宋_GB2312" w:hAnsi="仿宋_GB2312" w:eastAsia="仿宋_GB2312" w:cs="仿宋_GB2312"/>
                <w:i w:val="0"/>
                <w:caps w:val="0"/>
                <w:color w:val="4D4F53"/>
                <w:spacing w:val="15"/>
                <w:sz w:val="32"/>
                <w:szCs w:val="32"/>
                <w:shd w:val="clear" w:fill="FFFFFF"/>
              </w:rPr>
            </w:rPrChange>
          </w:rPr>
          <w:t>（四）因不可抗力因素（自然灾害、意外事故）造成国有资产毁损的，需要提供相关部门出具的受灾证明、事故处理报告、车辆报损证明、房屋拆除证明等；</w:t>
        </w:r>
      </w:ins>
    </w:p>
    <w:p w14:paraId="6C460148">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640" w:lineRule="exact"/>
        <w:ind w:left="0" w:leftChars="0" w:right="0" w:rightChars="0" w:firstLine="640" w:firstLineChars="200"/>
        <w:jc w:val="both"/>
        <w:textAlignment w:val="auto"/>
        <w:outlineLvl w:val="9"/>
        <w:rPr>
          <w:ins w:id="1375" w:author="黎琦/资产管理处（征管办）/湖北省财政厅" w:date="2024-02-22T16:34:11Z"/>
          <w:rFonts w:hint="eastAsia" w:ascii="仿宋_GB2312" w:hAnsi="仿宋_GB2312" w:eastAsia="仿宋_GB2312" w:cs="仿宋_GB2312"/>
          <w:i w:val="0"/>
          <w:caps w:val="0"/>
          <w:color w:val="000000"/>
          <w:spacing w:val="0"/>
          <w:kern w:val="0"/>
          <w:sz w:val="32"/>
          <w:szCs w:val="32"/>
          <w:rPrChange w:id="1376" w:author="黎琦/资产管理处（征管办）/湖北省财政厅" w:date="2024-02-22T16:51:18Z">
            <w:rPr>
              <w:ins w:id="1377" w:author="黎琦/资产管理处（征管办）/湖北省财政厅" w:date="2024-02-22T16:34:11Z"/>
              <w:rFonts w:hint="eastAsia" w:ascii="仿宋_GB2312" w:hAnsi="仿宋_GB2312" w:eastAsia="仿宋_GB2312" w:cs="仿宋_GB2312"/>
              <w:i w:val="0"/>
              <w:caps w:val="0"/>
              <w:color w:val="4D4F53"/>
              <w:spacing w:val="15"/>
              <w:sz w:val="32"/>
              <w:szCs w:val="32"/>
            </w:rPr>
          </w:rPrChange>
        </w:rPr>
        <w:pPrChange w:id="1374" w:author="黎琦/资产管理处（征管办）/湖北省财政厅" w:date="2024-05-25T14:05:41Z">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700" w:firstLineChars="200"/>
            <w:jc w:val="both"/>
            <w:textAlignment w:val="auto"/>
            <w:outlineLvl w:val="9"/>
          </w:pPr>
        </w:pPrChange>
      </w:pPr>
      <w:ins w:id="1378" w:author="黎琦/资产管理处（征管办）/湖北省财政厅" w:date="2024-02-22T16:34:11Z">
        <w:r>
          <w:rPr>
            <w:rFonts w:hint="eastAsia" w:ascii="仿宋_GB2312" w:hAnsi="仿宋_GB2312" w:eastAsia="仿宋_GB2312" w:cs="仿宋_GB2312"/>
            <w:i w:val="0"/>
            <w:caps w:val="0"/>
            <w:color w:val="000000"/>
            <w:spacing w:val="0"/>
            <w:kern w:val="0"/>
            <w:sz w:val="32"/>
            <w:szCs w:val="32"/>
            <w:shd w:val="clear" w:fill="FFFFFF"/>
            <w:rPrChange w:id="1379" w:author="黎琦/资产管理处（征管办）/湖北省财政厅" w:date="2024-05-25T14:05:41Z">
              <w:rPr>
                <w:rFonts w:hint="eastAsia" w:ascii="仿宋_GB2312" w:hAnsi="仿宋_GB2312" w:eastAsia="仿宋_GB2312" w:cs="仿宋_GB2312"/>
                <w:i w:val="0"/>
                <w:caps w:val="0"/>
                <w:color w:val="4D4F53"/>
                <w:spacing w:val="15"/>
                <w:sz w:val="32"/>
                <w:szCs w:val="32"/>
                <w:shd w:val="clear" w:fill="FFFFFF"/>
              </w:rPr>
            </w:rPrChange>
          </w:rPr>
          <w:t>（五）其他相关材料。</w:t>
        </w:r>
      </w:ins>
    </w:p>
    <w:p w14:paraId="67C6BA89">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640" w:lineRule="exact"/>
        <w:ind w:left="0" w:leftChars="0" w:right="0" w:rightChars="0" w:firstLine="640" w:firstLineChars="200"/>
        <w:jc w:val="both"/>
        <w:textAlignment w:val="auto"/>
        <w:outlineLvl w:val="9"/>
        <w:rPr>
          <w:ins w:id="1381" w:author="黎琦/资产管理处（征管办）/湖北省财政厅" w:date="2024-02-22T16:34:11Z"/>
          <w:rFonts w:hint="eastAsia" w:ascii="仿宋_GB2312" w:hAnsi="仿宋_GB2312" w:eastAsia="仿宋_GB2312" w:cs="仿宋_GB2312"/>
          <w:i w:val="0"/>
          <w:caps w:val="0"/>
          <w:color w:val="000000"/>
          <w:spacing w:val="0"/>
          <w:kern w:val="0"/>
          <w:sz w:val="32"/>
          <w:szCs w:val="32"/>
          <w:rPrChange w:id="1382" w:author="黎琦/资产管理处（征管办）/湖北省财政厅" w:date="2024-02-22T16:51:18Z">
            <w:rPr>
              <w:ins w:id="1383" w:author="黎琦/资产管理处（征管办）/湖北省财政厅" w:date="2024-02-22T16:34:11Z"/>
              <w:rFonts w:hint="eastAsia" w:ascii="仿宋_GB2312" w:hAnsi="仿宋_GB2312" w:eastAsia="仿宋_GB2312" w:cs="仿宋_GB2312"/>
              <w:i w:val="0"/>
              <w:caps w:val="0"/>
              <w:color w:val="4D4F53"/>
              <w:spacing w:val="15"/>
              <w:sz w:val="32"/>
              <w:szCs w:val="32"/>
            </w:rPr>
          </w:rPrChange>
        </w:rPr>
        <w:pPrChange w:id="1380" w:author="黎琦/资产管理处（征管办）/湖北省财政厅" w:date="2024-05-25T14:05:41Z">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700" w:firstLineChars="200"/>
            <w:jc w:val="both"/>
            <w:textAlignment w:val="auto"/>
            <w:outlineLvl w:val="9"/>
          </w:pPr>
        </w:pPrChange>
      </w:pPr>
      <w:ins w:id="1384" w:author="黎琦/资产管理处（征管办）/湖北省财政厅" w:date="2024-02-22T16:34:11Z">
        <w:r>
          <w:rPr>
            <w:rFonts w:hint="eastAsia" w:ascii="仿宋_GB2312" w:hAnsi="仿宋_GB2312" w:eastAsia="仿宋_GB2312" w:cs="仿宋_GB2312"/>
            <w:i w:val="0"/>
            <w:caps w:val="0"/>
            <w:color w:val="000000"/>
            <w:spacing w:val="0"/>
            <w:kern w:val="0"/>
            <w:sz w:val="32"/>
            <w:szCs w:val="32"/>
            <w:shd w:val="clear" w:fill="FFFFFF"/>
            <w:rPrChange w:id="1385" w:author="黎琦/资产管理处（征管办）/湖北省财政厅" w:date="2024-05-25T14:05:41Z">
              <w:rPr>
                <w:rFonts w:hint="eastAsia" w:ascii="楷体_GB2312" w:hAnsi="楷体_GB2312" w:eastAsia="楷体_GB2312" w:cs="楷体_GB2312"/>
                <w:i w:val="0"/>
                <w:caps w:val="0"/>
                <w:color w:val="4D4F53"/>
                <w:spacing w:val="15"/>
                <w:sz w:val="32"/>
                <w:szCs w:val="32"/>
                <w:shd w:val="clear" w:fill="FFFFFF"/>
              </w:rPr>
            </w:rPrChange>
          </w:rPr>
          <w:t>第三十</w:t>
        </w:r>
      </w:ins>
      <w:r>
        <w:rPr>
          <w:rFonts w:hint="eastAsia" w:ascii="仿宋_GB2312" w:hAnsi="仿宋_GB2312" w:eastAsia="仿宋_GB2312" w:cs="仿宋_GB2312"/>
          <w:i w:val="0"/>
          <w:caps w:val="0"/>
          <w:color w:val="000000"/>
          <w:spacing w:val="0"/>
          <w:kern w:val="0"/>
          <w:sz w:val="32"/>
          <w:szCs w:val="32"/>
          <w:shd w:val="clear" w:fill="FFFFFF"/>
          <w:lang w:eastAsia="zh-CN"/>
        </w:rPr>
        <w:t>五</w:t>
      </w:r>
      <w:ins w:id="1386" w:author="黎琦/资产管理处（征管办）/湖北省财政厅" w:date="2024-02-22T16:34:11Z">
        <w:r>
          <w:rPr>
            <w:rFonts w:hint="eastAsia" w:ascii="仿宋_GB2312" w:hAnsi="仿宋_GB2312" w:eastAsia="仿宋_GB2312" w:cs="仿宋_GB2312"/>
            <w:i w:val="0"/>
            <w:caps w:val="0"/>
            <w:color w:val="000000"/>
            <w:spacing w:val="0"/>
            <w:kern w:val="0"/>
            <w:sz w:val="32"/>
            <w:szCs w:val="32"/>
            <w:shd w:val="clear" w:fill="FFFFFF"/>
            <w:lang w:eastAsia="zh-CN"/>
            <w:rPrChange w:id="1387" w:author="黎琦/资产管理处（征管办）/湖北省财政厅" w:date="2024-05-25T14:05:41Z">
              <w:rPr>
                <w:rFonts w:hint="eastAsia" w:ascii="楷体_GB2312" w:hAnsi="楷体_GB2312" w:eastAsia="楷体_GB2312" w:cs="楷体_GB2312"/>
                <w:i w:val="0"/>
                <w:caps w:val="0"/>
                <w:color w:val="4D4F53"/>
                <w:spacing w:val="15"/>
                <w:sz w:val="32"/>
                <w:szCs w:val="32"/>
                <w:shd w:val="clear" w:fill="FFFFFF"/>
                <w:lang w:eastAsia="zh-CN"/>
              </w:rPr>
            </w:rPrChange>
          </w:rPr>
          <w:t>条</w:t>
        </w:r>
      </w:ins>
      <w:ins w:id="1388" w:author="黎琦/资产管理处（征管办）/湖北省财政厅" w:date="2024-02-22T16:34:11Z">
        <w:r>
          <w:rPr>
            <w:rFonts w:hint="eastAsia" w:ascii="仿宋_GB2312" w:hAnsi="仿宋_GB2312" w:eastAsia="仿宋_GB2312" w:cs="仿宋_GB2312"/>
            <w:i w:val="0"/>
            <w:caps w:val="0"/>
            <w:color w:val="000000"/>
            <w:spacing w:val="0"/>
            <w:kern w:val="0"/>
            <w:sz w:val="32"/>
            <w:szCs w:val="32"/>
            <w:shd w:val="clear" w:fill="FFFFFF"/>
            <w:lang w:eastAsia="zh-CN"/>
            <w:rPrChange w:id="1389" w:author="黎琦/资产管理处（征管办）/湖北省财政厅" w:date="2024-05-25T14:05:41Z">
              <w:rPr>
                <w:rFonts w:hint="eastAsia" w:ascii="仿宋_GB2312" w:hAnsi="仿宋_GB2312" w:eastAsia="仿宋_GB2312" w:cs="仿宋_GB2312"/>
                <w:i w:val="0"/>
                <w:caps w:val="0"/>
                <w:color w:val="4D4F53"/>
                <w:spacing w:val="15"/>
                <w:sz w:val="32"/>
                <w:szCs w:val="32"/>
                <w:shd w:val="clear" w:fill="FFFFFF"/>
                <w:lang w:eastAsia="zh-CN"/>
              </w:rPr>
            </w:rPrChange>
          </w:rPr>
          <w:t xml:space="preserve"> </w:t>
        </w:r>
      </w:ins>
      <w:ins w:id="1390" w:author="黎琦/资产管理处（征管办）/湖北省财政厅" w:date="2024-05-25T13:58:25Z">
        <w:r>
          <w:rPr>
            <w:rFonts w:hint="eastAsia" w:ascii="仿宋_GB2312" w:hAnsi="仿宋_GB2312" w:eastAsia="仿宋_GB2312" w:cs="仿宋_GB2312"/>
            <w:i w:val="0"/>
            <w:caps w:val="0"/>
            <w:color w:val="000000"/>
            <w:spacing w:val="0"/>
            <w:kern w:val="0"/>
            <w:sz w:val="32"/>
            <w:szCs w:val="32"/>
            <w:shd w:val="clear" w:fill="FFFFFF"/>
            <w:lang w:eastAsia="zh-CN"/>
            <w:rPrChange w:id="1391" w:author="黎琦/资产管理处（征管办）/湖北省财政厅" w:date="2024-05-25T14:05:41Z">
              <w:rPr>
                <w:rFonts w:hint="eastAsia" w:ascii="仿宋_GB2312" w:hAnsi="仿宋_GB2312" w:eastAsia="仿宋_GB2312" w:cs="仿宋_GB2312"/>
                <w:i w:val="0"/>
                <w:caps w:val="0"/>
                <w:color w:val="000000"/>
                <w:spacing w:val="0"/>
                <w:kern w:val="0"/>
                <w:sz w:val="32"/>
                <w:szCs w:val="32"/>
                <w:shd w:val="clear" w:fill="FFFFFF"/>
                <w:lang w:eastAsia="zh-CN"/>
              </w:rPr>
            </w:rPrChange>
          </w:rPr>
          <w:t>省直</w:t>
        </w:r>
      </w:ins>
      <w:ins w:id="1392" w:author="黎琦/资产管理处（征管办）/湖北省财政厅" w:date="2024-02-22T16:34:11Z">
        <w:r>
          <w:rPr>
            <w:rFonts w:hint="eastAsia" w:ascii="仿宋_GB2312" w:hAnsi="仿宋_GB2312" w:eastAsia="仿宋_GB2312" w:cs="仿宋_GB2312"/>
            <w:i w:val="0"/>
            <w:caps w:val="0"/>
            <w:color w:val="000000"/>
            <w:spacing w:val="0"/>
            <w:kern w:val="0"/>
            <w:sz w:val="32"/>
            <w:szCs w:val="32"/>
            <w:shd w:val="clear" w:fill="FFFFFF"/>
            <w:rPrChange w:id="1393" w:author="黎琦/资产管理处（征管办）/湖北省财政厅" w:date="2024-05-25T14:05:41Z">
              <w:rPr>
                <w:rFonts w:hint="eastAsia" w:ascii="仿宋_GB2312" w:hAnsi="仿宋_GB2312" w:eastAsia="仿宋_GB2312" w:cs="仿宋_GB2312"/>
                <w:i w:val="0"/>
                <w:caps w:val="0"/>
                <w:color w:val="4D4F53"/>
                <w:spacing w:val="15"/>
                <w:sz w:val="32"/>
                <w:szCs w:val="32"/>
                <w:shd w:val="clear" w:fill="FFFFFF"/>
              </w:rPr>
            </w:rPrChange>
          </w:rPr>
          <w:t>行政事业单位申请对外投资、担保（抵押）国有资产的损失核销，应当提交以下材料：</w:t>
        </w:r>
      </w:ins>
    </w:p>
    <w:p w14:paraId="4FC5195A">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640" w:lineRule="exact"/>
        <w:ind w:left="0" w:leftChars="0" w:right="0" w:rightChars="0" w:firstLine="640" w:firstLineChars="200"/>
        <w:jc w:val="both"/>
        <w:textAlignment w:val="auto"/>
        <w:outlineLvl w:val="9"/>
        <w:rPr>
          <w:ins w:id="1395" w:author="黎琦/资产管理处（征管办）/湖北省财政厅" w:date="2024-02-22T16:34:11Z"/>
          <w:rFonts w:hint="eastAsia" w:ascii="仿宋_GB2312" w:hAnsi="仿宋_GB2312" w:eastAsia="仿宋_GB2312" w:cs="仿宋_GB2312"/>
          <w:i w:val="0"/>
          <w:caps w:val="0"/>
          <w:color w:val="000000"/>
          <w:spacing w:val="0"/>
          <w:kern w:val="0"/>
          <w:sz w:val="32"/>
          <w:szCs w:val="32"/>
          <w:shd w:val="clear" w:fill="FFFFFF"/>
          <w:lang w:val="en-US" w:eastAsia="zh-CN"/>
          <w:rPrChange w:id="1396" w:author="黎琦/资产管理处（征管办）/湖北省财政厅" w:date="2024-05-25T14:05:41Z">
            <w:rPr>
              <w:ins w:id="1397" w:author="黎琦/资产管理处（征管办）/湖北省财政厅" w:date="2024-02-22T16:34:11Z"/>
              <w:rFonts w:hint="eastAsia" w:ascii="仿宋_GB2312" w:hAnsi="仿宋_GB2312" w:eastAsia="仿宋_GB2312" w:cs="仿宋_GB2312"/>
              <w:i w:val="0"/>
              <w:caps w:val="0"/>
              <w:color w:val="4D4F53"/>
              <w:spacing w:val="15"/>
              <w:sz w:val="32"/>
              <w:szCs w:val="32"/>
              <w:shd w:val="clear" w:fill="FFFFFF"/>
              <w:lang w:val="en-US" w:eastAsia="zh-CN"/>
            </w:rPr>
          </w:rPrChange>
        </w:rPr>
        <w:pPrChange w:id="1394" w:author="黎琦/资产管理处（征管办）/湖北省财政厅" w:date="2024-05-25T14:05:41Z">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700" w:firstLineChars="200"/>
            <w:jc w:val="both"/>
            <w:textAlignment w:val="auto"/>
            <w:outlineLvl w:val="9"/>
          </w:pPr>
        </w:pPrChange>
      </w:pPr>
      <w:ins w:id="1398" w:author="黎琦/资产管理处（征管办）/湖北省财政厅" w:date="2024-02-22T17:12:46Z">
        <w:r>
          <w:rPr>
            <w:rFonts w:hint="eastAsia" w:ascii="仿宋_GB2312" w:hAnsi="仿宋_GB2312" w:eastAsia="仿宋_GB2312" w:cs="仿宋_GB2312"/>
            <w:i w:val="0"/>
            <w:caps w:val="0"/>
            <w:color w:val="000000"/>
            <w:spacing w:val="0"/>
            <w:kern w:val="0"/>
            <w:sz w:val="32"/>
            <w:szCs w:val="32"/>
            <w:shd w:val="clear"/>
            <w:lang w:eastAsia="zh-CN"/>
            <w:rPrChange w:id="1399" w:author="黎琦/资产管理处（征管办）/湖北省财政厅" w:date="2024-05-25T14:05:41Z">
              <w:rPr>
                <w:rFonts w:hint="eastAsia" w:ascii="仿宋_GB2312" w:hAnsi="仿宋_GB2312" w:eastAsia="仿宋_GB2312" w:cs="仿宋_GB2312"/>
                <w:i w:val="0"/>
                <w:caps w:val="0"/>
                <w:color w:val="000000"/>
                <w:spacing w:val="0"/>
                <w:kern w:val="0"/>
                <w:sz w:val="32"/>
                <w:szCs w:val="32"/>
                <w:shd w:val="clear"/>
                <w:lang w:eastAsia="zh-CN"/>
              </w:rPr>
            </w:rPrChange>
          </w:rPr>
          <w:t>（一）</w:t>
        </w:r>
      </w:ins>
      <w:ins w:id="1400" w:author="黎琦/资产管理处（征管办）/湖北省财政厅" w:date="2024-02-22T17:12:46Z">
        <w:r>
          <w:rPr>
            <w:rFonts w:hint="eastAsia" w:ascii="仿宋_GB2312" w:hAnsi="仿宋_GB2312" w:eastAsia="仿宋_GB2312" w:cs="仿宋_GB2312"/>
            <w:i w:val="0"/>
            <w:caps w:val="0"/>
            <w:color w:val="000000"/>
            <w:spacing w:val="0"/>
            <w:kern w:val="0"/>
            <w:sz w:val="32"/>
            <w:szCs w:val="32"/>
            <w:shd w:val="clear"/>
          </w:rPr>
          <w:t>申请文件及单位内部决策文件</w:t>
        </w:r>
      </w:ins>
      <w:ins w:id="1401" w:author="黎琦/资产管理处（征管办）/湖北省财政厅" w:date="2024-02-22T17:12:46Z">
        <w:r>
          <w:rPr>
            <w:rFonts w:hint="eastAsia" w:ascii="仿宋_GB2312" w:hAnsi="仿宋_GB2312" w:eastAsia="仿宋_GB2312" w:cs="仿宋_GB2312"/>
            <w:i w:val="0"/>
            <w:caps w:val="0"/>
            <w:color w:val="000000"/>
            <w:spacing w:val="0"/>
            <w:kern w:val="0"/>
            <w:sz w:val="32"/>
            <w:szCs w:val="32"/>
            <w:shd w:val="clear"/>
            <w:lang w:eastAsia="zh-CN"/>
            <w:rPrChange w:id="1402" w:author="黎琦/资产管理处（征管办）/湖北省财政厅" w:date="2024-05-25T14:05:41Z">
              <w:rPr>
                <w:rFonts w:hint="eastAsia" w:ascii="仿宋_GB2312" w:hAnsi="仿宋_GB2312" w:eastAsia="仿宋_GB2312" w:cs="仿宋_GB2312"/>
                <w:i w:val="0"/>
                <w:caps w:val="0"/>
                <w:color w:val="000000"/>
                <w:spacing w:val="0"/>
                <w:kern w:val="0"/>
                <w:sz w:val="32"/>
                <w:szCs w:val="32"/>
                <w:shd w:val="clear"/>
                <w:lang w:eastAsia="zh-CN"/>
              </w:rPr>
            </w:rPrChange>
          </w:rPr>
          <w:t>、</w:t>
        </w:r>
      </w:ins>
      <w:ins w:id="1403" w:author="黎琦/资产管理处（征管办）/湖北省财政厅" w:date="2024-02-22T17:12:46Z">
        <w:r>
          <w:rPr>
            <w:rFonts w:hint="eastAsia" w:ascii="仿宋_GB2312" w:hAnsi="仿宋_GB2312" w:eastAsia="仿宋_GB2312" w:cs="仿宋_GB2312"/>
            <w:i w:val="0"/>
            <w:caps w:val="0"/>
            <w:color w:val="000000"/>
            <w:spacing w:val="0"/>
            <w:kern w:val="0"/>
            <w:sz w:val="32"/>
            <w:szCs w:val="32"/>
            <w:shd w:val="clear"/>
          </w:rPr>
          <w:t>国有资产价值凭证及产权证明</w:t>
        </w:r>
      </w:ins>
      <w:ins w:id="1404" w:author="黎琦/资产管理处（征管办）/湖北省财政厅" w:date="2024-02-22T17:12:46Z">
        <w:r>
          <w:rPr>
            <w:rFonts w:hint="eastAsia" w:ascii="仿宋_GB2312" w:hAnsi="仿宋_GB2312" w:eastAsia="仿宋_GB2312" w:cs="仿宋_GB2312"/>
            <w:i w:val="0"/>
            <w:caps w:val="0"/>
            <w:color w:val="000000"/>
            <w:spacing w:val="0"/>
            <w:kern w:val="0"/>
            <w:sz w:val="32"/>
            <w:szCs w:val="32"/>
            <w:shd w:val="clear"/>
            <w:lang w:eastAsia="zh-CN"/>
            <w:rPrChange w:id="1405" w:author="黎琦/资产管理处（征管办）/湖北省财政厅" w:date="2024-05-25T14:05:41Z">
              <w:rPr>
                <w:rFonts w:hint="eastAsia" w:ascii="仿宋_GB2312" w:hAnsi="仿宋_GB2312" w:eastAsia="仿宋_GB2312" w:cs="仿宋_GB2312"/>
                <w:i w:val="0"/>
                <w:caps w:val="0"/>
                <w:color w:val="000000"/>
                <w:spacing w:val="0"/>
                <w:kern w:val="0"/>
                <w:sz w:val="32"/>
                <w:szCs w:val="32"/>
                <w:shd w:val="clear"/>
                <w:lang w:eastAsia="zh-CN"/>
              </w:rPr>
            </w:rPrChange>
          </w:rPr>
          <w:t>、</w:t>
        </w:r>
      </w:ins>
      <w:ins w:id="1406" w:author="黎琦/资产管理处（征管办）/湖北省财政厅" w:date="2024-02-22T17:12:46Z">
        <w:r>
          <w:rPr>
            <w:rFonts w:hint="eastAsia" w:ascii="仿宋_GB2312" w:hAnsi="仿宋_GB2312" w:eastAsia="仿宋_GB2312" w:cs="仿宋_GB2312"/>
            <w:color w:val="000000"/>
            <w:kern w:val="0"/>
            <w:sz w:val="32"/>
            <w:szCs w:val="32"/>
          </w:rPr>
          <w:t>《湖北省行政事业单位国有资产处置申请表》</w:t>
        </w:r>
      </w:ins>
      <w:ins w:id="1407" w:author="黎琦/资产管理处（征管办）/湖北省财政厅" w:date="2024-02-22T17:12:46Z">
        <w:r>
          <w:rPr>
            <w:rFonts w:hint="eastAsia" w:ascii="仿宋_GB2312" w:hAnsi="仿宋_GB2312" w:eastAsia="仿宋_GB2312" w:cs="仿宋_GB2312"/>
            <w:i w:val="0"/>
            <w:caps w:val="0"/>
            <w:color w:val="000000"/>
            <w:spacing w:val="0"/>
            <w:kern w:val="0"/>
            <w:sz w:val="32"/>
            <w:szCs w:val="32"/>
            <w:shd w:val="clear"/>
            <w:lang w:eastAsia="zh-CN"/>
            <w:rPrChange w:id="1408" w:author="黎琦/资产管理处（征管办）/湖北省财政厅" w:date="2024-05-25T14:05:41Z">
              <w:rPr>
                <w:rFonts w:hint="eastAsia" w:ascii="仿宋_GB2312" w:hAnsi="仿宋_GB2312" w:eastAsia="仿宋_GB2312" w:cs="仿宋_GB2312"/>
                <w:i w:val="0"/>
                <w:caps w:val="0"/>
                <w:color w:val="000000"/>
                <w:spacing w:val="0"/>
                <w:kern w:val="0"/>
                <w:sz w:val="32"/>
                <w:szCs w:val="32"/>
                <w:shd w:val="clear"/>
                <w:lang w:eastAsia="zh-CN"/>
              </w:rPr>
            </w:rPrChange>
          </w:rPr>
          <w:t>；</w:t>
        </w:r>
      </w:ins>
    </w:p>
    <w:p w14:paraId="7B4AFCE7">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640" w:lineRule="exact"/>
        <w:ind w:left="0" w:leftChars="0" w:right="0" w:rightChars="0" w:firstLine="640" w:firstLineChars="200"/>
        <w:jc w:val="both"/>
        <w:textAlignment w:val="auto"/>
        <w:outlineLvl w:val="9"/>
        <w:rPr>
          <w:ins w:id="1410" w:author="黎琦/资产管理处（征管办）/湖北省财政厅" w:date="2024-02-22T16:34:11Z"/>
          <w:rFonts w:hint="eastAsia" w:ascii="仿宋_GB2312" w:hAnsi="仿宋_GB2312" w:eastAsia="仿宋_GB2312" w:cs="仿宋_GB2312"/>
          <w:i w:val="0"/>
          <w:caps w:val="0"/>
          <w:color w:val="000000"/>
          <w:spacing w:val="0"/>
          <w:kern w:val="0"/>
          <w:sz w:val="32"/>
          <w:szCs w:val="32"/>
          <w:shd w:val="clear" w:fill="FFFFFF"/>
          <w:rPrChange w:id="1411" w:author="黎琦/资产管理处（征管办）/湖北省财政厅" w:date="2024-05-25T14:05:41Z">
            <w:rPr>
              <w:ins w:id="1412" w:author="黎琦/资产管理处（征管办）/湖北省财政厅" w:date="2024-02-22T16:34:11Z"/>
              <w:rFonts w:hint="eastAsia" w:ascii="仿宋_GB2312" w:hAnsi="仿宋_GB2312" w:eastAsia="仿宋_GB2312" w:cs="仿宋_GB2312"/>
              <w:i w:val="0"/>
              <w:caps w:val="0"/>
              <w:color w:val="4D4F53"/>
              <w:spacing w:val="15"/>
              <w:sz w:val="32"/>
              <w:szCs w:val="32"/>
            </w:rPr>
          </w:rPrChange>
        </w:rPr>
        <w:pPrChange w:id="1409" w:author="黎琦/资产管理处（征管办）/湖北省财政厅" w:date="2024-05-25T14:05:41Z">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700" w:firstLineChars="200"/>
            <w:jc w:val="both"/>
            <w:textAlignment w:val="auto"/>
            <w:outlineLvl w:val="9"/>
          </w:pPr>
        </w:pPrChange>
      </w:pPr>
      <w:ins w:id="1413" w:author="黎琦/资产管理处（征管办）/湖北省财政厅" w:date="2024-02-22T16:34:11Z">
        <w:r>
          <w:rPr>
            <w:rFonts w:hint="eastAsia" w:ascii="仿宋_GB2312" w:hAnsi="仿宋_GB2312" w:eastAsia="仿宋_GB2312" w:cs="仿宋_GB2312"/>
            <w:i w:val="0"/>
            <w:caps w:val="0"/>
            <w:color w:val="000000"/>
            <w:spacing w:val="0"/>
            <w:kern w:val="0"/>
            <w:sz w:val="32"/>
            <w:szCs w:val="32"/>
            <w:shd w:val="clear" w:fill="FFFFFF"/>
            <w:rPrChange w:id="1414" w:author="黎琦/资产管理处（征管办）/湖北省财政厅" w:date="2024-05-25T14:05:41Z">
              <w:rPr>
                <w:rFonts w:hint="eastAsia" w:ascii="仿宋_GB2312" w:hAnsi="仿宋_GB2312" w:eastAsia="仿宋_GB2312" w:cs="仿宋_GB2312"/>
                <w:i w:val="0"/>
                <w:caps w:val="0"/>
                <w:color w:val="4D4F53"/>
                <w:spacing w:val="15"/>
                <w:sz w:val="32"/>
                <w:szCs w:val="32"/>
                <w:shd w:val="clear" w:fill="FFFFFF"/>
              </w:rPr>
            </w:rPrChange>
          </w:rPr>
          <w:t>（二）形成损失的情况说明、被投资单位的清算审计报告及注销文件、第三方机构出具的经济鉴证证明和具有法律效力的证明材料；</w:t>
        </w:r>
      </w:ins>
    </w:p>
    <w:p w14:paraId="353AD99F">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640" w:lineRule="exact"/>
        <w:ind w:left="0" w:leftChars="0" w:right="0" w:rightChars="0" w:firstLine="640" w:firstLineChars="200"/>
        <w:jc w:val="both"/>
        <w:textAlignment w:val="auto"/>
        <w:outlineLvl w:val="9"/>
        <w:rPr>
          <w:ins w:id="1416" w:author="黎琦/资产管理处（征管办）/湖北省财政厅" w:date="2024-02-22T16:34:11Z"/>
          <w:rFonts w:hint="eastAsia" w:ascii="仿宋_GB2312" w:hAnsi="仿宋_GB2312" w:eastAsia="仿宋_GB2312" w:cs="仿宋_GB2312"/>
          <w:i w:val="0"/>
          <w:caps w:val="0"/>
          <w:color w:val="000000"/>
          <w:spacing w:val="0"/>
          <w:kern w:val="0"/>
          <w:sz w:val="32"/>
          <w:szCs w:val="32"/>
          <w:shd w:val="clear" w:fill="FFFFFF"/>
          <w:rPrChange w:id="1417" w:author="黎琦/资产管理处（征管办）/湖北省财政厅" w:date="2024-05-25T14:05:41Z">
            <w:rPr>
              <w:ins w:id="1418" w:author="黎琦/资产管理处（征管办）/湖北省财政厅" w:date="2024-02-22T16:34:11Z"/>
              <w:rFonts w:hint="eastAsia" w:ascii="仿宋_GB2312" w:hAnsi="仿宋_GB2312" w:eastAsia="仿宋_GB2312" w:cs="仿宋_GB2312"/>
              <w:i w:val="0"/>
              <w:caps w:val="0"/>
              <w:color w:val="4D4F53"/>
              <w:spacing w:val="15"/>
              <w:sz w:val="32"/>
              <w:szCs w:val="32"/>
            </w:rPr>
          </w:rPrChange>
        </w:rPr>
        <w:pPrChange w:id="1415" w:author="黎琦/资产管理处（征管办）/湖北省财政厅" w:date="2024-05-25T14:05:41Z">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700" w:firstLineChars="200"/>
            <w:jc w:val="both"/>
            <w:textAlignment w:val="auto"/>
            <w:outlineLvl w:val="9"/>
          </w:pPr>
        </w:pPrChange>
      </w:pPr>
      <w:ins w:id="1419" w:author="黎琦/资产管理处（征管办）/湖北省财政厅" w:date="2024-02-22T16:34:11Z">
        <w:r>
          <w:rPr>
            <w:rFonts w:hint="eastAsia" w:ascii="仿宋_GB2312" w:hAnsi="仿宋_GB2312" w:eastAsia="仿宋_GB2312" w:cs="仿宋_GB2312"/>
            <w:i w:val="0"/>
            <w:caps w:val="0"/>
            <w:color w:val="000000"/>
            <w:spacing w:val="0"/>
            <w:kern w:val="0"/>
            <w:sz w:val="32"/>
            <w:szCs w:val="32"/>
            <w:shd w:val="clear" w:fill="FFFFFF"/>
            <w:rPrChange w:id="1420" w:author="黎琦/资产管理处（征管办）/湖北省财政厅" w:date="2024-05-25T14:05:41Z">
              <w:rPr>
                <w:rFonts w:hint="eastAsia" w:ascii="仿宋_GB2312" w:hAnsi="仿宋_GB2312" w:eastAsia="仿宋_GB2312" w:cs="仿宋_GB2312"/>
                <w:i w:val="0"/>
                <w:caps w:val="0"/>
                <w:color w:val="4D4F53"/>
                <w:spacing w:val="15"/>
                <w:sz w:val="32"/>
                <w:szCs w:val="32"/>
                <w:shd w:val="clear" w:fill="FFFFFF"/>
              </w:rPr>
            </w:rPrChange>
          </w:rPr>
          <w:t>（三）涉及仲裁或者提起诉讼的，提交仲裁决定或者法院判决等相关法律文书；</w:t>
        </w:r>
      </w:ins>
    </w:p>
    <w:p w14:paraId="638ED4C5">
      <w:pPr>
        <w:widowControl w:val="0"/>
        <w:pBdr>
          <w:top w:val="none" w:color="auto" w:sz="0" w:space="0"/>
          <w:left w:val="none" w:color="auto" w:sz="0" w:space="0"/>
          <w:bottom w:val="none" w:color="auto" w:sz="0" w:space="0"/>
          <w:right w:val="none" w:color="auto" w:sz="0" w:space="0"/>
        </w:pBdr>
        <w:shd w:val="clear" w:fill="FFFFFF"/>
        <w:spacing w:beforeLines="0" w:afterLines="0" w:line="640" w:lineRule="exact"/>
        <w:ind w:firstLine="640" w:firstLineChars="200"/>
        <w:jc w:val="both"/>
        <w:outlineLvl w:val="9"/>
        <w:rPr>
          <w:ins w:id="1422" w:author="黎琦/资产管理处（征管办）/湖北省财政厅" w:date="2024-02-22T16:34:09Z"/>
          <w:rFonts w:hint="eastAsia" w:ascii="仿宋_GB2312" w:hAnsi="仿宋_GB2312" w:eastAsia="仿宋_GB2312" w:cs="仿宋_GB2312"/>
          <w:color w:val="000000"/>
          <w:kern w:val="0"/>
          <w:sz w:val="32"/>
          <w:szCs w:val="32"/>
          <w:rPrChange w:id="1423" w:author="黎琦/资产管理处（征管办）/湖北省财政厅" w:date="2024-05-25T14:05:41Z">
            <w:rPr>
              <w:ins w:id="1424" w:author="黎琦/资产管理处（征管办）/湖北省财政厅" w:date="2024-02-22T16:34:09Z"/>
              <w:rFonts w:hint="eastAsia" w:ascii="黑体" w:hAnsi="黑体" w:eastAsia="黑体" w:cs="宋体"/>
              <w:color w:val="000000"/>
              <w:kern w:val="0"/>
              <w:sz w:val="24"/>
              <w:szCs w:val="24"/>
            </w:rPr>
          </w:rPrChange>
        </w:rPr>
        <w:pPrChange w:id="1421" w:author="黎琦/资产管理处（征管办）/湖北省财政厅" w:date="2024-05-25T14:05:41Z">
          <w:pPr>
            <w:widowControl/>
            <w:spacing w:line="432" w:lineRule="atLeast"/>
            <w:jc w:val="center"/>
          </w:pPr>
        </w:pPrChange>
      </w:pPr>
      <w:ins w:id="1425" w:author="黎琦/资产管理处（征管办）/湖北省财政厅" w:date="2024-02-22T16:34:11Z">
        <w:r>
          <w:rPr>
            <w:rFonts w:hint="eastAsia" w:ascii="仿宋_GB2312" w:hAnsi="仿宋_GB2312" w:eastAsia="仿宋_GB2312" w:cs="仿宋_GB2312"/>
            <w:i w:val="0"/>
            <w:caps w:val="0"/>
            <w:color w:val="000000"/>
            <w:spacing w:val="0"/>
            <w:kern w:val="0"/>
            <w:sz w:val="32"/>
            <w:szCs w:val="32"/>
            <w:shd w:val="clear" w:fill="FFFFFF"/>
            <w:rPrChange w:id="1426" w:author="黎琦/资产管理处（征管办）/湖北省财政厅" w:date="2024-05-25T14:05:41Z">
              <w:rPr>
                <w:rFonts w:hint="eastAsia" w:ascii="仿宋_GB2312" w:hAnsi="仿宋_GB2312" w:eastAsia="仿宋_GB2312" w:cs="仿宋_GB2312"/>
                <w:i w:val="0"/>
                <w:caps w:val="0"/>
                <w:color w:val="4D4F53"/>
                <w:spacing w:val="15"/>
                <w:sz w:val="32"/>
                <w:szCs w:val="32"/>
                <w:shd w:val="clear" w:fill="FFFFFF"/>
              </w:rPr>
            </w:rPrChange>
          </w:rPr>
          <w:t>（四）其他相关材料。</w:t>
        </w:r>
      </w:ins>
    </w:p>
    <w:p w14:paraId="1A2A3140">
      <w:pPr>
        <w:widowControl w:val="0"/>
        <w:spacing w:before="157" w:beforeLines="50" w:after="157" w:afterLines="50" w:line="640" w:lineRule="exact"/>
        <w:ind w:firstLine="0" w:firstLineChars="0"/>
        <w:jc w:val="center"/>
        <w:rPr>
          <w:rFonts w:hint="eastAsia" w:ascii="黑体" w:hAnsi="黑体" w:eastAsia="黑体" w:cs="宋体"/>
          <w:color w:val="000000"/>
          <w:kern w:val="0"/>
          <w:sz w:val="32"/>
          <w:szCs w:val="32"/>
          <w:rPrChange w:id="1428" w:author="黎琦/资产管理处（征管办）/湖北省财政厅" w:date="2024-02-22T16:48:50Z">
            <w:rPr>
              <w:rFonts w:hint="eastAsia" w:ascii="宋体" w:hAnsi="宋体" w:eastAsia="宋体" w:cs="宋体"/>
              <w:color w:val="000000"/>
              <w:kern w:val="0"/>
              <w:sz w:val="24"/>
              <w:szCs w:val="24"/>
            </w:rPr>
          </w:rPrChange>
        </w:rPr>
        <w:pPrChange w:id="1427" w:author="黎琦/资产管理处（征管办）/湖北省财政厅" w:date="2024-05-25T14:04:23Z">
          <w:pPr>
            <w:widowControl/>
            <w:spacing w:line="432" w:lineRule="atLeast"/>
            <w:jc w:val="center"/>
          </w:pPr>
        </w:pPrChange>
      </w:pPr>
      <w:r>
        <w:rPr>
          <w:rFonts w:hint="eastAsia" w:ascii="黑体" w:hAnsi="黑体" w:eastAsia="黑体" w:cs="宋体"/>
          <w:color w:val="000000"/>
          <w:kern w:val="0"/>
          <w:sz w:val="32"/>
          <w:szCs w:val="32"/>
          <w:rPrChange w:id="1429" w:author="黎琦/资产管理处（征管办）/湖北省财政厅" w:date="2024-02-22T16:48:50Z">
            <w:rPr>
              <w:rFonts w:hint="eastAsia" w:ascii="黑体" w:hAnsi="黑体" w:eastAsia="黑体" w:cs="宋体"/>
              <w:color w:val="000000"/>
              <w:kern w:val="0"/>
              <w:sz w:val="24"/>
              <w:szCs w:val="24"/>
            </w:rPr>
          </w:rPrChange>
        </w:rPr>
        <w:t>第九章　收入管理</w:t>
      </w:r>
    </w:p>
    <w:p w14:paraId="4E810F0F">
      <w:pPr>
        <w:widowControl w:val="0"/>
        <w:spacing w:beforeLines="0" w:afterLines="0" w:line="640" w:lineRule="exact"/>
        <w:ind w:firstLine="640" w:firstLineChars="200"/>
        <w:jc w:val="both"/>
        <w:rPr>
          <w:ins w:id="1431" w:author="黎琦/资产管理处（征管办）/湖北省财政厅" w:date="2024-02-22T17:08:15Z"/>
          <w:rFonts w:hint="eastAsia" w:ascii="仿宋_GB2312" w:hAnsi="仿宋_GB2312" w:eastAsia="仿宋_GB2312" w:cs="仿宋_GB2312"/>
          <w:color w:val="000000"/>
          <w:kern w:val="0"/>
          <w:sz w:val="32"/>
          <w:szCs w:val="32"/>
        </w:rPr>
        <w:pPrChange w:id="1430" w:author="黎琦/资产管理处（征管办）/湖北省财政厅" w:date="2024-05-25T14:03:39Z">
          <w:pPr>
            <w:widowControl/>
            <w:spacing w:line="432" w:lineRule="atLeast"/>
            <w:jc w:val="left"/>
          </w:pPr>
        </w:pPrChange>
      </w:pPr>
      <w:r>
        <w:rPr>
          <w:rFonts w:hint="eastAsia" w:ascii="仿宋_GB2312" w:hAnsi="仿宋_GB2312" w:eastAsia="仿宋_GB2312" w:cs="仿宋_GB2312"/>
          <w:color w:val="000000"/>
          <w:kern w:val="0"/>
          <w:sz w:val="32"/>
          <w:szCs w:val="32"/>
          <w:rPrChange w:id="1432" w:author="黎琦/资产管理处（征管办）/湖北省财政厅" w:date="2024-02-22T16:51:24Z">
            <w:rPr>
              <w:rFonts w:hint="eastAsia" w:ascii="黑体" w:hAnsi="黑体" w:eastAsia="黑体" w:cs="宋体"/>
              <w:color w:val="000000"/>
              <w:kern w:val="0"/>
              <w:sz w:val="24"/>
              <w:szCs w:val="24"/>
            </w:rPr>
          </w:rPrChange>
        </w:rPr>
        <w:t>第</w:t>
      </w:r>
      <w:r>
        <w:rPr>
          <w:rFonts w:hint="eastAsia" w:ascii="仿宋_GB2312" w:hAnsi="仿宋_GB2312" w:eastAsia="仿宋_GB2312" w:cs="仿宋_GB2312"/>
          <w:color w:val="000000"/>
          <w:kern w:val="0"/>
          <w:sz w:val="32"/>
          <w:szCs w:val="32"/>
          <w:lang w:eastAsia="zh-CN"/>
        </w:rPr>
        <w:t>三十六</w:t>
      </w:r>
      <w:r>
        <w:rPr>
          <w:rFonts w:hint="eastAsia" w:ascii="仿宋_GB2312" w:hAnsi="仿宋_GB2312" w:eastAsia="仿宋_GB2312" w:cs="仿宋_GB2312"/>
          <w:color w:val="000000"/>
          <w:kern w:val="0"/>
          <w:sz w:val="32"/>
          <w:szCs w:val="32"/>
          <w:rPrChange w:id="1433" w:author="黎琦/资产管理处（征管办）/湖北省财政厅" w:date="2024-02-22T16:51:24Z">
            <w:rPr>
              <w:rFonts w:hint="eastAsia" w:ascii="黑体" w:hAnsi="黑体" w:eastAsia="黑体" w:cs="宋体"/>
              <w:color w:val="000000"/>
              <w:kern w:val="0"/>
              <w:sz w:val="24"/>
              <w:szCs w:val="24"/>
            </w:rPr>
          </w:rPrChange>
        </w:rPr>
        <w:t>条</w:t>
      </w:r>
      <w:r>
        <w:rPr>
          <w:rFonts w:hint="eastAsia" w:ascii="仿宋_GB2312" w:hAnsi="仿宋_GB2312" w:eastAsia="仿宋_GB2312" w:cs="仿宋_GB2312"/>
          <w:color w:val="000000"/>
          <w:kern w:val="0"/>
          <w:sz w:val="32"/>
          <w:szCs w:val="32"/>
          <w:rPrChange w:id="1434" w:author="黎琦/资产管理处（征管办）/湖北省财政厅" w:date="2024-02-22T16:51:24Z">
            <w:rPr>
              <w:rFonts w:hint="eastAsia" w:ascii="宋体" w:hAnsi="宋体" w:eastAsia="宋体" w:cs="宋体"/>
              <w:color w:val="000000"/>
              <w:kern w:val="0"/>
              <w:sz w:val="24"/>
              <w:szCs w:val="24"/>
            </w:rPr>
          </w:rPrChange>
        </w:rPr>
        <w:t>　资产处置收入包括有偿转让收入、置换差价收入、报废报损残值变价收入、征收（拆迁）补偿收入、保险理赔收入</w:t>
      </w:r>
      <w:ins w:id="1435" w:author="黎琦/资产管理处（征管办）/湖北省财政厅" w:date="2024-02-22T16:38:30Z">
        <w:r>
          <w:rPr>
            <w:rFonts w:hint="eastAsia" w:ascii="仿宋_GB2312" w:hAnsi="仿宋_GB2312" w:eastAsia="仿宋_GB2312" w:cs="仿宋_GB2312"/>
            <w:color w:val="000000"/>
            <w:kern w:val="0"/>
            <w:sz w:val="32"/>
            <w:szCs w:val="32"/>
            <w:lang w:eastAsia="zh-CN"/>
            <w:rPrChange w:id="1436" w:author="黎琦/资产管理处（征管办）/湖北省财政厅" w:date="2024-05-25T14:05:44Z">
              <w:rPr>
                <w:rFonts w:hint="eastAsia" w:ascii="宋体" w:hAnsi="宋体" w:eastAsia="宋体" w:cs="宋体"/>
                <w:color w:val="000000"/>
                <w:kern w:val="0"/>
                <w:sz w:val="24"/>
                <w:szCs w:val="24"/>
                <w:lang w:eastAsia="zh-CN"/>
              </w:rPr>
            </w:rPrChange>
          </w:rPr>
          <w:t>、</w:t>
        </w:r>
      </w:ins>
      <w:ins w:id="1437" w:author="黎琦/资产管理处（征管办）/湖北省财政厅" w:date="2024-02-22T16:38:31Z">
        <w:r>
          <w:rPr>
            <w:rFonts w:hint="eastAsia" w:ascii="仿宋_GB2312" w:hAnsi="仿宋_GB2312" w:eastAsia="仿宋_GB2312" w:cs="仿宋_GB2312"/>
            <w:color w:val="000000"/>
            <w:kern w:val="0"/>
            <w:sz w:val="32"/>
            <w:szCs w:val="32"/>
            <w:lang w:eastAsia="zh-CN"/>
            <w:rPrChange w:id="1438" w:author="黎琦/资产管理处（征管办）/湖北省财政厅" w:date="2024-05-25T14:05:44Z">
              <w:rPr>
                <w:rFonts w:hint="eastAsia" w:ascii="宋体" w:hAnsi="宋体" w:eastAsia="宋体" w:cs="宋体"/>
                <w:color w:val="000000"/>
                <w:kern w:val="0"/>
                <w:sz w:val="24"/>
                <w:szCs w:val="24"/>
                <w:lang w:eastAsia="zh-CN"/>
              </w:rPr>
            </w:rPrChange>
          </w:rPr>
          <w:t>所办</w:t>
        </w:r>
      </w:ins>
      <w:ins w:id="1439" w:author="黎琦/资产管理处（征管办）/湖北省财政厅" w:date="2024-02-22T16:38:32Z">
        <w:r>
          <w:rPr>
            <w:rFonts w:hint="eastAsia" w:ascii="仿宋_GB2312" w:hAnsi="仿宋_GB2312" w:eastAsia="仿宋_GB2312" w:cs="仿宋_GB2312"/>
            <w:color w:val="000000"/>
            <w:kern w:val="0"/>
            <w:sz w:val="32"/>
            <w:szCs w:val="32"/>
            <w:lang w:eastAsia="zh-CN"/>
            <w:rPrChange w:id="1440" w:author="黎琦/资产管理处（征管办）/湖北省财政厅" w:date="2024-05-25T14:05:44Z">
              <w:rPr>
                <w:rFonts w:hint="eastAsia" w:ascii="宋体" w:hAnsi="宋体" w:eastAsia="宋体" w:cs="宋体"/>
                <w:color w:val="000000"/>
                <w:kern w:val="0"/>
                <w:sz w:val="24"/>
                <w:szCs w:val="24"/>
                <w:lang w:eastAsia="zh-CN"/>
              </w:rPr>
            </w:rPrChange>
          </w:rPr>
          <w:t>以及</w:t>
        </w:r>
      </w:ins>
      <w:ins w:id="1441" w:author="黎琦/资产管理处（征管办）/湖北省财政厅" w:date="2024-02-22T16:38:33Z">
        <w:r>
          <w:rPr>
            <w:rFonts w:hint="eastAsia" w:ascii="仿宋_GB2312" w:hAnsi="仿宋_GB2312" w:eastAsia="仿宋_GB2312" w:cs="仿宋_GB2312"/>
            <w:color w:val="000000"/>
            <w:kern w:val="0"/>
            <w:sz w:val="32"/>
            <w:szCs w:val="32"/>
            <w:lang w:eastAsia="zh-CN"/>
            <w:rPrChange w:id="1442" w:author="黎琦/资产管理处（征管办）/湖北省财政厅" w:date="2024-05-25T14:05:44Z">
              <w:rPr>
                <w:rFonts w:hint="eastAsia" w:ascii="宋体" w:hAnsi="宋体" w:eastAsia="宋体" w:cs="宋体"/>
                <w:color w:val="000000"/>
                <w:kern w:val="0"/>
                <w:sz w:val="24"/>
                <w:szCs w:val="24"/>
                <w:lang w:eastAsia="zh-CN"/>
              </w:rPr>
            </w:rPrChange>
          </w:rPr>
          <w:t>企业</w:t>
        </w:r>
      </w:ins>
      <w:ins w:id="1443" w:author="黎琦/资产管理处（征管办）/湖北省财政厅" w:date="2024-02-22T16:38:34Z">
        <w:r>
          <w:rPr>
            <w:rFonts w:hint="eastAsia" w:ascii="仿宋_GB2312" w:hAnsi="仿宋_GB2312" w:eastAsia="仿宋_GB2312" w:cs="仿宋_GB2312"/>
            <w:color w:val="000000"/>
            <w:kern w:val="0"/>
            <w:sz w:val="32"/>
            <w:szCs w:val="32"/>
            <w:lang w:eastAsia="zh-CN"/>
            <w:rPrChange w:id="1444" w:author="黎琦/资产管理处（征管办）/湖北省财政厅" w:date="2024-05-25T14:05:44Z">
              <w:rPr>
                <w:rFonts w:hint="eastAsia" w:ascii="宋体" w:hAnsi="宋体" w:eastAsia="宋体" w:cs="宋体"/>
                <w:color w:val="000000"/>
                <w:kern w:val="0"/>
                <w:sz w:val="24"/>
                <w:szCs w:val="24"/>
                <w:lang w:eastAsia="zh-CN"/>
              </w:rPr>
            </w:rPrChange>
          </w:rPr>
          <w:t>清算</w:t>
        </w:r>
      </w:ins>
      <w:ins w:id="1445" w:author="黎琦/资产管理处（征管办）/湖北省财政厅" w:date="2024-02-22T16:38:36Z">
        <w:r>
          <w:rPr>
            <w:rFonts w:hint="eastAsia" w:ascii="仿宋_GB2312" w:hAnsi="仿宋_GB2312" w:eastAsia="仿宋_GB2312" w:cs="仿宋_GB2312"/>
            <w:color w:val="000000"/>
            <w:kern w:val="0"/>
            <w:sz w:val="32"/>
            <w:szCs w:val="32"/>
            <w:lang w:eastAsia="zh-CN"/>
            <w:rPrChange w:id="1446" w:author="黎琦/资产管理处（征管办）/湖北省财政厅" w:date="2024-05-25T14:05:44Z">
              <w:rPr>
                <w:rFonts w:hint="eastAsia" w:ascii="宋体" w:hAnsi="宋体" w:eastAsia="宋体" w:cs="宋体"/>
                <w:color w:val="000000"/>
                <w:kern w:val="0"/>
                <w:sz w:val="24"/>
                <w:szCs w:val="24"/>
                <w:lang w:eastAsia="zh-CN"/>
              </w:rPr>
            </w:rPrChange>
          </w:rPr>
          <w:t>收入</w:t>
        </w:r>
      </w:ins>
      <w:r>
        <w:rPr>
          <w:rFonts w:hint="eastAsia" w:ascii="仿宋_GB2312" w:hAnsi="仿宋_GB2312" w:eastAsia="仿宋_GB2312" w:cs="仿宋_GB2312"/>
          <w:color w:val="000000"/>
          <w:kern w:val="0"/>
          <w:sz w:val="32"/>
          <w:szCs w:val="32"/>
          <w:rPrChange w:id="1447" w:author="黎琦/资产管理处（征管办）/湖北省财政厅" w:date="2024-02-22T16:51:24Z">
            <w:rPr>
              <w:rFonts w:hint="eastAsia" w:ascii="宋体" w:hAnsi="宋体" w:eastAsia="宋体" w:cs="宋体"/>
              <w:color w:val="000000"/>
              <w:kern w:val="0"/>
              <w:sz w:val="24"/>
              <w:szCs w:val="24"/>
            </w:rPr>
          </w:rPrChange>
        </w:rPr>
        <w:t>以及其他处置收入。</w:t>
      </w:r>
    </w:p>
    <w:p w14:paraId="69E12054">
      <w:pPr>
        <w:widowControl w:val="0"/>
        <w:spacing w:beforeLines="0" w:afterLines="0" w:line="640" w:lineRule="exact"/>
        <w:ind w:firstLine="640" w:firstLineChars="200"/>
        <w:jc w:val="both"/>
        <w:rPr>
          <w:del w:id="1449" w:author="黎琦/资产管理处（征管办）/湖北省财政厅" w:date="2024-02-22T17:13:27Z"/>
          <w:rFonts w:hint="eastAsia" w:ascii="仿宋_GB2312" w:hAnsi="仿宋_GB2312" w:eastAsia="仿宋_GB2312" w:cs="仿宋_GB2312"/>
          <w:color w:val="000000"/>
          <w:kern w:val="0"/>
          <w:sz w:val="32"/>
          <w:szCs w:val="32"/>
          <w:rPrChange w:id="1450" w:author="黎琦/资产管理处（征管办）/湖北省财政厅" w:date="2024-02-22T16:51:24Z">
            <w:rPr>
              <w:del w:id="1451" w:author="黎琦/资产管理处（征管办）/湖北省财政厅" w:date="2024-02-22T17:13:27Z"/>
              <w:rFonts w:hint="eastAsia" w:ascii="宋体" w:hAnsi="宋体" w:eastAsia="宋体" w:cs="宋体"/>
              <w:color w:val="000000"/>
              <w:kern w:val="0"/>
              <w:sz w:val="24"/>
              <w:szCs w:val="24"/>
            </w:rPr>
          </w:rPrChange>
        </w:rPr>
        <w:pPrChange w:id="1448" w:author="黎琦/资产管理处（征管办）/湖北省财政厅" w:date="2024-05-25T14:03:39Z">
          <w:pPr>
            <w:widowControl/>
            <w:spacing w:line="432" w:lineRule="atLeast"/>
            <w:jc w:val="left"/>
          </w:pPr>
        </w:pPrChange>
      </w:pPr>
    </w:p>
    <w:p w14:paraId="5F9B7DAC">
      <w:pPr>
        <w:widowControl w:val="0"/>
        <w:spacing w:beforeLines="0" w:afterLines="0" w:line="640" w:lineRule="exact"/>
        <w:ind w:firstLine="640" w:firstLineChars="200"/>
        <w:jc w:val="both"/>
        <w:rPr>
          <w:del w:id="1453" w:author="黎琦/资产管理处（征管办）/湖北省财政厅" w:date="2024-02-22T17:08:17Z"/>
          <w:rFonts w:hint="eastAsia" w:ascii="仿宋_GB2312" w:hAnsi="仿宋_GB2312" w:eastAsia="仿宋_GB2312" w:cs="仿宋_GB2312"/>
          <w:color w:val="000000"/>
          <w:kern w:val="0"/>
          <w:sz w:val="32"/>
          <w:szCs w:val="32"/>
          <w:rPrChange w:id="1454" w:author="黎琦/资产管理处（征管办）/湖北省财政厅" w:date="2024-02-22T16:51:24Z">
            <w:rPr>
              <w:del w:id="1455" w:author="黎琦/资产管理处（征管办）/湖北省财政厅" w:date="2024-02-22T17:08:17Z"/>
              <w:rFonts w:hint="eastAsia" w:ascii="宋体" w:hAnsi="宋体" w:eastAsia="宋体" w:cs="宋体"/>
              <w:color w:val="000000"/>
              <w:kern w:val="0"/>
              <w:sz w:val="24"/>
              <w:szCs w:val="24"/>
            </w:rPr>
          </w:rPrChange>
        </w:rPr>
        <w:pPrChange w:id="1452" w:author="黎琦/资产管理处（征管办）/湖北省财政厅" w:date="2024-05-25T14:03:39Z">
          <w:pPr>
            <w:widowControl/>
            <w:spacing w:line="432" w:lineRule="atLeast"/>
            <w:jc w:val="left"/>
          </w:pPr>
        </w:pPrChange>
      </w:pPr>
      <w:del w:id="1456" w:author="黎琦/资产管理处（征管办）/湖北省财政厅" w:date="2024-02-22T17:13:27Z">
        <w:r>
          <w:rPr>
            <w:rFonts w:hint="eastAsia" w:ascii="仿宋_GB2312" w:hAnsi="仿宋_GB2312" w:eastAsia="仿宋_GB2312" w:cs="仿宋_GB2312"/>
            <w:color w:val="000000"/>
            <w:kern w:val="0"/>
            <w:sz w:val="32"/>
            <w:szCs w:val="32"/>
            <w:rPrChange w:id="1457" w:author="黎琦/资产管理处（征管办）/湖北省财政厅" w:date="2024-02-22T16:51:24Z">
              <w:rPr>
                <w:rFonts w:hint="eastAsia" w:ascii="宋体" w:hAnsi="宋体" w:eastAsia="宋体" w:cs="宋体"/>
                <w:color w:val="000000"/>
                <w:kern w:val="0"/>
                <w:sz w:val="24"/>
                <w:szCs w:val="24"/>
              </w:rPr>
            </w:rPrChange>
          </w:rPr>
          <w:delText>有偿</w:delText>
        </w:r>
      </w:del>
      <w:del w:id="1458" w:author="黎琦/资产管理处（征管办）/湖北省财政厅" w:date="2024-02-22T17:13:27Z">
        <w:r>
          <w:rPr>
            <w:rFonts w:hint="eastAsia" w:ascii="仿宋_GB2312" w:hAnsi="仿宋_GB2312" w:eastAsia="仿宋_GB2312" w:cs="仿宋_GB2312"/>
            <w:color w:val="000000"/>
            <w:kern w:val="0"/>
            <w:sz w:val="32"/>
            <w:szCs w:val="32"/>
            <w:rPrChange w:id="1459" w:author="黎琦/资产管理处（征管办）/湖北省财政厅" w:date="2024-02-22T16:51:24Z">
              <w:rPr>
                <w:rFonts w:hint="eastAsia" w:ascii="宋体" w:hAnsi="宋体" w:eastAsia="宋体" w:cs="宋体"/>
                <w:color w:val="000000"/>
                <w:kern w:val="0"/>
                <w:sz w:val="24"/>
                <w:szCs w:val="24"/>
              </w:rPr>
            </w:rPrChange>
          </w:rPr>
          <w:delText>转让收入包含出售收入和出让收入。</w:delText>
        </w:r>
      </w:del>
    </w:p>
    <w:p w14:paraId="1500A781">
      <w:pPr>
        <w:widowControl w:val="0"/>
        <w:spacing w:beforeLines="0" w:after="0" w:afterLines="0" w:line="640" w:lineRule="exact"/>
        <w:ind w:firstLine="640" w:firstLineChars="200"/>
        <w:jc w:val="both"/>
        <w:rPr>
          <w:ins w:id="1461" w:author="黎琦/资产管理处（征管办）/湖北省财政厅" w:date="2024-02-22T17:07:50Z"/>
          <w:rFonts w:hint="eastAsia" w:ascii="仿宋_GB2312" w:hAnsi="仿宋_GB2312" w:eastAsia="仿宋_GB2312" w:cs="仿宋_GB2312"/>
          <w:color w:val="000000"/>
          <w:kern w:val="0"/>
          <w:sz w:val="32"/>
          <w:szCs w:val="32"/>
        </w:rPr>
        <w:pPrChange w:id="1460" w:author="黎琦/资产管理处（征管办）/湖北省财政厅" w:date="2024-05-25T14:03:39Z">
          <w:pPr>
            <w:widowControl/>
            <w:spacing w:after="240" w:line="432" w:lineRule="atLeast"/>
            <w:jc w:val="left"/>
          </w:pPr>
        </w:pPrChange>
      </w:pPr>
      <w:r>
        <w:rPr>
          <w:rFonts w:hint="eastAsia" w:ascii="仿宋_GB2312" w:hAnsi="仿宋_GB2312" w:eastAsia="仿宋_GB2312" w:cs="仿宋_GB2312"/>
          <w:color w:val="000000"/>
          <w:kern w:val="0"/>
          <w:sz w:val="32"/>
          <w:szCs w:val="32"/>
          <w:rPrChange w:id="1462" w:author="黎琦/资产管理处（征管办）/湖北省财政厅" w:date="2024-02-22T16:51:24Z">
            <w:rPr>
              <w:rFonts w:hint="eastAsia" w:ascii="黑体" w:hAnsi="黑体" w:eastAsia="黑体" w:cs="宋体"/>
              <w:color w:val="000000"/>
              <w:kern w:val="0"/>
              <w:sz w:val="24"/>
              <w:szCs w:val="24"/>
            </w:rPr>
          </w:rPrChange>
        </w:rPr>
        <w:t>第</w:t>
      </w:r>
      <w:r>
        <w:rPr>
          <w:rFonts w:hint="eastAsia" w:ascii="仿宋_GB2312" w:hAnsi="仿宋_GB2312" w:eastAsia="仿宋_GB2312" w:cs="仿宋_GB2312"/>
          <w:color w:val="000000"/>
          <w:kern w:val="0"/>
          <w:sz w:val="32"/>
          <w:szCs w:val="32"/>
          <w:lang w:eastAsia="zh-CN"/>
        </w:rPr>
        <w:t>三十七</w:t>
      </w:r>
      <w:r>
        <w:rPr>
          <w:rFonts w:hint="eastAsia" w:ascii="仿宋_GB2312" w:hAnsi="仿宋_GB2312" w:eastAsia="仿宋_GB2312" w:cs="仿宋_GB2312"/>
          <w:color w:val="000000"/>
          <w:kern w:val="0"/>
          <w:sz w:val="32"/>
          <w:szCs w:val="32"/>
          <w:rPrChange w:id="1463" w:author="黎琦/资产管理处（征管办）/湖北省财政厅" w:date="2024-02-22T16:51:24Z">
            <w:rPr>
              <w:rFonts w:hint="eastAsia" w:ascii="黑体" w:hAnsi="黑体" w:eastAsia="黑体" w:cs="宋体"/>
              <w:color w:val="000000"/>
              <w:kern w:val="0"/>
              <w:sz w:val="24"/>
              <w:szCs w:val="24"/>
            </w:rPr>
          </w:rPrChange>
        </w:rPr>
        <w:t>条</w:t>
      </w:r>
      <w:r>
        <w:rPr>
          <w:rFonts w:hint="eastAsia" w:ascii="仿宋_GB2312" w:hAnsi="仿宋_GB2312" w:eastAsia="仿宋_GB2312" w:cs="仿宋_GB2312"/>
          <w:color w:val="000000"/>
          <w:kern w:val="0"/>
          <w:sz w:val="32"/>
          <w:szCs w:val="32"/>
          <w:rPrChange w:id="1464" w:author="黎琦/资产管理处（征管办）/湖北省财政厅" w:date="2024-02-22T16:51:24Z">
            <w:rPr>
              <w:rFonts w:hint="eastAsia" w:ascii="宋体" w:hAnsi="宋体" w:eastAsia="宋体" w:cs="宋体"/>
              <w:color w:val="000000"/>
              <w:kern w:val="0"/>
              <w:sz w:val="24"/>
              <w:szCs w:val="24"/>
            </w:rPr>
          </w:rPrChange>
        </w:rPr>
        <w:t>　资产处置收入应当纳入公共预算管理，</w:t>
      </w:r>
      <w:ins w:id="1465" w:author="黎琦/资产管理处（征管办）/湖北省财政厅" w:date="2024-02-22T17:14:00Z">
        <w:r>
          <w:rPr>
            <w:rFonts w:hint="eastAsia" w:ascii="仿宋_GB2312" w:hAnsi="仿宋_GB2312" w:eastAsia="仿宋_GB2312" w:cs="仿宋_GB2312"/>
            <w:i w:val="0"/>
            <w:caps w:val="0"/>
            <w:color w:val="000000"/>
            <w:spacing w:val="0"/>
            <w:kern w:val="0"/>
            <w:sz w:val="32"/>
            <w:szCs w:val="32"/>
            <w:shd w:val="clear" w:fill="auto"/>
            <w:rPrChange w:id="1466" w:author="黎琦/资产管理处（征管办）/湖北省财政厅" w:date="2024-05-25T13:59:00Z">
              <w:rPr>
                <w:rFonts w:hint="eastAsia" w:ascii="仿宋_GB2312" w:hAnsi="仿宋_GB2312" w:eastAsia="仿宋_GB2312" w:cs="仿宋_GB2312"/>
                <w:i w:val="0"/>
                <w:caps w:val="0"/>
                <w:color w:val="4D4F53"/>
                <w:spacing w:val="15"/>
                <w:sz w:val="32"/>
                <w:szCs w:val="32"/>
                <w:shd w:val="clear" w:fill="FFFFFF"/>
              </w:rPr>
            </w:rPrChange>
          </w:rPr>
          <w:t>在扣除相关税金、资产评估费、拍卖佣金等费用后，</w:t>
        </w:r>
      </w:ins>
      <w:r>
        <w:rPr>
          <w:rFonts w:hint="eastAsia" w:ascii="仿宋_GB2312" w:hAnsi="仿宋_GB2312" w:eastAsia="仿宋_GB2312" w:cs="仿宋_GB2312"/>
          <w:color w:val="000000"/>
          <w:kern w:val="0"/>
          <w:sz w:val="32"/>
          <w:szCs w:val="32"/>
          <w:rPrChange w:id="1467" w:author="黎琦/资产管理处（征管办）/湖北省财政厅" w:date="2024-02-22T16:51:24Z">
            <w:rPr>
              <w:rFonts w:hint="eastAsia" w:ascii="宋体" w:hAnsi="宋体" w:eastAsia="宋体" w:cs="宋体"/>
              <w:color w:val="000000"/>
              <w:kern w:val="0"/>
              <w:sz w:val="24"/>
              <w:szCs w:val="24"/>
            </w:rPr>
          </w:rPrChange>
        </w:rPr>
        <w:t>按照政府非税收入管理和“收支两条线”的有关规定上缴</w:t>
      </w:r>
      <w:del w:id="1468" w:author="黎琦/资产管理处（征管办）/湖北省财政厅" w:date="2024-05-27T14:39:21Z">
        <w:r>
          <w:rPr>
            <w:rFonts w:hint="eastAsia" w:ascii="仿宋_GB2312" w:hAnsi="仿宋_GB2312" w:eastAsia="仿宋_GB2312" w:cs="仿宋_GB2312"/>
            <w:color w:val="000000"/>
            <w:kern w:val="0"/>
            <w:sz w:val="32"/>
            <w:szCs w:val="32"/>
            <w:rPrChange w:id="1469" w:author="黎琦/资产管理处（征管办）/湖北省财政厅" w:date="2024-02-22T16:51:24Z">
              <w:rPr>
                <w:rFonts w:hint="eastAsia" w:ascii="宋体" w:hAnsi="宋体" w:eastAsia="宋体" w:cs="宋体"/>
                <w:color w:val="000000"/>
                <w:kern w:val="0"/>
                <w:sz w:val="24"/>
                <w:szCs w:val="24"/>
              </w:rPr>
            </w:rPrChange>
          </w:rPr>
          <w:delText>同级财政部门</w:delText>
        </w:r>
      </w:del>
      <w:ins w:id="1470" w:author="黎琦/资产管理处（征管办）/湖北省财政厅" w:date="2024-05-27T14:39:21Z">
        <w:r>
          <w:rPr>
            <w:rFonts w:hint="eastAsia" w:ascii="仿宋_GB2312" w:hAnsi="仿宋_GB2312" w:eastAsia="仿宋_GB2312" w:cs="仿宋_GB2312"/>
            <w:color w:val="000000"/>
            <w:kern w:val="0"/>
            <w:sz w:val="32"/>
            <w:szCs w:val="32"/>
            <w:lang w:eastAsia="zh-CN"/>
          </w:rPr>
          <w:t>省</w:t>
        </w:r>
      </w:ins>
      <w:ins w:id="1471" w:author="黎琦/资产管理处（征管办）/湖北省财政厅" w:date="2024-05-27T14:39:23Z">
        <w:r>
          <w:rPr>
            <w:rFonts w:hint="eastAsia" w:ascii="仿宋_GB2312" w:hAnsi="仿宋_GB2312" w:eastAsia="仿宋_GB2312" w:cs="仿宋_GB2312"/>
            <w:color w:val="000000"/>
            <w:kern w:val="0"/>
            <w:sz w:val="32"/>
            <w:szCs w:val="32"/>
            <w:lang w:eastAsia="zh-CN"/>
          </w:rPr>
          <w:t>级</w:t>
        </w:r>
      </w:ins>
      <w:ins w:id="1472" w:author="黎琦/资产管理处（征管办）/湖北省财政厅" w:date="2024-05-27T14:39:24Z">
        <w:r>
          <w:rPr>
            <w:rFonts w:hint="eastAsia" w:ascii="仿宋_GB2312" w:hAnsi="仿宋_GB2312" w:eastAsia="仿宋_GB2312" w:cs="仿宋_GB2312"/>
            <w:color w:val="000000"/>
            <w:kern w:val="0"/>
            <w:sz w:val="32"/>
            <w:szCs w:val="32"/>
            <w:lang w:eastAsia="zh-CN"/>
          </w:rPr>
          <w:t>国库</w:t>
        </w:r>
      </w:ins>
      <w:r>
        <w:rPr>
          <w:rFonts w:hint="eastAsia" w:ascii="仿宋_GB2312" w:hAnsi="仿宋_GB2312" w:eastAsia="仿宋_GB2312" w:cs="仿宋_GB2312"/>
          <w:color w:val="000000"/>
          <w:kern w:val="0"/>
          <w:sz w:val="32"/>
          <w:szCs w:val="32"/>
          <w:rPrChange w:id="1473" w:author="黎琦/资产管理处（征管办）/湖北省财政厅" w:date="2024-02-22T16:51:24Z">
            <w:rPr>
              <w:rFonts w:hint="eastAsia" w:ascii="宋体" w:hAnsi="宋体" w:eastAsia="宋体" w:cs="宋体"/>
              <w:color w:val="000000"/>
              <w:kern w:val="0"/>
              <w:sz w:val="24"/>
              <w:szCs w:val="24"/>
            </w:rPr>
          </w:rPrChange>
        </w:rPr>
        <w:t>。</w:t>
      </w:r>
    </w:p>
    <w:p w14:paraId="46A392A5">
      <w:pPr>
        <w:widowControl w:val="0"/>
        <w:spacing w:beforeLines="0" w:after="0" w:afterLines="0" w:line="640" w:lineRule="exact"/>
        <w:ind w:firstLine="640" w:firstLineChars="200"/>
        <w:jc w:val="both"/>
        <w:rPr>
          <w:del w:id="1475" w:author="黎琦/资产管理处（征管办）/湖北省财政厅" w:date="2024-02-22T17:05:26Z"/>
          <w:rFonts w:hint="eastAsia" w:ascii="仿宋_GB2312" w:hAnsi="仿宋_GB2312" w:eastAsia="仿宋_GB2312" w:cs="仿宋_GB2312"/>
          <w:color w:val="000000"/>
          <w:kern w:val="0"/>
          <w:sz w:val="32"/>
          <w:szCs w:val="32"/>
          <w:rPrChange w:id="1476" w:author="黎琦/资产管理处（征管办）/湖北省财政厅" w:date="2024-02-22T16:51:24Z">
            <w:rPr>
              <w:del w:id="1477" w:author="黎琦/资产管理处（征管办）/湖北省财政厅" w:date="2024-02-22T17:05:26Z"/>
              <w:rFonts w:hint="eastAsia" w:ascii="宋体" w:hAnsi="宋体" w:eastAsia="宋体" w:cs="宋体"/>
              <w:color w:val="000000"/>
              <w:kern w:val="0"/>
              <w:sz w:val="24"/>
              <w:szCs w:val="24"/>
            </w:rPr>
          </w:rPrChange>
        </w:rPr>
        <w:pPrChange w:id="1474" w:author="黎琦/资产管理处（征管办）/湖北省财政厅" w:date="2024-05-25T14:03:39Z">
          <w:pPr>
            <w:widowControl/>
            <w:spacing w:after="240" w:line="432" w:lineRule="atLeast"/>
            <w:jc w:val="left"/>
          </w:pPr>
        </w:pPrChange>
      </w:pPr>
    </w:p>
    <w:p w14:paraId="30D0FEE8">
      <w:pPr>
        <w:widowControl w:val="0"/>
        <w:spacing w:before="157" w:beforeLines="50" w:after="157" w:afterLines="50" w:line="640" w:lineRule="exact"/>
        <w:ind w:firstLine="0" w:firstLineChars="0"/>
        <w:jc w:val="center"/>
        <w:rPr>
          <w:del w:id="1479" w:author="黎琦/资产管理处（征管办）/湖北省财政厅" w:date="2024-02-22T17:05:06Z"/>
          <w:rFonts w:hint="eastAsia" w:ascii="黑体" w:hAnsi="黑体" w:eastAsia="黑体" w:cs="宋体"/>
          <w:color w:val="000000"/>
          <w:kern w:val="0"/>
          <w:sz w:val="32"/>
          <w:szCs w:val="32"/>
          <w:rPrChange w:id="1480" w:author="黎琦/资产管理处（征管办）/湖北省财政厅" w:date="2024-02-22T17:07:54Z">
            <w:rPr>
              <w:del w:id="1481" w:author="黎琦/资产管理处（征管办）/湖北省财政厅" w:date="2024-02-22T17:05:06Z"/>
              <w:rFonts w:hint="eastAsia" w:ascii="宋体" w:hAnsi="宋体" w:eastAsia="宋体" w:cs="宋体"/>
              <w:color w:val="000000"/>
              <w:kern w:val="0"/>
              <w:sz w:val="24"/>
              <w:szCs w:val="24"/>
            </w:rPr>
          </w:rPrChange>
        </w:rPr>
        <w:pPrChange w:id="1478" w:author="黎琦/资产管理处（征管办）/湖北省财政厅" w:date="2024-05-25T14:04:25Z">
          <w:pPr>
            <w:widowControl/>
            <w:spacing w:line="432" w:lineRule="atLeast"/>
            <w:jc w:val="center"/>
          </w:pPr>
        </w:pPrChange>
      </w:pPr>
      <w:r>
        <w:rPr>
          <w:rFonts w:hint="eastAsia" w:ascii="黑体" w:hAnsi="黑体" w:eastAsia="黑体" w:cs="宋体"/>
          <w:color w:val="000000"/>
          <w:kern w:val="0"/>
          <w:sz w:val="32"/>
          <w:szCs w:val="32"/>
          <w:rPrChange w:id="1482" w:author="黎琦/资产管理处（征管办）/湖北省财政厅" w:date="2024-02-22T17:07:54Z">
            <w:rPr>
              <w:rFonts w:hint="eastAsia" w:ascii="黑体" w:hAnsi="黑体" w:eastAsia="黑体" w:cs="宋体"/>
              <w:color w:val="000000"/>
              <w:kern w:val="0"/>
              <w:sz w:val="24"/>
              <w:szCs w:val="24"/>
            </w:rPr>
          </w:rPrChange>
        </w:rPr>
        <w:t>第十章　监督管理</w:t>
      </w:r>
    </w:p>
    <w:p w14:paraId="18794235">
      <w:pPr>
        <w:widowControl w:val="0"/>
        <w:spacing w:before="157" w:beforeLines="50" w:after="157" w:afterLines="50" w:line="640" w:lineRule="exact"/>
        <w:ind w:firstLine="0" w:firstLineChars="0"/>
        <w:jc w:val="center"/>
        <w:rPr>
          <w:ins w:id="1484" w:author="黎琦/资产管理处（征管办）/湖北省财政厅" w:date="2024-02-22T17:05:06Z"/>
          <w:rFonts w:hint="eastAsia" w:ascii="黑体" w:hAnsi="黑体" w:eastAsia="黑体" w:cs="宋体"/>
          <w:color w:val="000000"/>
          <w:kern w:val="0"/>
          <w:sz w:val="32"/>
          <w:szCs w:val="32"/>
          <w:rPrChange w:id="1485" w:author="黎琦/资产管理处（征管办）/湖北省财政厅" w:date="2024-02-22T17:07:54Z">
            <w:rPr>
              <w:ins w:id="1486" w:author="黎琦/资产管理处（征管办）/湖北省财政厅" w:date="2024-02-22T17:05:06Z"/>
              <w:rFonts w:hint="eastAsia" w:ascii="黑体" w:hAnsi="黑体" w:eastAsia="黑体" w:cs="宋体"/>
              <w:color w:val="000000"/>
              <w:kern w:val="0"/>
              <w:sz w:val="24"/>
              <w:szCs w:val="24"/>
            </w:rPr>
          </w:rPrChange>
        </w:rPr>
        <w:pPrChange w:id="1483" w:author="黎琦/资产管理处（征管办）/湖北省财政厅" w:date="2024-05-25T14:04:25Z">
          <w:pPr>
            <w:widowControl/>
            <w:spacing w:line="432" w:lineRule="atLeast"/>
            <w:jc w:val="left"/>
          </w:pPr>
        </w:pPrChange>
      </w:pPr>
    </w:p>
    <w:p w14:paraId="34EA6434">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488" w:author="黎琦/资产管理处（征管办）/湖北省财政厅" w:date="2024-02-22T16:51:28Z">
            <w:rPr>
              <w:rFonts w:hint="eastAsia" w:ascii="宋体" w:hAnsi="宋体" w:eastAsia="宋体" w:cs="宋体"/>
              <w:color w:val="000000"/>
              <w:kern w:val="0"/>
              <w:sz w:val="24"/>
              <w:szCs w:val="24"/>
            </w:rPr>
          </w:rPrChange>
        </w:rPr>
        <w:pPrChange w:id="1487" w:author="黎琦/资产管理处（征管办）/湖北省财政厅" w:date="2024-05-25T14:05:51Z">
          <w:pPr>
            <w:widowControl/>
            <w:spacing w:line="432" w:lineRule="atLeast"/>
            <w:jc w:val="left"/>
          </w:pPr>
        </w:pPrChange>
      </w:pPr>
      <w:del w:id="1489" w:author="黎琦/资产管理处（征管办）/湖北省财政厅" w:date="2024-02-22T17:08:21Z">
        <w:r>
          <w:rPr>
            <w:rFonts w:hint="eastAsia" w:ascii="仿宋_GB2312" w:hAnsi="仿宋_GB2312" w:eastAsia="仿宋_GB2312" w:cs="仿宋_GB2312"/>
            <w:color w:val="000000"/>
            <w:kern w:val="0"/>
            <w:sz w:val="32"/>
            <w:szCs w:val="32"/>
            <w:rPrChange w:id="1490" w:author="黎琦/资产管理处（征管办）/湖北省财政厅" w:date="2024-05-25T13:59:37Z">
              <w:rPr>
                <w:rFonts w:hint="eastAsia" w:ascii="黑体" w:hAnsi="黑体" w:eastAsia="黑体" w:cs="宋体"/>
                <w:color w:val="000000"/>
                <w:kern w:val="0"/>
                <w:sz w:val="24"/>
                <w:szCs w:val="24"/>
              </w:rPr>
            </w:rPrChange>
          </w:rPr>
          <w:delText>　</w:delText>
        </w:r>
      </w:del>
      <w:del w:id="1491" w:author="黎琦/资产管理处（征管办）/湖北省财政厅" w:date="2024-02-22T17:08:20Z">
        <w:r>
          <w:rPr>
            <w:rFonts w:hint="eastAsia" w:ascii="仿宋_GB2312" w:hAnsi="仿宋_GB2312" w:eastAsia="仿宋_GB2312" w:cs="仿宋_GB2312"/>
            <w:color w:val="000000"/>
            <w:kern w:val="0"/>
            <w:sz w:val="32"/>
            <w:szCs w:val="32"/>
            <w:rPrChange w:id="1492" w:author="黎琦/资产管理处（征管办）/湖北省财政厅" w:date="2024-02-22T17:00:00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493" w:author="黎琦/资产管理处（征管办）/湖北省财政厅" w:date="2024-02-22T16:51:28Z">
            <w:rPr>
              <w:rFonts w:hint="eastAsia" w:ascii="黑体" w:hAnsi="黑体" w:eastAsia="黑体" w:cs="宋体"/>
              <w:color w:val="000000"/>
              <w:kern w:val="0"/>
              <w:sz w:val="24"/>
              <w:szCs w:val="24"/>
            </w:rPr>
          </w:rPrChange>
        </w:rPr>
        <w:t>第</w:t>
      </w:r>
      <w:r>
        <w:rPr>
          <w:rFonts w:hint="eastAsia" w:ascii="仿宋_GB2312" w:hAnsi="仿宋_GB2312" w:eastAsia="仿宋_GB2312" w:cs="仿宋_GB2312"/>
          <w:color w:val="000000"/>
          <w:kern w:val="0"/>
          <w:sz w:val="32"/>
          <w:szCs w:val="32"/>
          <w:lang w:eastAsia="zh-CN"/>
        </w:rPr>
        <w:t>三十八</w:t>
      </w:r>
      <w:r>
        <w:rPr>
          <w:rFonts w:hint="eastAsia" w:ascii="仿宋_GB2312" w:hAnsi="仿宋_GB2312" w:eastAsia="仿宋_GB2312" w:cs="仿宋_GB2312"/>
          <w:color w:val="000000"/>
          <w:kern w:val="0"/>
          <w:sz w:val="32"/>
          <w:szCs w:val="32"/>
          <w:rPrChange w:id="1494" w:author="黎琦/资产管理处（征管办）/湖北省财政厅" w:date="2024-02-22T16:51:28Z">
            <w:rPr>
              <w:rFonts w:hint="eastAsia" w:ascii="黑体" w:hAnsi="黑体" w:eastAsia="黑体" w:cs="宋体"/>
              <w:color w:val="000000"/>
              <w:kern w:val="0"/>
              <w:sz w:val="24"/>
              <w:szCs w:val="24"/>
            </w:rPr>
          </w:rPrChange>
        </w:rPr>
        <w:t>条</w:t>
      </w:r>
      <w:r>
        <w:rPr>
          <w:rFonts w:hint="eastAsia" w:ascii="仿宋_GB2312" w:hAnsi="仿宋_GB2312" w:eastAsia="仿宋_GB2312" w:cs="仿宋_GB2312"/>
          <w:color w:val="000000"/>
          <w:kern w:val="0"/>
          <w:sz w:val="32"/>
          <w:szCs w:val="32"/>
          <w:rPrChange w:id="1495" w:author="黎琦/资产管理处（征管办）/湖北省财政厅" w:date="2024-02-22T16:51:28Z">
            <w:rPr>
              <w:rFonts w:hint="eastAsia" w:ascii="宋体" w:hAnsi="宋体" w:eastAsia="宋体" w:cs="宋体"/>
              <w:color w:val="000000"/>
              <w:kern w:val="0"/>
              <w:sz w:val="24"/>
              <w:szCs w:val="24"/>
            </w:rPr>
          </w:rPrChange>
        </w:rPr>
        <w:t>　各单位应当依法依规履行资产处置管理职责，定期向</w:t>
      </w:r>
      <w:del w:id="1496" w:author="黎琦/资产管理处（征管办）/湖北省财政厅" w:date="2024-05-27T14:41:27Z">
        <w:r>
          <w:rPr>
            <w:rFonts w:hint="eastAsia" w:ascii="仿宋_GB2312" w:hAnsi="仿宋_GB2312" w:eastAsia="仿宋_GB2312" w:cs="仿宋_GB2312"/>
            <w:color w:val="000000"/>
            <w:kern w:val="0"/>
            <w:sz w:val="32"/>
            <w:szCs w:val="32"/>
            <w:rPrChange w:id="1497" w:author="黎琦/资产管理处（征管办）/湖北省财政厅" w:date="2024-02-22T16:51:28Z">
              <w:rPr>
                <w:rFonts w:hint="eastAsia" w:ascii="宋体" w:hAnsi="宋体" w:eastAsia="宋体" w:cs="宋体"/>
                <w:color w:val="000000"/>
                <w:kern w:val="0"/>
                <w:sz w:val="24"/>
                <w:szCs w:val="24"/>
              </w:rPr>
            </w:rPrChange>
          </w:rPr>
          <w:delText>上一级部门</w:delText>
        </w:r>
      </w:del>
      <w:ins w:id="1498" w:author="黎琦/资产管理处（征管办）/湖北省财政厅" w:date="2024-05-27T14:41:27Z">
        <w:r>
          <w:rPr>
            <w:rFonts w:hint="eastAsia" w:ascii="仿宋_GB2312" w:hAnsi="仿宋_GB2312" w:eastAsia="仿宋_GB2312" w:cs="仿宋_GB2312"/>
            <w:color w:val="000000"/>
            <w:kern w:val="0"/>
            <w:sz w:val="32"/>
            <w:szCs w:val="32"/>
            <w:lang w:eastAsia="zh-CN"/>
          </w:rPr>
          <w:t>主管</w:t>
        </w:r>
      </w:ins>
      <w:ins w:id="1499" w:author="黎琦/资产管理处（征管办）/湖北省财政厅" w:date="2024-05-27T14:41:28Z">
        <w:r>
          <w:rPr>
            <w:rFonts w:hint="eastAsia" w:ascii="仿宋_GB2312" w:hAnsi="仿宋_GB2312" w:eastAsia="仿宋_GB2312" w:cs="仿宋_GB2312"/>
            <w:color w:val="000000"/>
            <w:kern w:val="0"/>
            <w:sz w:val="32"/>
            <w:szCs w:val="32"/>
            <w:lang w:eastAsia="zh-CN"/>
          </w:rPr>
          <w:t>部门</w:t>
        </w:r>
      </w:ins>
      <w:r>
        <w:rPr>
          <w:rFonts w:hint="eastAsia" w:ascii="仿宋_GB2312" w:hAnsi="仿宋_GB2312" w:eastAsia="仿宋_GB2312" w:cs="仿宋_GB2312"/>
          <w:color w:val="000000"/>
          <w:kern w:val="0"/>
          <w:sz w:val="32"/>
          <w:szCs w:val="32"/>
          <w:rPrChange w:id="1500" w:author="黎琦/资产管理处（征管办）/湖北省财政厅" w:date="2024-02-22T16:51:28Z">
            <w:rPr>
              <w:rFonts w:hint="eastAsia" w:ascii="宋体" w:hAnsi="宋体" w:eastAsia="宋体" w:cs="宋体"/>
              <w:color w:val="000000"/>
              <w:kern w:val="0"/>
              <w:sz w:val="24"/>
              <w:szCs w:val="24"/>
            </w:rPr>
          </w:rPrChange>
        </w:rPr>
        <w:t>报告资产处置管理情况，加强内部监督，及时发现和纠正资产处置中的违法、违规行为。</w:t>
      </w:r>
    </w:p>
    <w:p w14:paraId="0DC4C29E">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502" w:author="黎琦/资产管理处（征管办）/湖北省财政厅" w:date="2024-02-22T16:51:28Z">
            <w:rPr>
              <w:rFonts w:hint="eastAsia" w:ascii="宋体" w:hAnsi="宋体" w:eastAsia="宋体" w:cs="宋体"/>
              <w:color w:val="000000"/>
              <w:kern w:val="0"/>
              <w:sz w:val="24"/>
              <w:szCs w:val="24"/>
            </w:rPr>
          </w:rPrChange>
        </w:rPr>
        <w:pPrChange w:id="1501" w:author="黎琦/资产管理处（征管办）/湖北省财政厅" w:date="2024-05-25T14:05:51Z">
          <w:pPr>
            <w:widowControl/>
            <w:spacing w:line="432" w:lineRule="atLeast"/>
            <w:jc w:val="left"/>
          </w:pPr>
        </w:pPrChange>
      </w:pPr>
      <w:del w:id="1503" w:author="黎琦/资产管理处（征管办）/湖北省财政厅" w:date="2024-02-22T17:08:50Z">
        <w:r>
          <w:rPr>
            <w:rFonts w:hint="eastAsia" w:ascii="仿宋_GB2312" w:hAnsi="仿宋_GB2312" w:eastAsia="仿宋_GB2312" w:cs="仿宋_GB2312"/>
            <w:color w:val="000000"/>
            <w:kern w:val="0"/>
            <w:sz w:val="32"/>
            <w:szCs w:val="32"/>
            <w:rPrChange w:id="1504" w:author="黎琦/资产管理处（征管办）/湖北省财政厅" w:date="2024-02-22T16:51:28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505" w:author="黎琦/资产管理处（征管办）/湖北省财政厅" w:date="2024-02-22T16:51:28Z">
            <w:rPr>
              <w:rFonts w:hint="eastAsia" w:ascii="宋体" w:hAnsi="宋体" w:eastAsia="宋体" w:cs="宋体"/>
              <w:color w:val="000000"/>
              <w:kern w:val="0"/>
              <w:sz w:val="24"/>
              <w:szCs w:val="24"/>
            </w:rPr>
          </w:rPrChange>
        </w:rPr>
        <w:t>各主管部门应当切实承担好本部门单位的资产处置组织管理职责，负责监督检查本部门单位的资产处置管理情况并及时向</w:t>
      </w:r>
      <w:del w:id="1506" w:author="黎琦/资产管理处（征管办）/湖北省财政厅" w:date="2024-05-27T14:39:45Z">
        <w:r>
          <w:rPr>
            <w:rFonts w:hint="eastAsia" w:ascii="仿宋_GB2312" w:hAnsi="仿宋_GB2312" w:eastAsia="仿宋_GB2312" w:cs="仿宋_GB2312"/>
            <w:color w:val="000000"/>
            <w:kern w:val="0"/>
            <w:sz w:val="32"/>
            <w:szCs w:val="32"/>
            <w:rPrChange w:id="1507" w:author="黎琦/资产管理处（征管办）/湖北省财政厅" w:date="2024-02-22T16:51:28Z">
              <w:rPr>
                <w:rFonts w:hint="eastAsia" w:ascii="宋体" w:hAnsi="宋体" w:eastAsia="宋体" w:cs="宋体"/>
                <w:color w:val="000000"/>
                <w:kern w:val="0"/>
                <w:sz w:val="24"/>
                <w:szCs w:val="24"/>
              </w:rPr>
            </w:rPrChange>
          </w:rPr>
          <w:delText>本级财政部门</w:delText>
        </w:r>
      </w:del>
      <w:ins w:id="1508" w:author="黎琦/资产管理处（征管办）/湖北省财政厅" w:date="2024-05-27T14:39:45Z">
        <w:r>
          <w:rPr>
            <w:rFonts w:hint="eastAsia" w:ascii="仿宋_GB2312" w:hAnsi="仿宋_GB2312" w:eastAsia="仿宋_GB2312" w:cs="仿宋_GB2312"/>
            <w:color w:val="000000"/>
            <w:kern w:val="0"/>
            <w:sz w:val="32"/>
            <w:szCs w:val="32"/>
            <w:lang w:eastAsia="zh-CN"/>
          </w:rPr>
          <w:t>省</w:t>
        </w:r>
      </w:ins>
      <w:ins w:id="1509" w:author="黎琦/资产管理处（征管办）/湖北省财政厅" w:date="2024-05-27T14:39:48Z">
        <w:r>
          <w:rPr>
            <w:rFonts w:hint="eastAsia" w:ascii="仿宋_GB2312" w:hAnsi="仿宋_GB2312" w:eastAsia="仿宋_GB2312" w:cs="仿宋_GB2312"/>
            <w:color w:val="000000"/>
            <w:kern w:val="0"/>
            <w:sz w:val="32"/>
            <w:szCs w:val="32"/>
            <w:lang w:eastAsia="zh-CN"/>
          </w:rPr>
          <w:t>财政厅</w:t>
        </w:r>
      </w:ins>
      <w:r>
        <w:rPr>
          <w:rFonts w:hint="eastAsia" w:ascii="仿宋_GB2312" w:hAnsi="仿宋_GB2312" w:eastAsia="仿宋_GB2312" w:cs="仿宋_GB2312"/>
          <w:color w:val="000000"/>
          <w:kern w:val="0"/>
          <w:sz w:val="32"/>
          <w:szCs w:val="32"/>
          <w:rPrChange w:id="1510" w:author="黎琦/资产管理处（征管办）/湖北省财政厅" w:date="2024-02-22T16:51:28Z">
            <w:rPr>
              <w:rFonts w:hint="eastAsia" w:ascii="宋体" w:hAnsi="宋体" w:eastAsia="宋体" w:cs="宋体"/>
              <w:color w:val="000000"/>
              <w:kern w:val="0"/>
              <w:sz w:val="24"/>
              <w:szCs w:val="24"/>
            </w:rPr>
          </w:rPrChange>
        </w:rPr>
        <w:t>反映，依法纠正资产处置中的违法、违规行为。</w:t>
      </w:r>
    </w:p>
    <w:p w14:paraId="216E168E">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512" w:author="黎琦/资产管理处（征管办）/湖北省财政厅" w:date="2024-02-22T16:51:28Z">
            <w:rPr>
              <w:rFonts w:hint="eastAsia" w:ascii="宋体" w:hAnsi="宋体" w:eastAsia="宋体" w:cs="宋体"/>
              <w:color w:val="000000"/>
              <w:kern w:val="0"/>
              <w:sz w:val="24"/>
              <w:szCs w:val="24"/>
            </w:rPr>
          </w:rPrChange>
        </w:rPr>
        <w:pPrChange w:id="1511" w:author="黎琦/资产管理处（征管办）/湖北省财政厅" w:date="2024-05-25T14:05:51Z">
          <w:pPr>
            <w:widowControl/>
            <w:spacing w:line="432" w:lineRule="atLeast"/>
            <w:jc w:val="left"/>
          </w:pPr>
        </w:pPrChange>
      </w:pPr>
      <w:del w:id="1513" w:author="黎琦/资产管理处（征管办）/湖北省财政厅" w:date="2024-02-22T17:08:52Z">
        <w:r>
          <w:rPr>
            <w:rFonts w:hint="eastAsia" w:ascii="仿宋_GB2312" w:hAnsi="仿宋_GB2312" w:eastAsia="仿宋_GB2312" w:cs="仿宋_GB2312"/>
            <w:color w:val="000000"/>
            <w:kern w:val="0"/>
            <w:sz w:val="32"/>
            <w:szCs w:val="32"/>
            <w:rPrChange w:id="1514" w:author="黎琦/资产管理处（征管办）/湖北省财政厅" w:date="2024-02-22T16:51:28Z">
              <w:rPr>
                <w:rFonts w:hint="eastAsia" w:ascii="宋体" w:hAnsi="宋体" w:eastAsia="宋体" w:cs="宋体"/>
                <w:color w:val="000000"/>
                <w:kern w:val="0"/>
                <w:sz w:val="24"/>
                <w:szCs w:val="24"/>
              </w:rPr>
            </w:rPrChange>
          </w:rPr>
          <w:delText>　　</w:delText>
        </w:r>
      </w:del>
      <w:del w:id="1515" w:author="黎琦/资产管理处（征管办）/湖北省财政厅" w:date="2024-05-27T14:39:55Z">
        <w:r>
          <w:rPr>
            <w:rFonts w:hint="eastAsia" w:ascii="仿宋_GB2312" w:hAnsi="仿宋_GB2312" w:eastAsia="仿宋_GB2312" w:cs="仿宋_GB2312"/>
            <w:color w:val="000000"/>
            <w:kern w:val="0"/>
            <w:sz w:val="32"/>
            <w:szCs w:val="32"/>
            <w:rPrChange w:id="1516" w:author="黎琦/资产管理处（征管办）/湖北省财政厅" w:date="2024-02-22T16:51:28Z">
              <w:rPr>
                <w:rFonts w:hint="eastAsia" w:ascii="宋体" w:hAnsi="宋体" w:eastAsia="宋体" w:cs="宋体"/>
                <w:color w:val="000000"/>
                <w:kern w:val="0"/>
                <w:sz w:val="24"/>
                <w:szCs w:val="24"/>
              </w:rPr>
            </w:rPrChange>
          </w:rPr>
          <w:delText>财政部门</w:delText>
        </w:r>
      </w:del>
      <w:ins w:id="1517" w:author="黎琦/资产管理处（征管办）/湖北省财政厅" w:date="2024-05-27T14:39:55Z">
        <w:r>
          <w:rPr>
            <w:rFonts w:hint="eastAsia" w:ascii="仿宋_GB2312" w:hAnsi="仿宋_GB2312" w:eastAsia="仿宋_GB2312" w:cs="仿宋_GB2312"/>
            <w:color w:val="000000"/>
            <w:kern w:val="0"/>
            <w:sz w:val="32"/>
            <w:szCs w:val="32"/>
            <w:lang w:eastAsia="zh-CN"/>
          </w:rPr>
          <w:t>省</w:t>
        </w:r>
      </w:ins>
      <w:ins w:id="1518" w:author="黎琦/资产管理处（征管办）/湖北省财政厅" w:date="2024-05-27T14:39:58Z">
        <w:r>
          <w:rPr>
            <w:rFonts w:hint="eastAsia" w:ascii="仿宋_GB2312" w:hAnsi="仿宋_GB2312" w:eastAsia="仿宋_GB2312" w:cs="仿宋_GB2312"/>
            <w:color w:val="000000"/>
            <w:kern w:val="0"/>
            <w:sz w:val="32"/>
            <w:szCs w:val="32"/>
            <w:lang w:eastAsia="zh-CN"/>
          </w:rPr>
          <w:t>财政厅</w:t>
        </w:r>
      </w:ins>
      <w:r>
        <w:rPr>
          <w:rFonts w:hint="eastAsia" w:ascii="仿宋_GB2312" w:hAnsi="仿宋_GB2312" w:eastAsia="仿宋_GB2312" w:cs="仿宋_GB2312"/>
          <w:color w:val="000000"/>
          <w:kern w:val="0"/>
          <w:sz w:val="32"/>
          <w:szCs w:val="32"/>
          <w:rPrChange w:id="1519" w:author="黎琦/资产管理处（征管办）/湖北省财政厅" w:date="2024-02-22T16:51:28Z">
            <w:rPr>
              <w:rFonts w:hint="eastAsia" w:ascii="宋体" w:hAnsi="宋体" w:eastAsia="宋体" w:cs="宋体"/>
              <w:color w:val="000000"/>
              <w:kern w:val="0"/>
              <w:sz w:val="24"/>
              <w:szCs w:val="24"/>
            </w:rPr>
          </w:rPrChange>
        </w:rPr>
        <w:t>应当强化和落实综合管理职责，加强对单位资产处置管理的监督检查</w:t>
      </w:r>
      <w:del w:id="1520" w:author="黎琦/资产管理处（征管办）/湖北省财政厅" w:date="2024-05-27T14:41:44Z">
        <w:r>
          <w:rPr>
            <w:rFonts w:hint="eastAsia" w:ascii="仿宋_GB2312" w:hAnsi="仿宋_GB2312" w:eastAsia="仿宋_GB2312" w:cs="仿宋_GB2312"/>
            <w:color w:val="000000"/>
            <w:kern w:val="0"/>
            <w:sz w:val="32"/>
            <w:szCs w:val="32"/>
            <w:rPrChange w:id="1521" w:author="黎琦/资产管理处（征管办）/湖北省财政厅" w:date="2024-02-22T16:51:28Z">
              <w:rPr>
                <w:rFonts w:hint="eastAsia" w:ascii="宋体" w:hAnsi="宋体" w:eastAsia="宋体" w:cs="宋体"/>
                <w:color w:val="000000"/>
                <w:kern w:val="0"/>
                <w:sz w:val="24"/>
                <w:szCs w:val="24"/>
              </w:rPr>
            </w:rPrChange>
          </w:rPr>
          <w:delText>，并向</w:delText>
        </w:r>
      </w:del>
      <w:del w:id="1522" w:author="黎琦/资产管理处（征管办）/湖北省财政厅" w:date="2024-05-27T14:41:44Z">
        <w:r>
          <w:rPr>
            <w:rFonts w:hint="eastAsia" w:ascii="仿宋_GB2312" w:hAnsi="仿宋_GB2312" w:eastAsia="仿宋_GB2312" w:cs="仿宋_GB2312"/>
            <w:color w:val="000000"/>
            <w:kern w:val="0"/>
            <w:sz w:val="32"/>
            <w:szCs w:val="32"/>
            <w:rPrChange w:id="1523" w:author="黎琦/资产管理处（征管办）/湖北省财政厅" w:date="2024-02-22T16:51:28Z">
              <w:rPr>
                <w:rFonts w:hint="eastAsia" w:ascii="宋体" w:hAnsi="宋体" w:eastAsia="宋体" w:cs="宋体"/>
                <w:color w:val="000000"/>
                <w:kern w:val="0"/>
                <w:sz w:val="24"/>
                <w:szCs w:val="24"/>
              </w:rPr>
            </w:rPrChange>
          </w:rPr>
          <w:delText>上一级财政部门</w:delText>
        </w:r>
      </w:del>
      <w:del w:id="1524" w:author="黎琦/资产管理处（征管办）/湖北省财政厅" w:date="2024-05-27T14:41:44Z">
        <w:r>
          <w:rPr>
            <w:rFonts w:hint="eastAsia" w:ascii="仿宋_GB2312" w:hAnsi="仿宋_GB2312" w:eastAsia="仿宋_GB2312" w:cs="仿宋_GB2312"/>
            <w:color w:val="000000"/>
            <w:kern w:val="0"/>
            <w:sz w:val="32"/>
            <w:szCs w:val="32"/>
            <w:rPrChange w:id="1525" w:author="黎琦/资产管理处（征管办）/湖北省财政厅" w:date="2024-02-22T16:51:28Z">
              <w:rPr>
                <w:rFonts w:hint="eastAsia" w:ascii="宋体" w:hAnsi="宋体" w:eastAsia="宋体" w:cs="宋体"/>
                <w:color w:val="000000"/>
                <w:kern w:val="0"/>
                <w:sz w:val="24"/>
                <w:szCs w:val="24"/>
              </w:rPr>
            </w:rPrChange>
          </w:rPr>
          <w:delText>报告</w:delText>
        </w:r>
      </w:del>
      <w:del w:id="1526" w:author="黎琦/资产管理处（征管办）/湖北省财政厅" w:date="2024-05-27T14:41:44Z">
        <w:r>
          <w:rPr>
            <w:rFonts w:hint="eastAsia" w:ascii="仿宋_GB2312" w:hAnsi="仿宋_GB2312" w:eastAsia="仿宋_GB2312" w:cs="仿宋_GB2312"/>
            <w:color w:val="000000"/>
            <w:kern w:val="0"/>
            <w:sz w:val="32"/>
            <w:szCs w:val="32"/>
            <w:rPrChange w:id="1527" w:author="黎琦/资产管理处（征管办）/湖北省财政厅" w:date="2024-02-22T16:51:28Z">
              <w:rPr>
                <w:rFonts w:hint="eastAsia" w:ascii="宋体" w:hAnsi="宋体" w:eastAsia="宋体" w:cs="宋体"/>
                <w:color w:val="000000"/>
                <w:kern w:val="0"/>
                <w:sz w:val="24"/>
                <w:szCs w:val="24"/>
              </w:rPr>
            </w:rPrChange>
          </w:rPr>
          <w:delText>资产处置管理情况</w:delText>
        </w:r>
      </w:del>
      <w:r>
        <w:rPr>
          <w:rFonts w:hint="eastAsia" w:ascii="仿宋_GB2312" w:hAnsi="仿宋_GB2312" w:eastAsia="仿宋_GB2312" w:cs="仿宋_GB2312"/>
          <w:color w:val="000000"/>
          <w:kern w:val="0"/>
          <w:sz w:val="32"/>
          <w:szCs w:val="32"/>
          <w:rPrChange w:id="1528" w:author="黎琦/资产管理处（征管办）/湖北省财政厅" w:date="2024-02-22T16:51:28Z">
            <w:rPr>
              <w:rFonts w:hint="eastAsia" w:ascii="宋体" w:hAnsi="宋体" w:eastAsia="宋体" w:cs="宋体"/>
              <w:color w:val="000000"/>
              <w:kern w:val="0"/>
              <w:sz w:val="24"/>
              <w:szCs w:val="24"/>
            </w:rPr>
          </w:rPrChange>
        </w:rPr>
        <w:t>。</w:t>
      </w:r>
    </w:p>
    <w:p w14:paraId="0B50C9FC">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530" w:author="黎琦/资产管理处（征管办）/湖北省财政厅" w:date="2024-02-22T16:51:28Z">
            <w:rPr>
              <w:rFonts w:hint="eastAsia" w:ascii="宋体" w:hAnsi="宋体" w:eastAsia="宋体" w:cs="宋体"/>
              <w:color w:val="000000"/>
              <w:kern w:val="0"/>
              <w:sz w:val="24"/>
              <w:szCs w:val="24"/>
            </w:rPr>
          </w:rPrChange>
        </w:rPr>
        <w:pPrChange w:id="1529" w:author="黎琦/资产管理处（征管办）/湖北省财政厅" w:date="2024-05-25T14:05:51Z">
          <w:pPr>
            <w:widowControl/>
            <w:spacing w:line="432" w:lineRule="atLeast"/>
            <w:jc w:val="left"/>
          </w:pPr>
        </w:pPrChange>
      </w:pPr>
      <w:del w:id="1531" w:author="黎琦/资产管理处（征管办）/湖北省财政厅" w:date="2024-02-22T17:08:54Z">
        <w:r>
          <w:rPr>
            <w:rFonts w:hint="eastAsia" w:ascii="仿宋_GB2312" w:hAnsi="仿宋_GB2312" w:eastAsia="仿宋_GB2312" w:cs="仿宋_GB2312"/>
            <w:color w:val="000000"/>
            <w:kern w:val="0"/>
            <w:sz w:val="32"/>
            <w:szCs w:val="32"/>
            <w:rPrChange w:id="1532" w:author="黎琦/资产管理处（征管办）/湖北省财政厅" w:date="2024-02-22T16:51:28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533" w:author="黎琦/资产管理处（征管办）/湖北省财政厅" w:date="2024-02-22T16:51:28Z">
            <w:rPr>
              <w:rFonts w:hint="eastAsia" w:ascii="黑体" w:hAnsi="黑体" w:eastAsia="黑体" w:cs="宋体"/>
              <w:color w:val="000000"/>
              <w:kern w:val="0"/>
              <w:sz w:val="24"/>
              <w:szCs w:val="24"/>
            </w:rPr>
          </w:rPrChange>
        </w:rPr>
        <w:t>第</w:t>
      </w:r>
      <w:r>
        <w:rPr>
          <w:rFonts w:hint="eastAsia" w:ascii="仿宋_GB2312" w:hAnsi="仿宋_GB2312" w:eastAsia="仿宋_GB2312" w:cs="仿宋_GB2312"/>
          <w:color w:val="000000"/>
          <w:kern w:val="0"/>
          <w:sz w:val="32"/>
          <w:szCs w:val="32"/>
          <w:lang w:eastAsia="zh-CN"/>
        </w:rPr>
        <w:t>三十九</w:t>
      </w:r>
      <w:r>
        <w:rPr>
          <w:rFonts w:hint="eastAsia" w:ascii="仿宋_GB2312" w:hAnsi="仿宋_GB2312" w:eastAsia="仿宋_GB2312" w:cs="仿宋_GB2312"/>
          <w:color w:val="000000"/>
          <w:kern w:val="0"/>
          <w:sz w:val="32"/>
          <w:szCs w:val="32"/>
          <w:rPrChange w:id="1534" w:author="黎琦/资产管理处（征管办）/湖北省财政厅" w:date="2024-02-22T16:51:28Z">
            <w:rPr>
              <w:rFonts w:hint="eastAsia" w:ascii="黑体" w:hAnsi="黑体" w:eastAsia="黑体" w:cs="宋体"/>
              <w:color w:val="000000"/>
              <w:kern w:val="0"/>
              <w:sz w:val="24"/>
              <w:szCs w:val="24"/>
            </w:rPr>
          </w:rPrChange>
        </w:rPr>
        <w:t>条</w:t>
      </w:r>
      <w:r>
        <w:rPr>
          <w:rFonts w:hint="eastAsia" w:ascii="仿宋_GB2312" w:hAnsi="仿宋_GB2312" w:eastAsia="仿宋_GB2312" w:cs="仿宋_GB2312"/>
          <w:color w:val="000000"/>
          <w:kern w:val="0"/>
          <w:sz w:val="32"/>
          <w:szCs w:val="32"/>
          <w:rPrChange w:id="1535" w:author="黎琦/资产管理处（征管办）/湖北省财政厅" w:date="2024-02-22T16:51:28Z">
            <w:rPr>
              <w:rFonts w:hint="eastAsia" w:ascii="宋体" w:hAnsi="宋体" w:eastAsia="宋体" w:cs="宋体"/>
              <w:color w:val="000000"/>
              <w:kern w:val="0"/>
              <w:sz w:val="24"/>
              <w:szCs w:val="24"/>
            </w:rPr>
          </w:rPrChange>
        </w:rPr>
        <w:t>　除涉及国家安全和秘密外，各单位应当实行资产处置公示制度，按照规定向社会公开资产处置信息，接受社会公众监督。</w:t>
      </w:r>
    </w:p>
    <w:p w14:paraId="3C3443ED">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537" w:author="黎琦/资产管理处（征管办）/湖北省财政厅" w:date="2024-02-22T16:51:28Z">
            <w:rPr>
              <w:rFonts w:hint="eastAsia" w:ascii="宋体" w:hAnsi="宋体" w:eastAsia="宋体" w:cs="宋体"/>
              <w:color w:val="000000"/>
              <w:kern w:val="0"/>
              <w:sz w:val="24"/>
              <w:szCs w:val="24"/>
            </w:rPr>
          </w:rPrChange>
        </w:rPr>
        <w:pPrChange w:id="1536" w:author="黎琦/资产管理处（征管办）/湖北省财政厅" w:date="2024-05-25T14:05:51Z">
          <w:pPr>
            <w:widowControl/>
            <w:spacing w:line="432" w:lineRule="atLeast"/>
            <w:jc w:val="left"/>
          </w:pPr>
        </w:pPrChange>
      </w:pPr>
      <w:del w:id="1538" w:author="黎琦/资产管理处（征管办）/湖北省财政厅" w:date="2024-02-22T17:08:59Z">
        <w:r>
          <w:rPr>
            <w:rFonts w:hint="eastAsia" w:ascii="仿宋_GB2312" w:hAnsi="仿宋_GB2312" w:eastAsia="仿宋_GB2312" w:cs="仿宋_GB2312"/>
            <w:color w:val="000000"/>
            <w:kern w:val="0"/>
            <w:sz w:val="32"/>
            <w:szCs w:val="32"/>
            <w:rPrChange w:id="1539" w:author="黎琦/资产管理处（征管办）/湖北省财政厅" w:date="2024-02-22T16:51:28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540" w:author="黎琦/资产管理处（征管办）/湖北省财政厅" w:date="2024-02-22T16:51:28Z">
            <w:rPr>
              <w:rFonts w:hint="eastAsia" w:ascii="宋体" w:hAnsi="宋体" w:eastAsia="宋体" w:cs="宋体"/>
              <w:color w:val="000000"/>
              <w:kern w:val="0"/>
              <w:sz w:val="24"/>
              <w:szCs w:val="24"/>
            </w:rPr>
          </w:rPrChange>
        </w:rPr>
        <w:t>任何单位和个人</w:t>
      </w:r>
      <w:r>
        <w:rPr>
          <w:rFonts w:hint="eastAsia" w:ascii="仿宋_GB2312" w:hAnsi="仿宋_GB2312" w:eastAsia="仿宋_GB2312" w:cs="仿宋_GB2312"/>
          <w:color w:val="000000"/>
          <w:kern w:val="0"/>
          <w:sz w:val="32"/>
          <w:szCs w:val="32"/>
          <w:rPrChange w:id="1541" w:author="黎琦/资产管理处（征管办）/湖北省财政厅" w:date="2024-02-22T16:51:28Z">
            <w:rPr>
              <w:rFonts w:hint="eastAsia" w:ascii="宋体" w:hAnsi="宋体" w:eastAsia="宋体" w:cs="宋体"/>
              <w:color w:val="000000"/>
              <w:kern w:val="0"/>
              <w:sz w:val="24"/>
              <w:szCs w:val="24"/>
            </w:rPr>
          </w:rPrChange>
        </w:rPr>
        <w:t>有权对违规处置资产的行为向有关部门进行检举和控告。</w:t>
      </w:r>
    </w:p>
    <w:p w14:paraId="2B48EDFB">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543" w:author="黎琦/资产管理处（征管办）/湖北省财政厅" w:date="2024-02-22T16:51:28Z">
            <w:rPr>
              <w:rFonts w:hint="eastAsia" w:ascii="宋体" w:hAnsi="宋体" w:eastAsia="宋体" w:cs="宋体"/>
              <w:color w:val="000000"/>
              <w:kern w:val="0"/>
              <w:sz w:val="24"/>
              <w:szCs w:val="24"/>
            </w:rPr>
          </w:rPrChange>
        </w:rPr>
        <w:pPrChange w:id="1542" w:author="黎琦/资产管理处（征管办）/湖北省财政厅" w:date="2024-05-25T14:05:51Z">
          <w:pPr>
            <w:widowControl/>
            <w:spacing w:line="432" w:lineRule="atLeast"/>
            <w:jc w:val="left"/>
          </w:pPr>
        </w:pPrChange>
      </w:pPr>
      <w:del w:id="1544" w:author="黎琦/资产管理处（征管办）/湖北省财政厅" w:date="2024-02-22T17:09:01Z">
        <w:r>
          <w:rPr>
            <w:rFonts w:hint="eastAsia" w:ascii="仿宋_GB2312" w:hAnsi="仿宋_GB2312" w:eastAsia="仿宋_GB2312" w:cs="仿宋_GB2312"/>
            <w:color w:val="000000"/>
            <w:kern w:val="0"/>
            <w:sz w:val="32"/>
            <w:szCs w:val="32"/>
            <w:rPrChange w:id="1545" w:author="黎琦/资产管理处（征管办）/湖北省财政厅" w:date="2024-02-22T16:51:28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546" w:author="黎琦/资产管理处（征管办）/湖北省财政厅" w:date="2024-02-22T16:51:28Z">
            <w:rPr>
              <w:rFonts w:hint="eastAsia" w:ascii="黑体" w:hAnsi="黑体" w:eastAsia="黑体" w:cs="宋体"/>
              <w:color w:val="000000"/>
              <w:kern w:val="0"/>
              <w:sz w:val="24"/>
              <w:szCs w:val="24"/>
            </w:rPr>
          </w:rPrChange>
        </w:rPr>
        <w:t>第</w:t>
      </w:r>
      <w:del w:id="1547" w:author="黎琦/资产管理处（征管办）/湖北省财政厅" w:date="2024-02-26T09:43:57Z">
        <w:r>
          <w:rPr>
            <w:rFonts w:hint="eastAsia" w:ascii="仿宋_GB2312" w:hAnsi="仿宋_GB2312" w:eastAsia="仿宋_GB2312" w:cs="仿宋_GB2312"/>
            <w:color w:val="000000"/>
            <w:kern w:val="0"/>
            <w:sz w:val="32"/>
            <w:szCs w:val="32"/>
            <w:rPrChange w:id="1548" w:author="黎琦/资产管理处（征管办）/湖北省财政厅" w:date="2024-02-22T16:51:28Z">
              <w:rPr>
                <w:rFonts w:hint="eastAsia" w:ascii="黑体" w:hAnsi="黑体" w:eastAsia="黑体" w:cs="宋体"/>
                <w:color w:val="000000"/>
                <w:kern w:val="0"/>
                <w:sz w:val="24"/>
                <w:szCs w:val="24"/>
              </w:rPr>
            </w:rPrChange>
          </w:rPr>
          <w:delText>四十</w:delText>
        </w:r>
      </w:del>
      <w:ins w:id="1549" w:author="黎琦/资产管理处（征管办）/湖北省财政厅" w:date="2024-02-26T09:43:57Z">
        <w:r>
          <w:rPr>
            <w:rFonts w:hint="eastAsia" w:ascii="仿宋_GB2312" w:hAnsi="仿宋_GB2312" w:eastAsia="仿宋_GB2312" w:cs="仿宋_GB2312"/>
            <w:color w:val="000000"/>
            <w:kern w:val="0"/>
            <w:sz w:val="32"/>
            <w:szCs w:val="32"/>
            <w:lang w:eastAsia="zh-CN"/>
          </w:rPr>
          <w:t>四</w:t>
        </w:r>
      </w:ins>
      <w:ins w:id="1550" w:author="黎琦/资产管理处（征管办）/湖北省财政厅" w:date="2024-02-26T09:43:54Z">
        <w:r>
          <w:rPr>
            <w:rFonts w:hint="eastAsia" w:ascii="仿宋_GB2312" w:hAnsi="仿宋_GB2312" w:eastAsia="仿宋_GB2312" w:cs="仿宋_GB2312"/>
            <w:color w:val="000000"/>
            <w:kern w:val="0"/>
            <w:sz w:val="32"/>
            <w:szCs w:val="32"/>
            <w:lang w:eastAsia="zh-CN"/>
          </w:rPr>
          <w:t>十</w:t>
        </w:r>
      </w:ins>
      <w:r>
        <w:rPr>
          <w:rFonts w:hint="eastAsia" w:ascii="仿宋_GB2312" w:hAnsi="仿宋_GB2312" w:eastAsia="仿宋_GB2312" w:cs="仿宋_GB2312"/>
          <w:color w:val="000000"/>
          <w:kern w:val="0"/>
          <w:sz w:val="32"/>
          <w:szCs w:val="32"/>
          <w:rPrChange w:id="1551" w:author="黎琦/资产管理处（征管办）/湖北省财政厅" w:date="2024-02-22T16:51:28Z">
            <w:rPr>
              <w:rFonts w:hint="eastAsia" w:ascii="黑体" w:hAnsi="黑体" w:eastAsia="黑体" w:cs="宋体"/>
              <w:color w:val="000000"/>
              <w:kern w:val="0"/>
              <w:sz w:val="24"/>
              <w:szCs w:val="24"/>
            </w:rPr>
          </w:rPrChange>
        </w:rPr>
        <w:t>条</w:t>
      </w:r>
      <w:r>
        <w:rPr>
          <w:rFonts w:hint="eastAsia" w:ascii="仿宋_GB2312" w:hAnsi="仿宋_GB2312" w:eastAsia="仿宋_GB2312" w:cs="仿宋_GB2312"/>
          <w:color w:val="000000"/>
          <w:kern w:val="0"/>
          <w:sz w:val="32"/>
          <w:szCs w:val="32"/>
          <w:rPrChange w:id="1552" w:author="黎琦/资产管理处（征管办）/湖北省财政厅" w:date="2024-02-22T16:51:28Z">
            <w:rPr>
              <w:rFonts w:hint="eastAsia" w:ascii="宋体" w:hAnsi="宋体" w:eastAsia="宋体" w:cs="宋体"/>
              <w:color w:val="000000"/>
              <w:kern w:val="0"/>
              <w:sz w:val="24"/>
              <w:szCs w:val="24"/>
            </w:rPr>
          </w:rPrChange>
        </w:rPr>
        <w:t>　资产处置过程中，存在下列行为的，按照《财政违法行为处罚处分条例》、《湖北省行政事业单位国有资产监督管理条例》等规定进行处罚、处理、处分：</w:t>
      </w:r>
    </w:p>
    <w:p w14:paraId="0BFB59D0">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554" w:author="黎琦/资产管理处（征管办）/湖北省财政厅" w:date="2024-02-22T16:51:28Z">
            <w:rPr>
              <w:rFonts w:hint="eastAsia" w:ascii="宋体" w:hAnsi="宋体" w:eastAsia="宋体" w:cs="宋体"/>
              <w:color w:val="000000"/>
              <w:kern w:val="0"/>
              <w:sz w:val="24"/>
              <w:szCs w:val="24"/>
            </w:rPr>
          </w:rPrChange>
        </w:rPr>
        <w:pPrChange w:id="1553" w:author="黎琦/资产管理处（征管办）/湖北省财政厅" w:date="2024-05-25T14:05:51Z">
          <w:pPr>
            <w:widowControl/>
            <w:spacing w:line="432" w:lineRule="atLeast"/>
            <w:jc w:val="left"/>
          </w:pPr>
        </w:pPrChange>
      </w:pPr>
      <w:del w:id="1555" w:author="黎琦/资产管理处（征管办）/湖北省财政厅" w:date="2024-02-22T17:09:09Z">
        <w:r>
          <w:rPr>
            <w:rFonts w:hint="eastAsia" w:ascii="仿宋_GB2312" w:hAnsi="仿宋_GB2312" w:eastAsia="仿宋_GB2312" w:cs="仿宋_GB2312"/>
            <w:color w:val="000000"/>
            <w:kern w:val="0"/>
            <w:sz w:val="32"/>
            <w:szCs w:val="32"/>
            <w:rPrChange w:id="1556" w:author="黎琦/资产管理处（征管办）/湖北省财政厅" w:date="2024-02-22T16:51:28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557" w:author="黎琦/资产管理处（征管办）/湖北省财政厅" w:date="2024-02-22T16:51:28Z">
            <w:rPr>
              <w:rFonts w:hint="eastAsia" w:ascii="宋体" w:hAnsi="宋体" w:eastAsia="宋体" w:cs="宋体"/>
              <w:color w:val="000000"/>
              <w:kern w:val="0"/>
              <w:sz w:val="24"/>
              <w:szCs w:val="24"/>
            </w:rPr>
          </w:rPrChange>
        </w:rPr>
        <w:t>（一）未经批准擅自处置的；</w:t>
      </w:r>
    </w:p>
    <w:p w14:paraId="54538418">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559" w:author="黎琦/资产管理处（征管办）/湖北省财政厅" w:date="2024-02-22T16:51:28Z">
            <w:rPr>
              <w:rFonts w:hint="eastAsia" w:ascii="宋体" w:hAnsi="宋体" w:eastAsia="宋体" w:cs="宋体"/>
              <w:color w:val="000000"/>
              <w:kern w:val="0"/>
              <w:sz w:val="24"/>
              <w:szCs w:val="24"/>
            </w:rPr>
          </w:rPrChange>
        </w:rPr>
        <w:pPrChange w:id="1558" w:author="黎琦/资产管理处（征管办）/湖北省财政厅" w:date="2024-05-25T14:05:51Z">
          <w:pPr>
            <w:widowControl/>
            <w:spacing w:line="432" w:lineRule="atLeast"/>
            <w:jc w:val="left"/>
          </w:pPr>
        </w:pPrChange>
      </w:pPr>
      <w:del w:id="1560" w:author="黎琦/资产管理处（征管办）/湖北省财政厅" w:date="2024-02-22T17:09:10Z">
        <w:r>
          <w:rPr>
            <w:rFonts w:hint="eastAsia" w:ascii="仿宋_GB2312" w:hAnsi="仿宋_GB2312" w:eastAsia="仿宋_GB2312" w:cs="仿宋_GB2312"/>
            <w:color w:val="000000"/>
            <w:kern w:val="0"/>
            <w:sz w:val="32"/>
            <w:szCs w:val="32"/>
            <w:rPrChange w:id="1561" w:author="黎琦/资产管理处（征管办）/湖北省财政厅" w:date="2024-02-22T16:51:28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562" w:author="黎琦/资产管理处（征管办）/湖北省财政厅" w:date="2024-02-22T16:51:28Z">
            <w:rPr>
              <w:rFonts w:hint="eastAsia" w:ascii="宋体" w:hAnsi="宋体" w:eastAsia="宋体" w:cs="宋体"/>
              <w:color w:val="000000"/>
              <w:kern w:val="0"/>
              <w:sz w:val="24"/>
              <w:szCs w:val="24"/>
            </w:rPr>
          </w:rPrChange>
        </w:rPr>
        <w:t>（二）在处置过程中弄虚作假，人为造成资产损失的；</w:t>
      </w:r>
    </w:p>
    <w:p w14:paraId="0C3C73E8">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564" w:author="黎琦/资产管理处（征管办）/湖北省财政厅" w:date="2024-02-22T16:51:28Z">
            <w:rPr>
              <w:rFonts w:hint="eastAsia" w:ascii="宋体" w:hAnsi="宋体" w:eastAsia="宋体" w:cs="宋体"/>
              <w:color w:val="000000"/>
              <w:kern w:val="0"/>
              <w:sz w:val="24"/>
              <w:szCs w:val="24"/>
            </w:rPr>
          </w:rPrChange>
        </w:rPr>
        <w:pPrChange w:id="1563" w:author="黎琦/资产管理处（征管办）/湖北省财政厅" w:date="2024-05-25T14:05:51Z">
          <w:pPr>
            <w:widowControl/>
            <w:spacing w:line="432" w:lineRule="atLeast"/>
            <w:jc w:val="left"/>
          </w:pPr>
        </w:pPrChange>
      </w:pPr>
      <w:del w:id="1565" w:author="黎琦/资产管理处（征管办）/湖北省财政厅" w:date="2024-02-22T17:09:11Z">
        <w:r>
          <w:rPr>
            <w:rFonts w:hint="eastAsia" w:ascii="仿宋_GB2312" w:hAnsi="仿宋_GB2312" w:eastAsia="仿宋_GB2312" w:cs="仿宋_GB2312"/>
            <w:color w:val="000000"/>
            <w:kern w:val="0"/>
            <w:sz w:val="32"/>
            <w:szCs w:val="32"/>
            <w:rPrChange w:id="1566" w:author="黎琦/资产管理处（征管办）/湖北省财政厅" w:date="2024-02-22T16:51:28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567" w:author="黎琦/资产管理处（征管办）/湖北省财政厅" w:date="2024-02-22T16:51:28Z">
            <w:rPr>
              <w:rFonts w:hint="eastAsia" w:ascii="宋体" w:hAnsi="宋体" w:eastAsia="宋体" w:cs="宋体"/>
              <w:color w:val="000000"/>
              <w:kern w:val="0"/>
              <w:sz w:val="24"/>
              <w:szCs w:val="24"/>
            </w:rPr>
          </w:rPrChange>
        </w:rPr>
        <w:t>（三）对已获准处置资产不进行处置，继续留用的；</w:t>
      </w:r>
    </w:p>
    <w:p w14:paraId="6BB45F97">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569" w:author="黎琦/资产管理处（征管办）/湖北省财政厅" w:date="2024-02-22T16:51:28Z">
            <w:rPr>
              <w:rFonts w:hint="eastAsia" w:ascii="宋体" w:hAnsi="宋体" w:eastAsia="宋体" w:cs="宋体"/>
              <w:color w:val="000000"/>
              <w:kern w:val="0"/>
              <w:sz w:val="24"/>
              <w:szCs w:val="24"/>
            </w:rPr>
          </w:rPrChange>
        </w:rPr>
        <w:pPrChange w:id="1568" w:author="黎琦/资产管理处（征管办）/湖北省财政厅" w:date="2024-05-25T14:05:51Z">
          <w:pPr>
            <w:widowControl/>
            <w:spacing w:line="432" w:lineRule="atLeast"/>
            <w:jc w:val="left"/>
          </w:pPr>
        </w:pPrChange>
      </w:pPr>
      <w:del w:id="1570" w:author="黎琦/资产管理处（征管办）/湖北省财政厅" w:date="2024-02-22T17:09:13Z">
        <w:r>
          <w:rPr>
            <w:rFonts w:hint="eastAsia" w:ascii="仿宋_GB2312" w:hAnsi="仿宋_GB2312" w:eastAsia="仿宋_GB2312" w:cs="仿宋_GB2312"/>
            <w:color w:val="000000"/>
            <w:kern w:val="0"/>
            <w:sz w:val="32"/>
            <w:szCs w:val="32"/>
            <w:rPrChange w:id="1571" w:author="黎琦/资产管理处（征管办）/湖北省财政厅" w:date="2024-02-22T16:51:28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572" w:author="黎琦/资产管理处（征管办）/湖北省财政厅" w:date="2024-02-22T16:51:28Z">
            <w:rPr>
              <w:rFonts w:hint="eastAsia" w:ascii="宋体" w:hAnsi="宋体" w:eastAsia="宋体" w:cs="宋体"/>
              <w:color w:val="000000"/>
              <w:kern w:val="0"/>
              <w:sz w:val="24"/>
              <w:szCs w:val="24"/>
            </w:rPr>
          </w:rPrChange>
        </w:rPr>
        <w:t>（四）对可调剂的国有资产不服从调剂的；</w:t>
      </w:r>
    </w:p>
    <w:p w14:paraId="28E53A90">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574" w:author="黎琦/资产管理处（征管办）/湖北省财政厅" w:date="2024-02-22T16:51:28Z">
            <w:rPr>
              <w:rFonts w:hint="eastAsia" w:ascii="宋体" w:hAnsi="宋体" w:eastAsia="宋体" w:cs="宋体"/>
              <w:color w:val="000000"/>
              <w:kern w:val="0"/>
              <w:sz w:val="24"/>
              <w:szCs w:val="24"/>
            </w:rPr>
          </w:rPrChange>
        </w:rPr>
        <w:pPrChange w:id="1573" w:author="黎琦/资产管理处（征管办）/湖北省财政厅" w:date="2024-05-25T14:05:51Z">
          <w:pPr>
            <w:widowControl/>
            <w:spacing w:line="432" w:lineRule="atLeast"/>
            <w:jc w:val="left"/>
          </w:pPr>
        </w:pPrChange>
      </w:pPr>
      <w:del w:id="1575" w:author="黎琦/资产管理处（征管办）/湖北省财政厅" w:date="2024-02-22T17:09:15Z">
        <w:r>
          <w:rPr>
            <w:rFonts w:hint="eastAsia" w:ascii="仿宋_GB2312" w:hAnsi="仿宋_GB2312" w:eastAsia="仿宋_GB2312" w:cs="仿宋_GB2312"/>
            <w:color w:val="000000"/>
            <w:kern w:val="0"/>
            <w:sz w:val="32"/>
            <w:szCs w:val="32"/>
            <w:rPrChange w:id="1576" w:author="黎琦/资产管理处（征管办）/湖北省财政厅" w:date="2024-02-22T16:51:28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577" w:author="黎琦/资产管理处（征管办）/湖北省财政厅" w:date="2024-02-22T16:51:28Z">
            <w:rPr>
              <w:rFonts w:hint="eastAsia" w:ascii="宋体" w:hAnsi="宋体" w:eastAsia="宋体" w:cs="宋体"/>
              <w:color w:val="000000"/>
              <w:kern w:val="0"/>
              <w:sz w:val="24"/>
              <w:szCs w:val="24"/>
            </w:rPr>
          </w:rPrChange>
        </w:rPr>
        <w:t>（五）隐瞒、截留、挤占、坐支和挪用资产处置收入的；</w:t>
      </w:r>
    </w:p>
    <w:p w14:paraId="6E2F7987">
      <w:pPr>
        <w:widowControl w:val="0"/>
        <w:spacing w:beforeLines="0" w:after="0" w:afterLines="0" w:line="640" w:lineRule="exact"/>
        <w:ind w:firstLine="640" w:firstLineChars="200"/>
        <w:jc w:val="both"/>
        <w:rPr>
          <w:rFonts w:hint="eastAsia" w:ascii="仿宋_GB2312" w:hAnsi="仿宋_GB2312" w:eastAsia="仿宋_GB2312" w:cs="仿宋_GB2312"/>
          <w:color w:val="000000"/>
          <w:kern w:val="0"/>
          <w:sz w:val="32"/>
          <w:szCs w:val="32"/>
          <w:rPrChange w:id="1579" w:author="黎琦/资产管理处（征管办）/湖北省财政厅" w:date="2024-02-22T16:51:28Z">
            <w:rPr>
              <w:rFonts w:hint="eastAsia" w:ascii="宋体" w:hAnsi="宋体" w:eastAsia="宋体" w:cs="宋体"/>
              <w:color w:val="000000"/>
              <w:kern w:val="0"/>
              <w:sz w:val="24"/>
              <w:szCs w:val="24"/>
            </w:rPr>
          </w:rPrChange>
        </w:rPr>
        <w:pPrChange w:id="1578" w:author="黎琦/资产管理处（征管办）/湖北省财政厅" w:date="2024-05-25T14:05:51Z">
          <w:pPr>
            <w:widowControl/>
            <w:spacing w:after="240" w:line="432" w:lineRule="atLeast"/>
            <w:jc w:val="left"/>
          </w:pPr>
        </w:pPrChange>
      </w:pPr>
      <w:del w:id="1580" w:author="黎琦/资产管理处（征管办）/湖北省财政厅" w:date="2024-02-22T17:09:16Z">
        <w:r>
          <w:rPr>
            <w:rFonts w:hint="eastAsia" w:ascii="仿宋_GB2312" w:hAnsi="仿宋_GB2312" w:eastAsia="仿宋_GB2312" w:cs="仿宋_GB2312"/>
            <w:color w:val="000000"/>
            <w:kern w:val="0"/>
            <w:sz w:val="32"/>
            <w:szCs w:val="32"/>
            <w:rPrChange w:id="1581" w:author="黎琦/资产管理处（征管办）/湖北省财政厅" w:date="2024-02-22T16:51:28Z">
              <w:rPr>
                <w:rFonts w:hint="eastAsia" w:ascii="宋体" w:hAnsi="宋体" w:eastAsia="宋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582" w:author="黎琦/资产管理处（征管办）/湖北省财政厅" w:date="2024-02-22T16:51:28Z">
            <w:rPr>
              <w:rFonts w:hint="eastAsia" w:ascii="宋体" w:hAnsi="宋体" w:eastAsia="宋体" w:cs="宋体"/>
              <w:color w:val="000000"/>
              <w:kern w:val="0"/>
              <w:sz w:val="24"/>
              <w:szCs w:val="24"/>
            </w:rPr>
          </w:rPrChange>
        </w:rPr>
        <w:t>（六）其他违法、违规的资产处置行为。</w:t>
      </w:r>
    </w:p>
    <w:p w14:paraId="35F6B72B">
      <w:pPr>
        <w:widowControl w:val="0"/>
        <w:spacing w:before="157" w:beforeLines="50" w:after="157" w:afterLines="50" w:line="640" w:lineRule="exact"/>
        <w:ind w:firstLine="0" w:firstLineChars="0"/>
        <w:jc w:val="center"/>
        <w:rPr>
          <w:rFonts w:hint="eastAsia" w:ascii="黑体" w:hAnsi="黑体" w:eastAsia="黑体" w:cs="宋体"/>
          <w:color w:val="000000"/>
          <w:kern w:val="0"/>
          <w:sz w:val="32"/>
          <w:szCs w:val="32"/>
          <w:rPrChange w:id="1584" w:author="黎琦/资产管理处（征管办）/湖北省财政厅" w:date="2024-02-22T17:07:57Z">
            <w:rPr>
              <w:rFonts w:hint="eastAsia" w:ascii="宋体" w:hAnsi="宋体" w:eastAsia="宋体" w:cs="宋体"/>
              <w:color w:val="000000"/>
              <w:kern w:val="0"/>
              <w:sz w:val="24"/>
              <w:szCs w:val="24"/>
            </w:rPr>
          </w:rPrChange>
        </w:rPr>
        <w:pPrChange w:id="1583" w:author="黎琦/资产管理处（征管办）/湖北省财政厅" w:date="2024-05-25T14:04:28Z">
          <w:pPr>
            <w:widowControl/>
            <w:spacing w:line="432" w:lineRule="atLeast"/>
            <w:jc w:val="center"/>
          </w:pPr>
        </w:pPrChange>
      </w:pPr>
      <w:r>
        <w:rPr>
          <w:rFonts w:hint="eastAsia" w:ascii="黑体" w:hAnsi="黑体" w:eastAsia="黑体" w:cs="宋体"/>
          <w:color w:val="000000"/>
          <w:kern w:val="0"/>
          <w:sz w:val="32"/>
          <w:szCs w:val="32"/>
          <w:rPrChange w:id="1585" w:author="黎琦/资产管理处（征管办）/湖北省财政厅" w:date="2024-02-22T17:07:57Z">
            <w:rPr>
              <w:rFonts w:hint="eastAsia" w:ascii="黑体" w:hAnsi="黑体" w:eastAsia="黑体" w:cs="宋体"/>
              <w:color w:val="000000"/>
              <w:kern w:val="0"/>
              <w:sz w:val="24"/>
              <w:szCs w:val="24"/>
            </w:rPr>
          </w:rPrChange>
        </w:rPr>
        <w:t>第十一章　附　则</w:t>
      </w:r>
    </w:p>
    <w:p w14:paraId="4652B6E2">
      <w:pPr>
        <w:widowControl w:val="0"/>
        <w:spacing w:beforeLines="0" w:afterLines="0" w:line="640" w:lineRule="exact"/>
        <w:ind w:firstLine="640" w:firstLineChars="200"/>
        <w:jc w:val="both"/>
        <w:rPr>
          <w:del w:id="1587" w:author="黎琦/资产管理处（征管办）/湖北省财政厅" w:date="2024-02-22T16:51:38Z"/>
          <w:rFonts w:hint="eastAsia" w:ascii="仿宋_GB2312" w:hAnsi="仿宋_GB2312" w:eastAsia="仿宋_GB2312" w:cs="仿宋_GB2312"/>
          <w:color w:val="000000"/>
          <w:kern w:val="0"/>
          <w:sz w:val="32"/>
          <w:szCs w:val="32"/>
          <w:rPrChange w:id="1588" w:author="黎琦/资产管理处（征管办）/湖北省财政厅" w:date="2024-02-22T16:51:33Z">
            <w:rPr>
              <w:del w:id="1589" w:author="黎琦/资产管理处（征管办）/湖北省财政厅" w:date="2024-02-22T16:51:38Z"/>
              <w:rFonts w:hint="eastAsia" w:ascii="宋体" w:hAnsi="宋体" w:eastAsia="宋体" w:cs="宋体"/>
              <w:color w:val="000000"/>
              <w:kern w:val="0"/>
              <w:sz w:val="24"/>
              <w:szCs w:val="24"/>
            </w:rPr>
          </w:rPrChange>
        </w:rPr>
        <w:pPrChange w:id="1586" w:author="黎琦/资产管理处（征管办）/湖北省财政厅" w:date="2024-05-25T14:03:39Z">
          <w:pPr>
            <w:widowControl/>
            <w:spacing w:line="432" w:lineRule="atLeast"/>
            <w:jc w:val="left"/>
          </w:pPr>
        </w:pPrChange>
      </w:pPr>
      <w:del w:id="1590" w:author="黎琦/资产管理处（征管办）/湖北省财政厅" w:date="2024-02-22T17:09:18Z">
        <w:r>
          <w:rPr>
            <w:rFonts w:hint="eastAsia" w:ascii="仿宋_GB2312" w:hAnsi="仿宋_GB2312" w:eastAsia="仿宋_GB2312" w:cs="仿宋_GB2312"/>
            <w:color w:val="000000"/>
            <w:kern w:val="0"/>
            <w:sz w:val="32"/>
            <w:szCs w:val="32"/>
            <w:rPrChange w:id="1591" w:author="黎琦/资产管理处（征管办）/湖北省财政厅" w:date="2024-02-22T17:00:04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592" w:author="黎琦/资产管理处（征管办）/湖北省财政厅" w:date="2024-02-22T16:51:33Z">
            <w:rPr>
              <w:rFonts w:hint="eastAsia" w:ascii="黑体" w:hAnsi="黑体" w:eastAsia="黑体" w:cs="宋体"/>
              <w:color w:val="000000"/>
              <w:kern w:val="0"/>
              <w:sz w:val="24"/>
              <w:szCs w:val="24"/>
            </w:rPr>
          </w:rPrChange>
        </w:rPr>
        <w:t>第四十</w:t>
      </w:r>
      <w:r>
        <w:rPr>
          <w:rFonts w:hint="eastAsia" w:ascii="仿宋_GB2312" w:hAnsi="仿宋_GB2312" w:eastAsia="仿宋_GB2312" w:cs="仿宋_GB2312"/>
          <w:color w:val="000000"/>
          <w:kern w:val="0"/>
          <w:sz w:val="32"/>
          <w:szCs w:val="32"/>
          <w:lang w:eastAsia="zh-CN"/>
        </w:rPr>
        <w:t>一</w:t>
      </w:r>
      <w:del w:id="1593" w:author="黎琦/资产管理处（征管办）/湖北省财政厅" w:date="2024-02-22T17:09:23Z">
        <w:r>
          <w:rPr>
            <w:rFonts w:hint="eastAsia" w:ascii="仿宋_GB2312" w:hAnsi="仿宋_GB2312" w:eastAsia="仿宋_GB2312" w:cs="仿宋_GB2312"/>
            <w:color w:val="000000"/>
            <w:kern w:val="0"/>
            <w:sz w:val="32"/>
            <w:szCs w:val="32"/>
            <w:rPrChange w:id="1594" w:author="黎琦/资产管理处（征管办）/湖北省财政厅" w:date="2024-02-22T16:51:33Z">
              <w:rPr>
                <w:rFonts w:hint="eastAsia" w:ascii="黑体" w:hAnsi="黑体" w:eastAsia="黑体" w:cs="宋体"/>
                <w:color w:val="000000"/>
                <w:kern w:val="0"/>
                <w:sz w:val="24"/>
                <w:szCs w:val="24"/>
              </w:rPr>
            </w:rPrChange>
          </w:rPr>
          <w:delText>一</w:delText>
        </w:r>
      </w:del>
      <w:r>
        <w:rPr>
          <w:rFonts w:hint="eastAsia" w:ascii="仿宋_GB2312" w:hAnsi="仿宋_GB2312" w:eastAsia="仿宋_GB2312" w:cs="仿宋_GB2312"/>
          <w:color w:val="000000"/>
          <w:kern w:val="0"/>
          <w:sz w:val="32"/>
          <w:szCs w:val="32"/>
          <w:rPrChange w:id="1595" w:author="黎琦/资产管理处（征管办）/湖北省财政厅" w:date="2024-02-22T16:51:33Z">
            <w:rPr>
              <w:rFonts w:hint="eastAsia" w:ascii="黑体" w:hAnsi="黑体" w:eastAsia="黑体" w:cs="宋体"/>
              <w:color w:val="000000"/>
              <w:kern w:val="0"/>
              <w:sz w:val="24"/>
              <w:szCs w:val="24"/>
            </w:rPr>
          </w:rPrChange>
        </w:rPr>
        <w:t>条</w:t>
      </w:r>
      <w:r>
        <w:rPr>
          <w:rFonts w:hint="eastAsia" w:ascii="仿宋_GB2312" w:hAnsi="仿宋_GB2312" w:eastAsia="仿宋_GB2312" w:cs="仿宋_GB2312"/>
          <w:color w:val="000000"/>
          <w:kern w:val="0"/>
          <w:sz w:val="32"/>
          <w:szCs w:val="32"/>
          <w:rPrChange w:id="1596" w:author="黎琦/资产管理处（征管办）/湖北省财政厅" w:date="2024-02-22T16:51:33Z">
            <w:rPr>
              <w:rFonts w:hint="eastAsia" w:ascii="宋体" w:hAnsi="宋体" w:eastAsia="宋体" w:cs="宋体"/>
              <w:color w:val="000000"/>
              <w:kern w:val="0"/>
              <w:sz w:val="24"/>
              <w:szCs w:val="24"/>
            </w:rPr>
          </w:rPrChange>
        </w:rPr>
        <w:t>　社会团体、民办非企业单位、社区中占有、使用国有资产的，参照本办法执行。</w:t>
      </w:r>
    </w:p>
    <w:p w14:paraId="7B7A37B6">
      <w:pPr>
        <w:widowControl w:val="0"/>
        <w:spacing w:beforeLines="0" w:afterLines="0" w:line="640" w:lineRule="exact"/>
        <w:ind w:firstLine="640" w:firstLineChars="200"/>
        <w:jc w:val="both"/>
        <w:rPr>
          <w:ins w:id="1598" w:author="黎琦/资产管理处（征管办）/湖北省财政厅" w:date="2024-02-22T16:43:02Z"/>
          <w:rFonts w:hint="eastAsia" w:ascii="仿宋_GB2312" w:hAnsi="仿宋_GB2312" w:eastAsia="仿宋_GB2312" w:cs="仿宋_GB2312"/>
          <w:color w:val="000000"/>
          <w:kern w:val="0"/>
          <w:sz w:val="32"/>
          <w:szCs w:val="32"/>
          <w:rPrChange w:id="1599" w:author="黎琦/资产管理处（征管办）/湖北省财政厅" w:date="2024-02-22T16:51:33Z">
            <w:rPr>
              <w:ins w:id="1600" w:author="黎琦/资产管理处（征管办）/湖北省财政厅" w:date="2024-02-22T16:43:02Z"/>
              <w:rFonts w:hint="eastAsia" w:ascii="黑体" w:hAnsi="黑体" w:eastAsia="黑体" w:cs="宋体"/>
              <w:color w:val="000000"/>
              <w:kern w:val="0"/>
              <w:sz w:val="24"/>
              <w:szCs w:val="24"/>
            </w:rPr>
          </w:rPrChange>
        </w:rPr>
        <w:pPrChange w:id="1597" w:author="黎琦/资产管理处（征管办）/湖北省财政厅" w:date="2024-05-25T14:03:39Z">
          <w:pPr>
            <w:widowControl/>
            <w:spacing w:line="432" w:lineRule="atLeast"/>
            <w:jc w:val="left"/>
          </w:pPr>
        </w:pPrChange>
      </w:pPr>
      <w:r>
        <w:rPr>
          <w:rFonts w:hint="eastAsia" w:ascii="仿宋_GB2312" w:hAnsi="仿宋_GB2312" w:eastAsia="仿宋_GB2312" w:cs="仿宋_GB2312"/>
          <w:color w:val="000000"/>
          <w:kern w:val="0"/>
          <w:sz w:val="32"/>
          <w:szCs w:val="32"/>
          <w:rPrChange w:id="1601" w:author="黎琦/资产管理处（征管办）/湖北省财政厅" w:date="2024-02-22T16:51:33Z">
            <w:rPr>
              <w:rFonts w:hint="eastAsia" w:ascii="黑体" w:hAnsi="黑体" w:eastAsia="黑体" w:cs="宋体"/>
              <w:color w:val="000000"/>
              <w:kern w:val="0"/>
              <w:sz w:val="24"/>
              <w:szCs w:val="24"/>
            </w:rPr>
          </w:rPrChange>
        </w:rPr>
        <w:t>　　</w:t>
      </w:r>
    </w:p>
    <w:p w14:paraId="0E8D217D">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640" w:lineRule="exact"/>
        <w:ind w:left="0" w:leftChars="0" w:right="0" w:rightChars="0" w:firstLine="640" w:firstLineChars="200"/>
        <w:jc w:val="both"/>
        <w:textAlignment w:val="auto"/>
        <w:outlineLvl w:val="9"/>
        <w:rPr>
          <w:ins w:id="1603" w:author="黎琦/资产管理处（征管办）/湖北省财政厅" w:date="2024-02-22T16:43:22Z"/>
          <w:rFonts w:hint="eastAsia" w:ascii="仿宋_GB2312" w:hAnsi="仿宋_GB2312" w:eastAsia="仿宋_GB2312" w:cs="仿宋_GB2312"/>
          <w:i w:val="0"/>
          <w:caps w:val="0"/>
          <w:color w:val="000000"/>
          <w:spacing w:val="0"/>
          <w:kern w:val="0"/>
          <w:sz w:val="32"/>
          <w:szCs w:val="32"/>
          <w:shd w:val="clear" w:fill="FFFFFF"/>
          <w:rPrChange w:id="1604" w:author="黎琦/资产管理处（征管办）/湖北省财政厅" w:date="2024-02-22T16:51:33Z">
            <w:rPr>
              <w:ins w:id="1605" w:author="黎琦/资产管理处（征管办）/湖北省财政厅" w:date="2024-02-22T16:43:22Z"/>
              <w:rFonts w:hint="eastAsia" w:ascii="仿宋_GB2312" w:hAnsi="仿宋_GB2312" w:eastAsia="仿宋_GB2312" w:cs="仿宋_GB2312"/>
              <w:i w:val="0"/>
              <w:caps w:val="0"/>
              <w:color w:val="4D4F53"/>
              <w:spacing w:val="15"/>
              <w:sz w:val="32"/>
              <w:szCs w:val="32"/>
            </w:rPr>
          </w:rPrChange>
        </w:rPr>
        <w:pPrChange w:id="1602" w:author="黎琦/资产管理处（征管办）/湖北省财政厅" w:date="2024-05-25T14:05:56Z">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700" w:firstLineChars="200"/>
            <w:jc w:val="both"/>
            <w:textAlignment w:val="auto"/>
            <w:outlineLvl w:val="9"/>
          </w:pPr>
        </w:pPrChange>
      </w:pPr>
      <w:ins w:id="1606" w:author="黎琦/资产管理处（征管办）/湖北省财政厅" w:date="2024-02-22T16:43:22Z">
        <w:r>
          <w:rPr>
            <w:rFonts w:hint="eastAsia" w:ascii="仿宋_GB2312" w:hAnsi="仿宋_GB2312" w:eastAsia="仿宋_GB2312" w:cs="仿宋_GB2312"/>
            <w:i w:val="0"/>
            <w:caps w:val="0"/>
            <w:color w:val="000000"/>
            <w:spacing w:val="0"/>
            <w:kern w:val="0"/>
            <w:sz w:val="32"/>
            <w:szCs w:val="32"/>
            <w:shd w:val="clear" w:fill="FFFFFF"/>
            <w:rPrChange w:id="1607" w:author="黎琦/资产管理处（征管办）/湖北省财政厅" w:date="2024-05-25T14:04:43Z">
              <w:rPr>
                <w:rFonts w:hint="eastAsia" w:ascii="楷体_GB2312" w:hAnsi="楷体_GB2312" w:eastAsia="楷体_GB2312" w:cs="楷体_GB2312"/>
                <w:i w:val="0"/>
                <w:caps w:val="0"/>
                <w:color w:val="4D4F53"/>
                <w:spacing w:val="15"/>
                <w:sz w:val="32"/>
                <w:szCs w:val="32"/>
                <w:shd w:val="clear" w:fill="FFFFFF"/>
              </w:rPr>
            </w:rPrChange>
          </w:rPr>
          <w:t>第</w:t>
        </w:r>
      </w:ins>
      <w:ins w:id="1608" w:author="黎琦/资产管理处（征管办）/湖北省财政厅" w:date="2024-02-22T17:09:27Z">
        <w:r>
          <w:rPr>
            <w:rFonts w:hint="eastAsia" w:ascii="仿宋_GB2312" w:hAnsi="仿宋_GB2312" w:eastAsia="仿宋_GB2312" w:cs="仿宋_GB2312"/>
            <w:i w:val="0"/>
            <w:caps w:val="0"/>
            <w:color w:val="000000"/>
            <w:spacing w:val="0"/>
            <w:kern w:val="0"/>
            <w:sz w:val="32"/>
            <w:szCs w:val="32"/>
            <w:shd w:val="clear"/>
            <w:lang w:eastAsia="zh-CN"/>
            <w:rPrChange w:id="1609" w:author="黎琦/资产管理处（征管办）/湖北省财政厅" w:date="2024-05-25T14:05:56Z">
              <w:rPr>
                <w:rFonts w:hint="eastAsia" w:ascii="仿宋_GB2312" w:hAnsi="仿宋_GB2312" w:eastAsia="仿宋_GB2312" w:cs="仿宋_GB2312"/>
                <w:i w:val="0"/>
                <w:caps w:val="0"/>
                <w:color w:val="000000"/>
                <w:spacing w:val="0"/>
                <w:kern w:val="0"/>
                <w:sz w:val="32"/>
                <w:szCs w:val="32"/>
                <w:shd w:val="clear"/>
                <w:lang w:eastAsia="zh-CN"/>
              </w:rPr>
            </w:rPrChange>
          </w:rPr>
          <w:t>四十</w:t>
        </w:r>
      </w:ins>
      <w:r>
        <w:rPr>
          <w:rFonts w:hint="eastAsia" w:ascii="仿宋_GB2312" w:hAnsi="仿宋_GB2312" w:eastAsia="仿宋_GB2312" w:cs="仿宋_GB2312"/>
          <w:i w:val="0"/>
          <w:caps w:val="0"/>
          <w:color w:val="000000"/>
          <w:spacing w:val="0"/>
          <w:kern w:val="0"/>
          <w:sz w:val="32"/>
          <w:szCs w:val="32"/>
          <w:shd w:val="clear" w:fill="FFFFFF"/>
          <w:lang w:eastAsia="zh-CN"/>
        </w:rPr>
        <w:t>二</w:t>
      </w:r>
      <w:ins w:id="1610" w:author="黎琦/资产管理处（征管办）/湖北省财政厅" w:date="2024-02-22T16:43:22Z">
        <w:r>
          <w:rPr>
            <w:rFonts w:hint="eastAsia" w:ascii="仿宋_GB2312" w:hAnsi="仿宋_GB2312" w:eastAsia="仿宋_GB2312" w:cs="仿宋_GB2312"/>
            <w:i w:val="0"/>
            <w:caps w:val="0"/>
            <w:color w:val="000000"/>
            <w:spacing w:val="0"/>
            <w:kern w:val="0"/>
            <w:sz w:val="32"/>
            <w:szCs w:val="32"/>
            <w:shd w:val="clear" w:fill="FFFFFF"/>
            <w:lang w:eastAsia="zh-CN"/>
            <w:rPrChange w:id="1611" w:author="黎琦/资产管理处（征管办）/湖北省财政厅" w:date="2024-05-25T14:05:56Z">
              <w:rPr>
                <w:rFonts w:hint="eastAsia" w:ascii="楷体_GB2312" w:hAnsi="楷体_GB2312" w:eastAsia="楷体_GB2312" w:cs="楷体_GB2312"/>
                <w:i w:val="0"/>
                <w:caps w:val="0"/>
                <w:color w:val="4D4F53"/>
                <w:spacing w:val="15"/>
                <w:sz w:val="32"/>
                <w:szCs w:val="32"/>
                <w:shd w:val="clear" w:fill="FFFFFF"/>
                <w:lang w:eastAsia="zh-CN"/>
              </w:rPr>
            </w:rPrChange>
          </w:rPr>
          <w:t>条</w:t>
        </w:r>
      </w:ins>
      <w:ins w:id="1612" w:author="黎琦/资产管理处（征管办）/湖北省财政厅" w:date="2024-02-22T16:43:22Z">
        <w:r>
          <w:rPr>
            <w:rFonts w:hint="eastAsia" w:ascii="仿宋_GB2312" w:hAnsi="仿宋_GB2312" w:eastAsia="仿宋_GB2312" w:cs="仿宋_GB2312"/>
            <w:i w:val="0"/>
            <w:caps w:val="0"/>
            <w:color w:val="000000"/>
            <w:spacing w:val="0"/>
            <w:kern w:val="0"/>
            <w:sz w:val="32"/>
            <w:szCs w:val="32"/>
            <w:shd w:val="clear" w:fill="FFFFFF"/>
            <w:lang w:eastAsia="zh-CN"/>
            <w:rPrChange w:id="1613" w:author="黎琦/资产管理处（征管办）/湖北省财政厅" w:date="2024-05-25T14:05:56Z">
              <w:rPr>
                <w:rFonts w:hint="eastAsia" w:ascii="仿宋_GB2312" w:hAnsi="仿宋_GB2312" w:eastAsia="仿宋_GB2312" w:cs="仿宋_GB2312"/>
                <w:i w:val="0"/>
                <w:caps w:val="0"/>
                <w:color w:val="4D4F53"/>
                <w:spacing w:val="15"/>
                <w:sz w:val="32"/>
                <w:szCs w:val="32"/>
                <w:shd w:val="clear" w:fill="FFFFFF"/>
                <w:lang w:eastAsia="zh-CN"/>
              </w:rPr>
            </w:rPrChange>
          </w:rPr>
          <w:t xml:space="preserve"> </w:t>
        </w:r>
      </w:ins>
      <w:ins w:id="1614" w:author="黎琦/资产管理处（征管办）/湖北省财政厅" w:date="2024-02-22T16:43:22Z">
        <w:r>
          <w:rPr>
            <w:rFonts w:hint="eastAsia" w:ascii="仿宋_GB2312" w:hAnsi="仿宋_GB2312" w:eastAsia="仿宋_GB2312" w:cs="仿宋_GB2312"/>
            <w:i w:val="0"/>
            <w:caps w:val="0"/>
            <w:color w:val="000000"/>
            <w:spacing w:val="0"/>
            <w:kern w:val="0"/>
            <w:sz w:val="32"/>
            <w:szCs w:val="32"/>
            <w:shd w:val="clear" w:fill="FFFFFF"/>
            <w:rPrChange w:id="1615" w:author="黎琦/资产管理处（征管办）/湖北省财政厅" w:date="2024-05-25T14:04:43Z">
              <w:rPr>
                <w:rFonts w:hint="eastAsia" w:ascii="仿宋_GB2312" w:hAnsi="仿宋_GB2312" w:eastAsia="仿宋_GB2312" w:cs="仿宋_GB2312"/>
                <w:i w:val="0"/>
                <w:caps w:val="0"/>
                <w:color w:val="4D4F53"/>
                <w:spacing w:val="15"/>
                <w:sz w:val="32"/>
                <w:szCs w:val="32"/>
                <w:shd w:val="clear" w:fill="FFFFFF"/>
              </w:rPr>
            </w:rPrChange>
          </w:rPr>
          <w:t>执行企业财务、会计制度的事业单位，以及行政事业单位所办国有及国有控股企业国有资产处置，按照企业国有资产管理有关规定执行，不适用本办法。</w:t>
        </w:r>
      </w:ins>
    </w:p>
    <w:p w14:paraId="61FB863D">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640" w:lineRule="exact"/>
        <w:ind w:left="0" w:leftChars="0" w:right="0" w:rightChars="0" w:firstLine="640" w:firstLineChars="200"/>
        <w:jc w:val="both"/>
        <w:textAlignment w:val="auto"/>
        <w:outlineLvl w:val="9"/>
        <w:rPr>
          <w:ins w:id="1617" w:author="黎琦/资产管理处（征管办）/湖北省财政厅" w:date="2024-02-22T16:43:22Z"/>
          <w:rFonts w:hint="eastAsia" w:ascii="仿宋_GB2312" w:hAnsi="仿宋_GB2312" w:eastAsia="仿宋_GB2312" w:cs="仿宋_GB2312"/>
          <w:i w:val="0"/>
          <w:caps w:val="0"/>
          <w:color w:val="000000"/>
          <w:spacing w:val="0"/>
          <w:kern w:val="0"/>
          <w:sz w:val="32"/>
          <w:szCs w:val="32"/>
          <w:shd w:val="clear" w:fill="FFFFFF"/>
          <w:rPrChange w:id="1618" w:author="黎琦/资产管理处（征管办）/湖北省财政厅" w:date="2024-05-25T14:04:43Z">
            <w:rPr>
              <w:ins w:id="1619" w:author="黎琦/资产管理处（征管办）/湖北省财政厅" w:date="2024-02-22T16:43:22Z"/>
              <w:rFonts w:hint="eastAsia" w:ascii="仿宋_GB2312" w:hAnsi="仿宋_GB2312" w:eastAsia="仿宋_GB2312" w:cs="仿宋_GB2312"/>
              <w:i w:val="0"/>
              <w:caps w:val="0"/>
              <w:color w:val="4D4F53"/>
              <w:spacing w:val="15"/>
              <w:sz w:val="32"/>
              <w:szCs w:val="32"/>
            </w:rPr>
          </w:rPrChange>
        </w:rPr>
        <w:pPrChange w:id="1616" w:author="黎琦/资产管理处（征管办）/湖北省财政厅" w:date="2024-05-25T14:05:56Z">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700" w:firstLineChars="200"/>
            <w:jc w:val="both"/>
            <w:textAlignment w:val="auto"/>
            <w:outlineLvl w:val="9"/>
          </w:pPr>
        </w:pPrChange>
      </w:pPr>
      <w:ins w:id="1620" w:author="黎琦/资产管理处（征管办）/湖北省财政厅" w:date="2024-02-22T16:43:22Z">
        <w:r>
          <w:rPr>
            <w:rFonts w:hint="eastAsia" w:ascii="仿宋_GB2312" w:hAnsi="仿宋_GB2312" w:eastAsia="仿宋_GB2312" w:cs="仿宋_GB2312"/>
            <w:i w:val="0"/>
            <w:caps w:val="0"/>
            <w:color w:val="000000"/>
            <w:spacing w:val="0"/>
            <w:kern w:val="0"/>
            <w:sz w:val="32"/>
            <w:szCs w:val="32"/>
            <w:shd w:val="clear" w:fill="FFFFFF"/>
            <w:rPrChange w:id="1621" w:author="黎琦/资产管理处（征管办）/湖北省财政厅" w:date="2024-05-25T14:04:43Z">
              <w:rPr>
                <w:rFonts w:hint="eastAsia" w:ascii="楷体_GB2312" w:hAnsi="楷体_GB2312" w:eastAsia="楷体_GB2312" w:cs="楷体_GB2312"/>
                <w:i w:val="0"/>
                <w:caps w:val="0"/>
                <w:color w:val="4D4F53"/>
                <w:spacing w:val="15"/>
                <w:sz w:val="32"/>
                <w:szCs w:val="32"/>
                <w:shd w:val="clear" w:fill="FFFFFF"/>
              </w:rPr>
            </w:rPrChange>
          </w:rPr>
          <w:t>第</w:t>
        </w:r>
      </w:ins>
      <w:ins w:id="1622" w:author="黎琦/资产管理处（征管办）/湖北省财政厅" w:date="2024-02-22T17:09:31Z">
        <w:r>
          <w:rPr>
            <w:rFonts w:hint="eastAsia" w:ascii="仿宋_GB2312" w:hAnsi="仿宋_GB2312" w:eastAsia="仿宋_GB2312" w:cs="仿宋_GB2312"/>
            <w:i w:val="0"/>
            <w:caps w:val="0"/>
            <w:color w:val="000000"/>
            <w:spacing w:val="0"/>
            <w:kern w:val="0"/>
            <w:sz w:val="32"/>
            <w:szCs w:val="32"/>
            <w:shd w:val="clear" w:fill="FFFFFF"/>
            <w:lang w:eastAsia="zh-CN"/>
            <w:rPrChange w:id="1623" w:author="黎琦/资产管理处（征管办）/湖北省财政厅" w:date="2024-05-25T14:05:56Z">
              <w:rPr>
                <w:rFonts w:hint="eastAsia" w:ascii="仿宋_GB2312" w:hAnsi="仿宋_GB2312" w:eastAsia="仿宋_GB2312" w:cs="仿宋_GB2312"/>
                <w:i w:val="0"/>
                <w:caps w:val="0"/>
                <w:color w:val="000000"/>
                <w:spacing w:val="0"/>
                <w:kern w:val="0"/>
                <w:sz w:val="32"/>
                <w:szCs w:val="32"/>
                <w:shd w:val="clear"/>
                <w:lang w:eastAsia="zh-CN"/>
              </w:rPr>
            </w:rPrChange>
          </w:rPr>
          <w:t>四十</w:t>
        </w:r>
      </w:ins>
      <w:r>
        <w:rPr>
          <w:rFonts w:hint="eastAsia" w:ascii="仿宋_GB2312" w:hAnsi="仿宋_GB2312" w:eastAsia="仿宋_GB2312" w:cs="仿宋_GB2312"/>
          <w:i w:val="0"/>
          <w:caps w:val="0"/>
          <w:color w:val="000000"/>
          <w:spacing w:val="0"/>
          <w:kern w:val="0"/>
          <w:sz w:val="32"/>
          <w:szCs w:val="32"/>
          <w:shd w:val="clear" w:fill="FFFFFF"/>
          <w:lang w:eastAsia="zh-CN"/>
        </w:rPr>
        <w:t>三</w:t>
      </w:r>
      <w:ins w:id="1624" w:author="黎琦/资产管理处（征管办）/湖北省财政厅" w:date="2024-02-22T16:43:22Z">
        <w:r>
          <w:rPr>
            <w:rFonts w:hint="eastAsia" w:ascii="仿宋_GB2312" w:hAnsi="仿宋_GB2312" w:eastAsia="仿宋_GB2312" w:cs="仿宋_GB2312"/>
            <w:i w:val="0"/>
            <w:caps w:val="0"/>
            <w:color w:val="000000"/>
            <w:spacing w:val="0"/>
            <w:kern w:val="0"/>
            <w:sz w:val="32"/>
            <w:szCs w:val="32"/>
            <w:shd w:val="clear" w:fill="FFFFFF"/>
            <w:lang w:eastAsia="zh-CN"/>
            <w:rPrChange w:id="1625" w:author="黎琦/资产管理处（征管办）/湖北省财政厅" w:date="2024-05-25T14:05:56Z">
              <w:rPr>
                <w:rFonts w:hint="eastAsia" w:ascii="楷体_GB2312" w:hAnsi="楷体_GB2312" w:eastAsia="楷体_GB2312" w:cs="楷体_GB2312"/>
                <w:i w:val="0"/>
                <w:caps w:val="0"/>
                <w:color w:val="4D4F53"/>
                <w:spacing w:val="15"/>
                <w:sz w:val="32"/>
                <w:szCs w:val="32"/>
                <w:shd w:val="clear" w:fill="FFFFFF"/>
                <w:lang w:eastAsia="zh-CN"/>
              </w:rPr>
            </w:rPrChange>
          </w:rPr>
          <w:t>条</w:t>
        </w:r>
      </w:ins>
      <w:ins w:id="1626" w:author="黎琦/资产管理处（征管办）/湖北省财政厅" w:date="2024-02-22T16:43:22Z">
        <w:r>
          <w:rPr>
            <w:rFonts w:hint="eastAsia" w:ascii="仿宋_GB2312" w:hAnsi="仿宋_GB2312" w:eastAsia="仿宋_GB2312" w:cs="仿宋_GB2312"/>
            <w:i w:val="0"/>
            <w:caps w:val="0"/>
            <w:color w:val="000000"/>
            <w:spacing w:val="0"/>
            <w:kern w:val="0"/>
            <w:sz w:val="32"/>
            <w:szCs w:val="32"/>
            <w:shd w:val="clear" w:fill="FFFFFF"/>
            <w:lang w:eastAsia="zh-CN"/>
            <w:rPrChange w:id="1627" w:author="黎琦/资产管理处（征管办）/湖北省财政厅" w:date="2024-05-25T14:05:56Z">
              <w:rPr>
                <w:rFonts w:hint="eastAsia" w:ascii="仿宋_GB2312" w:hAnsi="仿宋_GB2312" w:eastAsia="仿宋_GB2312" w:cs="仿宋_GB2312"/>
                <w:i w:val="0"/>
                <w:caps w:val="0"/>
                <w:color w:val="4D4F53"/>
                <w:spacing w:val="15"/>
                <w:sz w:val="32"/>
                <w:szCs w:val="32"/>
                <w:shd w:val="clear" w:fill="FFFFFF"/>
                <w:lang w:eastAsia="zh-CN"/>
              </w:rPr>
            </w:rPrChange>
          </w:rPr>
          <w:t xml:space="preserve"> </w:t>
        </w:r>
      </w:ins>
      <w:ins w:id="1628" w:author="黎琦/资产管理处（征管办）/湖北省财政厅" w:date="2024-02-22T16:43:22Z">
        <w:r>
          <w:rPr>
            <w:rFonts w:hint="eastAsia" w:ascii="仿宋_GB2312" w:hAnsi="仿宋_GB2312" w:eastAsia="仿宋_GB2312" w:cs="仿宋_GB2312"/>
            <w:i w:val="0"/>
            <w:caps w:val="0"/>
            <w:color w:val="000000"/>
            <w:spacing w:val="0"/>
            <w:kern w:val="0"/>
            <w:sz w:val="32"/>
            <w:szCs w:val="32"/>
            <w:shd w:val="clear" w:fill="FFFFFF"/>
            <w:rPrChange w:id="1629" w:author="黎琦/资产管理处（征管办）/湖北省财政厅" w:date="2024-05-25T14:04:43Z">
              <w:rPr>
                <w:rFonts w:hint="eastAsia" w:ascii="仿宋_GB2312" w:hAnsi="仿宋_GB2312" w:eastAsia="仿宋_GB2312" w:cs="仿宋_GB2312"/>
                <w:i w:val="0"/>
                <w:caps w:val="0"/>
                <w:color w:val="4D4F53"/>
                <w:spacing w:val="15"/>
                <w:sz w:val="32"/>
                <w:szCs w:val="32"/>
                <w:shd w:val="clear" w:fill="FFFFFF"/>
              </w:rPr>
            </w:rPrChange>
          </w:rPr>
          <w:t>行政事业单位货币性资产损失核销，按照预算及财务管理有关规定执行。</w:t>
        </w:r>
      </w:ins>
    </w:p>
    <w:p w14:paraId="26ACCC2B">
      <w:pPr>
        <w:widowControl w:val="0"/>
        <w:pBdr>
          <w:top w:val="none" w:color="auto" w:sz="0" w:space="0"/>
          <w:left w:val="none" w:color="auto" w:sz="0" w:space="0"/>
          <w:bottom w:val="none" w:color="auto" w:sz="0" w:space="0"/>
          <w:right w:val="none" w:color="auto" w:sz="0" w:space="0"/>
        </w:pBdr>
        <w:shd w:val="clear" w:fill="FFFFFF"/>
        <w:spacing w:beforeLines="0" w:afterLines="0" w:line="640" w:lineRule="exact"/>
        <w:ind w:firstLine="640" w:firstLineChars="200"/>
        <w:jc w:val="both"/>
        <w:outlineLvl w:val="9"/>
        <w:rPr>
          <w:ins w:id="1631" w:author="黎琦/资产管理处（征管办）/湖北省财政厅" w:date="2024-02-22T16:43:59Z"/>
          <w:rFonts w:hint="eastAsia" w:ascii="仿宋_GB2312" w:hAnsi="仿宋_GB2312" w:eastAsia="仿宋_GB2312" w:cs="仿宋_GB2312"/>
          <w:i w:val="0"/>
          <w:caps w:val="0"/>
          <w:color w:val="000000"/>
          <w:spacing w:val="0"/>
          <w:kern w:val="0"/>
          <w:sz w:val="32"/>
          <w:szCs w:val="32"/>
          <w:shd w:val="clear" w:fill="FFFFFF"/>
          <w:rPrChange w:id="1632" w:author="黎琦/资产管理处（征管办）/湖北省财政厅" w:date="2024-05-25T14:04:43Z">
            <w:rPr>
              <w:ins w:id="1633" w:author="黎琦/资产管理处（征管办）/湖北省财政厅" w:date="2024-02-22T16:43:59Z"/>
              <w:rFonts w:hint="eastAsia" w:ascii="仿宋_GB2312" w:hAnsi="仿宋_GB2312" w:eastAsia="仿宋_GB2312" w:cs="仿宋_GB2312"/>
              <w:i w:val="0"/>
              <w:caps w:val="0"/>
              <w:color w:val="4D4F53"/>
              <w:spacing w:val="15"/>
              <w:sz w:val="32"/>
              <w:szCs w:val="32"/>
              <w:shd w:val="clear" w:fill="FFFFFF"/>
            </w:rPr>
          </w:rPrChange>
        </w:rPr>
        <w:pPrChange w:id="1630" w:author="黎琦/资产管理处（征管办）/湖北省财政厅" w:date="2024-05-25T14:04:43Z">
          <w:pPr>
            <w:widowControl/>
            <w:spacing w:line="432" w:lineRule="atLeast"/>
            <w:jc w:val="left"/>
          </w:pPr>
        </w:pPrChange>
      </w:pPr>
      <w:ins w:id="1634" w:author="黎琦/资产管理处（征管办）/湖北省财政厅" w:date="2024-02-22T16:43:22Z">
        <w:r>
          <w:rPr>
            <w:rFonts w:hint="eastAsia" w:ascii="仿宋_GB2312" w:hAnsi="仿宋_GB2312" w:eastAsia="仿宋_GB2312" w:cs="仿宋_GB2312"/>
            <w:i w:val="0"/>
            <w:caps w:val="0"/>
            <w:color w:val="000000"/>
            <w:spacing w:val="0"/>
            <w:kern w:val="0"/>
            <w:sz w:val="32"/>
            <w:szCs w:val="32"/>
            <w:shd w:val="clear" w:fill="FFFFFF"/>
            <w:rPrChange w:id="1635" w:author="黎琦/资产管理处（征管办）/湖北省财政厅" w:date="2024-05-25T14:04:43Z">
              <w:rPr>
                <w:rFonts w:hint="eastAsia" w:ascii="楷体_GB2312" w:hAnsi="楷体_GB2312" w:eastAsia="楷体_GB2312" w:cs="楷体_GB2312"/>
                <w:i w:val="0"/>
                <w:caps w:val="0"/>
                <w:color w:val="4D4F53"/>
                <w:spacing w:val="15"/>
                <w:sz w:val="32"/>
                <w:szCs w:val="32"/>
                <w:shd w:val="clear" w:fill="FFFFFF"/>
              </w:rPr>
            </w:rPrChange>
          </w:rPr>
          <w:t>第四十</w:t>
        </w:r>
      </w:ins>
      <w:r>
        <w:rPr>
          <w:rFonts w:hint="eastAsia" w:ascii="仿宋_GB2312" w:hAnsi="仿宋_GB2312" w:eastAsia="仿宋_GB2312" w:cs="仿宋_GB2312"/>
          <w:i w:val="0"/>
          <w:caps w:val="0"/>
          <w:color w:val="000000"/>
          <w:spacing w:val="0"/>
          <w:kern w:val="0"/>
          <w:sz w:val="32"/>
          <w:szCs w:val="32"/>
          <w:shd w:val="clear" w:fill="FFFFFF"/>
          <w:lang w:eastAsia="zh-CN"/>
        </w:rPr>
        <w:t>四</w:t>
      </w:r>
      <w:ins w:id="1636" w:author="黎琦/资产管理处（征管办）/湖北省财政厅" w:date="2024-02-22T16:43:22Z">
        <w:r>
          <w:rPr>
            <w:rFonts w:hint="eastAsia" w:ascii="仿宋_GB2312" w:hAnsi="仿宋_GB2312" w:eastAsia="仿宋_GB2312" w:cs="仿宋_GB2312"/>
            <w:i w:val="0"/>
            <w:caps w:val="0"/>
            <w:color w:val="000000"/>
            <w:spacing w:val="0"/>
            <w:kern w:val="0"/>
            <w:sz w:val="32"/>
            <w:szCs w:val="32"/>
            <w:shd w:val="clear" w:fill="FFFFFF"/>
            <w:lang w:eastAsia="zh-CN"/>
            <w:rPrChange w:id="1637" w:author="黎琦/资产管理处（征管办）/湖北省财政厅" w:date="2024-05-25T14:05:56Z">
              <w:rPr>
                <w:rFonts w:hint="eastAsia" w:ascii="楷体_GB2312" w:hAnsi="楷体_GB2312" w:eastAsia="楷体_GB2312" w:cs="楷体_GB2312"/>
                <w:i w:val="0"/>
                <w:caps w:val="0"/>
                <w:color w:val="4D4F53"/>
                <w:spacing w:val="15"/>
                <w:sz w:val="32"/>
                <w:szCs w:val="32"/>
                <w:shd w:val="clear" w:fill="FFFFFF"/>
                <w:lang w:eastAsia="zh-CN"/>
              </w:rPr>
            </w:rPrChange>
          </w:rPr>
          <w:t>条</w:t>
        </w:r>
      </w:ins>
      <w:ins w:id="1638" w:author="黎琦/资产管理处（征管办）/湖北省财政厅" w:date="2024-02-22T16:43:22Z">
        <w:r>
          <w:rPr>
            <w:rFonts w:hint="eastAsia" w:ascii="仿宋_GB2312" w:hAnsi="仿宋_GB2312" w:eastAsia="仿宋_GB2312" w:cs="仿宋_GB2312"/>
            <w:i w:val="0"/>
            <w:caps w:val="0"/>
            <w:color w:val="000000"/>
            <w:spacing w:val="0"/>
            <w:kern w:val="0"/>
            <w:sz w:val="32"/>
            <w:szCs w:val="32"/>
            <w:shd w:val="clear" w:fill="FFFFFF"/>
            <w:lang w:eastAsia="zh-CN"/>
            <w:rPrChange w:id="1639" w:author="黎琦/资产管理处（征管办）/湖北省财政厅" w:date="2024-05-25T14:05:56Z">
              <w:rPr>
                <w:rFonts w:hint="eastAsia" w:ascii="仿宋_GB2312" w:hAnsi="仿宋_GB2312" w:eastAsia="仿宋_GB2312" w:cs="仿宋_GB2312"/>
                <w:i w:val="0"/>
                <w:caps w:val="0"/>
                <w:color w:val="4D4F53"/>
                <w:spacing w:val="15"/>
                <w:sz w:val="32"/>
                <w:szCs w:val="32"/>
                <w:shd w:val="clear" w:fill="FFFFFF"/>
                <w:lang w:eastAsia="zh-CN"/>
              </w:rPr>
            </w:rPrChange>
          </w:rPr>
          <w:t xml:space="preserve"> </w:t>
        </w:r>
      </w:ins>
      <w:ins w:id="1640" w:author="黎琦/资产管理处（征管办）/湖北省财政厅" w:date="2024-02-22T16:43:22Z">
        <w:r>
          <w:rPr>
            <w:rFonts w:hint="eastAsia" w:ascii="仿宋_GB2312" w:hAnsi="仿宋_GB2312" w:eastAsia="仿宋_GB2312" w:cs="仿宋_GB2312"/>
            <w:i w:val="0"/>
            <w:caps w:val="0"/>
            <w:color w:val="000000"/>
            <w:spacing w:val="0"/>
            <w:kern w:val="0"/>
            <w:sz w:val="32"/>
            <w:szCs w:val="32"/>
            <w:shd w:val="clear" w:fill="FFFFFF"/>
            <w:rPrChange w:id="1641" w:author="黎琦/资产管理处（征管办）/湖北省财政厅" w:date="2024-05-25T14:04:43Z">
              <w:rPr>
                <w:rFonts w:hint="eastAsia" w:ascii="仿宋_GB2312" w:hAnsi="仿宋_GB2312" w:eastAsia="仿宋_GB2312" w:cs="仿宋_GB2312"/>
                <w:i w:val="0"/>
                <w:caps w:val="0"/>
                <w:color w:val="4D4F53"/>
                <w:spacing w:val="15"/>
                <w:sz w:val="32"/>
                <w:szCs w:val="32"/>
                <w:shd w:val="clear" w:fill="FFFFFF"/>
              </w:rPr>
            </w:rPrChange>
          </w:rPr>
          <w:t>公共基础设施、政府储备物资、国有文物文化等行政事业性国有资产处置，以及行政事业单位境外国有资产处置，按照有关规定执行。</w:t>
        </w:r>
      </w:ins>
    </w:p>
    <w:p w14:paraId="6551C928">
      <w:pPr>
        <w:widowControl w:val="0"/>
        <w:pBdr>
          <w:top w:val="none" w:color="auto" w:sz="0" w:space="0"/>
          <w:left w:val="none" w:color="auto" w:sz="0" w:space="0"/>
          <w:bottom w:val="none" w:color="auto" w:sz="0" w:space="0"/>
          <w:right w:val="none" w:color="auto" w:sz="0" w:space="0"/>
        </w:pBdr>
        <w:shd w:val="clear" w:fill="FFFFFF"/>
        <w:spacing w:beforeLines="0" w:afterLines="0" w:line="640" w:lineRule="exact"/>
        <w:ind w:firstLine="640" w:firstLineChars="200"/>
        <w:jc w:val="both"/>
        <w:outlineLvl w:val="9"/>
        <w:rPr>
          <w:rFonts w:hint="eastAsia" w:ascii="仿宋_GB2312" w:hAnsi="仿宋_GB2312" w:eastAsia="仿宋_GB2312" w:cs="仿宋_GB2312"/>
          <w:color w:val="000000"/>
          <w:kern w:val="0"/>
          <w:sz w:val="32"/>
          <w:szCs w:val="32"/>
          <w:shd w:val="clear" w:fill="FFFFFF"/>
          <w:rPrChange w:id="1643" w:author="黎琦/资产管理处（征管办）/湖北省财政厅" w:date="2024-02-22T16:51:33Z">
            <w:rPr>
              <w:rFonts w:hint="eastAsia" w:ascii="宋体" w:hAnsi="宋体" w:eastAsia="宋体" w:cs="宋体"/>
              <w:color w:val="000000"/>
              <w:kern w:val="0"/>
              <w:sz w:val="24"/>
              <w:szCs w:val="24"/>
            </w:rPr>
          </w:rPrChange>
        </w:rPr>
        <w:pPrChange w:id="1642" w:author="黎琦/资产管理处（征管办）/湖北省财政厅" w:date="2024-05-25T14:03:39Z">
          <w:pPr>
            <w:widowControl/>
            <w:spacing w:line="432" w:lineRule="atLeast"/>
            <w:jc w:val="left"/>
          </w:pPr>
        </w:pPrChange>
      </w:pPr>
      <w:r>
        <w:rPr>
          <w:rFonts w:hint="eastAsia" w:ascii="仿宋_GB2312" w:hAnsi="仿宋_GB2312" w:eastAsia="仿宋_GB2312" w:cs="仿宋_GB2312"/>
          <w:color w:val="000000"/>
          <w:kern w:val="0"/>
          <w:sz w:val="32"/>
          <w:szCs w:val="32"/>
          <w:shd w:val="clear" w:fill="FFFFFF"/>
          <w:rPrChange w:id="1644" w:author="黎琦/资产管理处（征管办）/湖北省财政厅" w:date="2024-02-22T16:51:33Z">
            <w:rPr>
              <w:rFonts w:hint="eastAsia" w:ascii="黑体" w:hAnsi="黑体" w:eastAsia="黑体" w:cs="宋体"/>
              <w:color w:val="000000"/>
              <w:kern w:val="0"/>
              <w:sz w:val="24"/>
              <w:szCs w:val="24"/>
            </w:rPr>
          </w:rPrChange>
        </w:rPr>
        <w:t>第四十</w:t>
      </w:r>
      <w:r>
        <w:rPr>
          <w:rFonts w:hint="eastAsia" w:ascii="仿宋_GB2312" w:hAnsi="仿宋_GB2312" w:eastAsia="仿宋_GB2312" w:cs="仿宋_GB2312"/>
          <w:color w:val="000000"/>
          <w:kern w:val="0"/>
          <w:sz w:val="32"/>
          <w:szCs w:val="32"/>
          <w:shd w:val="clear" w:fill="FFFFFF"/>
          <w:lang w:eastAsia="zh-CN"/>
        </w:rPr>
        <w:t>五</w:t>
      </w:r>
      <w:r>
        <w:rPr>
          <w:rFonts w:hint="eastAsia" w:ascii="仿宋_GB2312" w:hAnsi="仿宋_GB2312" w:eastAsia="仿宋_GB2312" w:cs="仿宋_GB2312"/>
          <w:color w:val="000000"/>
          <w:kern w:val="0"/>
          <w:sz w:val="32"/>
          <w:szCs w:val="32"/>
          <w:shd w:val="clear" w:fill="FFFFFF"/>
          <w:rPrChange w:id="1645" w:author="黎琦/资产管理处（征管办）/湖北省财政厅" w:date="2024-02-22T16:51:33Z">
            <w:rPr>
              <w:rFonts w:hint="eastAsia" w:ascii="黑体" w:hAnsi="黑体" w:eastAsia="黑体" w:cs="宋体"/>
              <w:color w:val="000000"/>
              <w:kern w:val="0"/>
              <w:sz w:val="24"/>
              <w:szCs w:val="24"/>
            </w:rPr>
          </w:rPrChange>
        </w:rPr>
        <w:t>条</w:t>
      </w:r>
      <w:r>
        <w:rPr>
          <w:rFonts w:hint="eastAsia" w:ascii="仿宋_GB2312" w:hAnsi="仿宋_GB2312" w:eastAsia="仿宋_GB2312" w:cs="仿宋_GB2312"/>
          <w:color w:val="000000"/>
          <w:kern w:val="0"/>
          <w:sz w:val="32"/>
          <w:szCs w:val="32"/>
          <w:shd w:val="clear" w:fill="FFFFFF"/>
          <w:rPrChange w:id="1646" w:author="黎琦/资产管理处（征管办）/湖北省财政厅" w:date="2024-02-22T16:51:33Z">
            <w:rPr>
              <w:rFonts w:hint="eastAsia" w:ascii="宋体" w:hAnsi="宋体" w:eastAsia="宋体" w:cs="宋体"/>
              <w:color w:val="000000"/>
              <w:kern w:val="0"/>
              <w:sz w:val="24"/>
              <w:szCs w:val="24"/>
            </w:rPr>
          </w:rPrChange>
        </w:rPr>
        <w:t>　涉密资产的处置应当符合国家有关部门关于安全保密的有关规定，国家安全保密部门对涉密资产处置已有规定的，按规定执行。</w:t>
      </w:r>
    </w:p>
    <w:p w14:paraId="2D583943">
      <w:pPr>
        <w:widowControl w:val="0"/>
        <w:pBdr>
          <w:top w:val="none" w:color="auto" w:sz="0" w:space="0"/>
          <w:left w:val="none" w:color="auto" w:sz="0" w:space="0"/>
          <w:bottom w:val="none" w:color="auto" w:sz="0" w:space="0"/>
          <w:right w:val="none" w:color="auto" w:sz="0" w:space="0"/>
        </w:pBdr>
        <w:shd w:val="clear" w:fill="FFFFFF"/>
        <w:spacing w:beforeLines="0" w:afterLines="0" w:line="640" w:lineRule="exact"/>
        <w:ind w:firstLine="640" w:firstLineChars="200"/>
        <w:jc w:val="both"/>
        <w:outlineLvl w:val="9"/>
        <w:rPr>
          <w:rFonts w:hint="eastAsia" w:ascii="仿宋_GB2312" w:hAnsi="仿宋_GB2312" w:eastAsia="仿宋_GB2312" w:cs="仿宋_GB2312"/>
          <w:color w:val="000000"/>
          <w:kern w:val="0"/>
          <w:sz w:val="32"/>
          <w:szCs w:val="32"/>
          <w:shd w:val="clear" w:fill="FFFFFF"/>
          <w:rPrChange w:id="1648" w:author="黎琦/资产管理处（征管办）/湖北省财政厅" w:date="2024-02-22T16:51:33Z">
            <w:rPr>
              <w:rFonts w:hint="eastAsia" w:ascii="宋体" w:hAnsi="宋体" w:eastAsia="宋体" w:cs="宋体"/>
              <w:color w:val="000000"/>
              <w:kern w:val="0"/>
              <w:sz w:val="24"/>
              <w:szCs w:val="24"/>
            </w:rPr>
          </w:rPrChange>
        </w:rPr>
        <w:pPrChange w:id="1647" w:author="黎琦/资产管理处（征管办）/湖北省财政厅" w:date="2024-05-25T14:03:39Z">
          <w:pPr>
            <w:widowControl/>
            <w:spacing w:line="432" w:lineRule="atLeast"/>
            <w:jc w:val="left"/>
          </w:pPr>
        </w:pPrChange>
      </w:pPr>
      <w:del w:id="1649" w:author="黎琦/资产管理处（征管办）/湖北省财政厅" w:date="2024-02-22T17:09:39Z">
        <w:r>
          <w:rPr>
            <w:rFonts w:hint="eastAsia" w:ascii="仿宋_GB2312" w:hAnsi="仿宋_GB2312" w:eastAsia="仿宋_GB2312" w:cs="仿宋_GB2312"/>
            <w:color w:val="000000"/>
            <w:kern w:val="0"/>
            <w:sz w:val="32"/>
            <w:szCs w:val="32"/>
            <w:shd w:val="clear" w:fill="FFFFFF"/>
            <w:rPrChange w:id="1650" w:author="黎琦/资产管理处（征管办）/湖北省财政厅" w:date="2024-02-22T16:51:33Z">
              <w:rPr>
                <w:rFonts w:hint="eastAsia" w:ascii="黑体" w:hAnsi="黑体" w:eastAsia="黑体" w:cs="宋体"/>
                <w:color w:val="000000"/>
                <w:kern w:val="0"/>
                <w:sz w:val="24"/>
                <w:szCs w:val="24"/>
              </w:rPr>
            </w:rPrChange>
          </w:rPr>
          <w:delText>　</w:delText>
        </w:r>
      </w:del>
      <w:del w:id="1651" w:author="黎琦/资产管理处（征管办）/湖北省财政厅" w:date="2024-02-22T17:09:38Z">
        <w:r>
          <w:rPr>
            <w:rFonts w:hint="eastAsia" w:ascii="仿宋_GB2312" w:hAnsi="仿宋_GB2312" w:eastAsia="仿宋_GB2312" w:cs="仿宋_GB2312"/>
            <w:color w:val="000000"/>
            <w:kern w:val="0"/>
            <w:sz w:val="32"/>
            <w:szCs w:val="32"/>
            <w:shd w:val="clear" w:fill="FFFFFF"/>
            <w:rPrChange w:id="1652" w:author="黎琦/资产管理处（征管办）/湖北省财政厅" w:date="2024-02-22T16:51:33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shd w:val="clear" w:fill="FFFFFF"/>
          <w:rPrChange w:id="1653" w:author="黎琦/资产管理处（征管办）/湖北省财政厅" w:date="2024-02-22T16:51:33Z">
            <w:rPr>
              <w:rFonts w:hint="eastAsia" w:ascii="黑体" w:hAnsi="黑体" w:eastAsia="黑体" w:cs="宋体"/>
              <w:color w:val="000000"/>
              <w:kern w:val="0"/>
              <w:sz w:val="24"/>
              <w:szCs w:val="24"/>
            </w:rPr>
          </w:rPrChange>
        </w:rPr>
        <w:t>第</w:t>
      </w:r>
      <w:r>
        <w:rPr>
          <w:rFonts w:hint="eastAsia" w:ascii="仿宋_GB2312" w:hAnsi="仿宋_GB2312" w:eastAsia="仿宋_GB2312" w:cs="仿宋_GB2312"/>
          <w:color w:val="000000"/>
          <w:kern w:val="0"/>
          <w:sz w:val="32"/>
          <w:szCs w:val="32"/>
          <w:shd w:val="clear" w:fill="FFFFFF"/>
          <w:lang w:eastAsia="zh-CN"/>
        </w:rPr>
        <w:t>四十六</w:t>
      </w:r>
      <w:r>
        <w:rPr>
          <w:rFonts w:hint="eastAsia" w:ascii="仿宋_GB2312" w:hAnsi="仿宋_GB2312" w:eastAsia="仿宋_GB2312" w:cs="仿宋_GB2312"/>
          <w:color w:val="000000"/>
          <w:kern w:val="0"/>
          <w:sz w:val="32"/>
          <w:szCs w:val="32"/>
          <w:shd w:val="clear" w:fill="FFFFFF"/>
          <w:rPrChange w:id="1654" w:author="黎琦/资产管理处（征管办）/湖北省财政厅" w:date="2024-02-22T16:51:33Z">
            <w:rPr>
              <w:rFonts w:hint="eastAsia" w:ascii="黑体" w:hAnsi="黑体" w:eastAsia="黑体" w:cs="宋体"/>
              <w:color w:val="000000"/>
              <w:kern w:val="0"/>
              <w:sz w:val="24"/>
              <w:szCs w:val="24"/>
            </w:rPr>
          </w:rPrChange>
        </w:rPr>
        <w:t>条</w:t>
      </w:r>
      <w:r>
        <w:rPr>
          <w:rFonts w:hint="eastAsia" w:ascii="仿宋_GB2312" w:hAnsi="仿宋_GB2312" w:eastAsia="仿宋_GB2312" w:cs="仿宋_GB2312"/>
          <w:color w:val="000000"/>
          <w:kern w:val="0"/>
          <w:sz w:val="32"/>
          <w:szCs w:val="32"/>
          <w:shd w:val="clear" w:fill="FFFFFF"/>
          <w:rPrChange w:id="1655" w:author="黎琦/资产管理处（征管办）/湖北省财政厅" w:date="2024-02-22T16:51:33Z">
            <w:rPr>
              <w:rFonts w:hint="eastAsia" w:ascii="宋体" w:hAnsi="宋体" w:eastAsia="宋体" w:cs="宋体"/>
              <w:color w:val="000000"/>
              <w:kern w:val="0"/>
              <w:sz w:val="24"/>
              <w:szCs w:val="24"/>
            </w:rPr>
          </w:rPrChange>
        </w:rPr>
        <w:t>　科技成果转化中的资产处置行为，</w:t>
      </w:r>
      <w:del w:id="1656" w:author="黎琦/资产管理处（征管办）/湖北省财政厅" w:date="2024-05-25T14:00:03Z">
        <w:r>
          <w:rPr>
            <w:rFonts w:hint="eastAsia" w:ascii="仿宋_GB2312" w:hAnsi="仿宋_GB2312" w:eastAsia="仿宋_GB2312" w:cs="仿宋_GB2312"/>
            <w:color w:val="000000"/>
            <w:kern w:val="0"/>
            <w:sz w:val="32"/>
            <w:szCs w:val="32"/>
            <w:shd w:val="clear" w:fill="FFFFFF"/>
            <w:rPrChange w:id="1657" w:author="黎琦/资产管理处（征管办）/湖北省财政厅" w:date="2024-02-22T16:51:33Z">
              <w:rPr>
                <w:rFonts w:hint="eastAsia" w:ascii="宋体" w:hAnsi="宋体" w:eastAsia="宋体" w:cs="宋体"/>
                <w:color w:val="000000"/>
                <w:kern w:val="0"/>
                <w:sz w:val="24"/>
                <w:szCs w:val="24"/>
              </w:rPr>
            </w:rPrChange>
          </w:rPr>
          <w:delText>国家、我省</w:delText>
        </w:r>
      </w:del>
      <w:r>
        <w:rPr>
          <w:rFonts w:hint="eastAsia" w:ascii="仿宋_GB2312" w:hAnsi="仿宋_GB2312" w:eastAsia="仿宋_GB2312" w:cs="仿宋_GB2312"/>
          <w:color w:val="000000"/>
          <w:kern w:val="0"/>
          <w:sz w:val="32"/>
          <w:szCs w:val="32"/>
          <w:shd w:val="clear" w:fill="FFFFFF"/>
          <w:rPrChange w:id="1658" w:author="黎琦/资产管理处（征管办）/湖北省财政厅" w:date="2024-02-22T16:51:33Z">
            <w:rPr>
              <w:rFonts w:hint="eastAsia" w:ascii="宋体" w:hAnsi="宋体" w:eastAsia="宋体" w:cs="宋体"/>
              <w:color w:val="000000"/>
              <w:kern w:val="0"/>
              <w:sz w:val="24"/>
              <w:szCs w:val="24"/>
            </w:rPr>
          </w:rPrChange>
        </w:rPr>
        <w:t>另有规定的</w:t>
      </w:r>
      <w:del w:id="1659" w:author="黎琦/资产管理处（征管办）/湖北省财政厅" w:date="2024-05-25T14:00:05Z">
        <w:r>
          <w:rPr>
            <w:rFonts w:hint="eastAsia" w:ascii="仿宋_GB2312" w:hAnsi="仿宋_GB2312" w:eastAsia="仿宋_GB2312" w:cs="仿宋_GB2312"/>
            <w:color w:val="000000"/>
            <w:kern w:val="0"/>
            <w:sz w:val="32"/>
            <w:szCs w:val="32"/>
            <w:shd w:val="clear" w:fill="FFFFFF"/>
            <w:rPrChange w:id="1660" w:author="黎琦/资产管理处（征管办）/湖北省财政厅" w:date="2024-02-22T16:51:33Z">
              <w:rPr>
                <w:rFonts w:hint="eastAsia" w:ascii="宋体" w:hAnsi="宋体" w:eastAsia="宋体" w:cs="宋体"/>
                <w:color w:val="000000"/>
                <w:kern w:val="0"/>
                <w:sz w:val="24"/>
                <w:szCs w:val="24"/>
              </w:rPr>
            </w:rPrChange>
          </w:rPr>
          <w:delText>，</w:delText>
        </w:r>
      </w:del>
      <w:r>
        <w:rPr>
          <w:rFonts w:hint="eastAsia" w:ascii="仿宋_GB2312" w:hAnsi="仿宋_GB2312" w:eastAsia="仿宋_GB2312" w:cs="仿宋_GB2312"/>
          <w:color w:val="000000"/>
          <w:kern w:val="0"/>
          <w:sz w:val="32"/>
          <w:szCs w:val="32"/>
          <w:shd w:val="clear" w:fill="FFFFFF"/>
          <w:rPrChange w:id="1661" w:author="黎琦/资产管理处（征管办）/湖北省财政厅" w:date="2024-02-22T16:51:33Z">
            <w:rPr>
              <w:rFonts w:hint="eastAsia" w:ascii="宋体" w:hAnsi="宋体" w:eastAsia="宋体" w:cs="宋体"/>
              <w:color w:val="000000"/>
              <w:kern w:val="0"/>
              <w:sz w:val="24"/>
              <w:szCs w:val="24"/>
            </w:rPr>
          </w:rPrChange>
        </w:rPr>
        <w:t>从其规定。</w:t>
      </w:r>
    </w:p>
    <w:p w14:paraId="2CCF4CE9">
      <w:pPr>
        <w:widowControl w:val="0"/>
        <w:spacing w:beforeLines="0" w:afterLines="0" w:line="640" w:lineRule="exact"/>
        <w:ind w:firstLine="640" w:firstLineChars="200"/>
        <w:jc w:val="both"/>
        <w:rPr>
          <w:ins w:id="1663" w:author="黎琦/资产管理处（征管办）/湖北省财政厅" w:date="2024-05-25T14:01:17Z"/>
          <w:rFonts w:hint="eastAsia" w:ascii="仿宋_GB2312" w:hAnsi="仿宋_GB2312" w:eastAsia="仿宋_GB2312" w:cs="仿宋_GB2312"/>
          <w:color w:val="000000"/>
          <w:kern w:val="0"/>
          <w:sz w:val="32"/>
          <w:szCs w:val="32"/>
        </w:rPr>
        <w:pPrChange w:id="1662" w:author="黎琦/资产管理处（征管办）/湖北省财政厅" w:date="2024-05-25T14:03:39Z">
          <w:pPr>
            <w:widowControl/>
            <w:spacing w:line="432" w:lineRule="atLeast"/>
            <w:jc w:val="left"/>
          </w:pPr>
        </w:pPrChange>
      </w:pPr>
      <w:del w:id="1664" w:author="黎琦/资产管理处（征管办）/湖北省财政厅" w:date="2024-02-22T17:09:45Z">
        <w:r>
          <w:rPr>
            <w:rFonts w:hint="eastAsia" w:ascii="仿宋_GB2312" w:hAnsi="仿宋_GB2312" w:eastAsia="仿宋_GB2312" w:cs="仿宋_GB2312"/>
            <w:color w:val="000000"/>
            <w:kern w:val="0"/>
            <w:sz w:val="32"/>
            <w:szCs w:val="32"/>
            <w:rPrChange w:id="1665" w:author="黎琦/资产管理处（征管办）/湖北省财政厅" w:date="2024-02-22T16:51:33Z">
              <w:rPr>
                <w:rFonts w:hint="eastAsia" w:ascii="黑体" w:hAnsi="黑体" w:eastAsia="黑体" w:cs="宋体"/>
                <w:color w:val="000000"/>
                <w:kern w:val="0"/>
                <w:sz w:val="24"/>
                <w:szCs w:val="24"/>
              </w:rPr>
            </w:rPrChange>
          </w:rPr>
          <w:delText>　</w:delText>
        </w:r>
      </w:del>
      <w:del w:id="1666" w:author="黎琦/资产管理处（征管办）/湖北省财政厅" w:date="2024-02-22T17:09:45Z">
        <w:r>
          <w:rPr>
            <w:rFonts w:hint="eastAsia" w:ascii="仿宋_GB2312" w:hAnsi="仿宋_GB2312" w:eastAsia="仿宋_GB2312" w:cs="仿宋_GB2312"/>
            <w:color w:val="000000"/>
            <w:kern w:val="0"/>
            <w:sz w:val="32"/>
            <w:szCs w:val="32"/>
            <w:rPrChange w:id="1667" w:author="黎琦/资产管理处（征管办）/湖北省财政厅" w:date="2024-02-22T16:51:33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668" w:author="黎琦/资产管理处（征管办）/湖北省财政厅" w:date="2024-02-22T16:51:33Z">
            <w:rPr>
              <w:rFonts w:hint="eastAsia" w:ascii="黑体" w:hAnsi="黑体" w:eastAsia="黑体" w:cs="宋体"/>
              <w:color w:val="000000"/>
              <w:kern w:val="0"/>
              <w:sz w:val="24"/>
              <w:szCs w:val="24"/>
            </w:rPr>
          </w:rPrChange>
        </w:rPr>
        <w:t>第</w:t>
      </w:r>
      <w:r>
        <w:rPr>
          <w:rFonts w:hint="eastAsia" w:ascii="仿宋_GB2312" w:hAnsi="仿宋_GB2312" w:eastAsia="仿宋_GB2312" w:cs="仿宋_GB2312"/>
          <w:color w:val="000000"/>
          <w:kern w:val="0"/>
          <w:sz w:val="32"/>
          <w:szCs w:val="32"/>
          <w:lang w:eastAsia="zh-CN"/>
        </w:rPr>
        <w:t>四十七</w:t>
      </w:r>
      <w:del w:id="1669" w:author="黎琦/资产管理处（征管办）/湖北省财政厅" w:date="2024-02-22T17:09:50Z">
        <w:r>
          <w:rPr>
            <w:rFonts w:hint="eastAsia" w:ascii="仿宋_GB2312" w:hAnsi="仿宋_GB2312" w:eastAsia="仿宋_GB2312" w:cs="仿宋_GB2312"/>
            <w:color w:val="000000"/>
            <w:kern w:val="0"/>
            <w:sz w:val="32"/>
            <w:szCs w:val="32"/>
            <w:rPrChange w:id="1670" w:author="黎琦/资产管理处（征管办）/湖北省财政厅" w:date="2024-02-22T16:51:33Z">
              <w:rPr>
                <w:rFonts w:hint="eastAsia" w:ascii="黑体" w:hAnsi="黑体" w:eastAsia="黑体" w:cs="宋体"/>
                <w:color w:val="000000"/>
                <w:kern w:val="0"/>
                <w:sz w:val="24"/>
                <w:szCs w:val="24"/>
              </w:rPr>
            </w:rPrChange>
          </w:rPr>
          <w:delText>四</w:delText>
        </w:r>
      </w:del>
      <w:r>
        <w:rPr>
          <w:rFonts w:hint="eastAsia" w:ascii="仿宋_GB2312" w:hAnsi="仿宋_GB2312" w:eastAsia="仿宋_GB2312" w:cs="仿宋_GB2312"/>
          <w:color w:val="000000"/>
          <w:kern w:val="0"/>
          <w:sz w:val="32"/>
          <w:szCs w:val="32"/>
          <w:rPrChange w:id="1671" w:author="黎琦/资产管理处（征管办）/湖北省财政厅" w:date="2024-02-22T16:51:33Z">
            <w:rPr>
              <w:rFonts w:hint="eastAsia" w:ascii="黑体" w:hAnsi="黑体" w:eastAsia="黑体" w:cs="宋体"/>
              <w:color w:val="000000"/>
              <w:kern w:val="0"/>
              <w:sz w:val="24"/>
              <w:szCs w:val="24"/>
            </w:rPr>
          </w:rPrChange>
        </w:rPr>
        <w:t>条</w:t>
      </w:r>
      <w:r>
        <w:rPr>
          <w:rFonts w:hint="eastAsia" w:ascii="仿宋_GB2312" w:hAnsi="仿宋_GB2312" w:eastAsia="仿宋_GB2312" w:cs="仿宋_GB2312"/>
          <w:color w:val="000000"/>
          <w:kern w:val="0"/>
          <w:sz w:val="32"/>
          <w:szCs w:val="32"/>
          <w:rPrChange w:id="1672" w:author="黎琦/资产管理处（征管办）/湖北省财政厅" w:date="2024-02-22T16:51:33Z">
            <w:rPr>
              <w:rFonts w:hint="eastAsia" w:ascii="宋体" w:hAnsi="宋体" w:eastAsia="宋体" w:cs="宋体"/>
              <w:color w:val="000000"/>
              <w:kern w:val="0"/>
              <w:sz w:val="24"/>
              <w:szCs w:val="24"/>
            </w:rPr>
          </w:rPrChange>
        </w:rPr>
        <w:t>　</w:t>
      </w:r>
      <w:ins w:id="1673" w:author="黎琦/资产管理处（征管办）/湖北省财政厅" w:date="2024-05-25T14:01:31Z">
        <w:r>
          <w:rPr>
            <w:rFonts w:hint="eastAsia" w:ascii="仿宋_GB2312" w:hAnsi="仿宋_GB2312" w:eastAsia="仿宋_GB2312" w:cs="仿宋_GB2312"/>
            <w:color w:val="000000"/>
            <w:kern w:val="0"/>
            <w:sz w:val="32"/>
            <w:szCs w:val="32"/>
            <w:lang w:eastAsia="zh-CN"/>
          </w:rPr>
          <w:t>省直</w:t>
        </w:r>
      </w:ins>
      <w:ins w:id="1674" w:author="黎琦/资产管理处（征管办）/湖北省财政厅" w:date="2024-05-25T14:01:18Z">
        <w:r>
          <w:rPr>
            <w:rFonts w:hint="eastAsia" w:ascii="仿宋_GB2312" w:hAnsi="仿宋_GB2312" w:eastAsia="仿宋_GB2312" w:cs="仿宋_GB2312"/>
            <w:i w:val="0"/>
            <w:caps w:val="0"/>
            <w:color w:val="000000"/>
            <w:spacing w:val="0"/>
            <w:kern w:val="0"/>
            <w:sz w:val="32"/>
            <w:szCs w:val="32"/>
            <w:shd w:val="clear" w:fill="auto"/>
            <w:rPrChange w:id="1675" w:author="黎琦/资产管理处（征管办）/湖北省财政厅" w:date="2024-05-25T14:01:27Z">
              <w:rPr>
                <w:rFonts w:hint="eastAsia" w:ascii="仿宋_GB2312" w:hAnsi="仿宋_GB2312" w:eastAsia="仿宋_GB2312" w:cs="仿宋_GB2312"/>
                <w:i w:val="0"/>
                <w:caps w:val="0"/>
                <w:color w:val="4D4F53"/>
                <w:spacing w:val="15"/>
                <w:sz w:val="32"/>
                <w:szCs w:val="32"/>
                <w:shd w:val="clear" w:fill="FFFFFF"/>
              </w:rPr>
            </w:rPrChange>
          </w:rPr>
          <w:t>各部门可根据本办法的规定，结合实际情况，授权所属行政事业单位一定限额的国有资产处置权限，并制定具体办法。</w:t>
        </w:r>
      </w:ins>
    </w:p>
    <w:p w14:paraId="169B56A8">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677" w:author="黎琦/资产管理处（征管办）/湖北省财政厅" w:date="2024-02-22T16:51:33Z">
            <w:rPr>
              <w:rFonts w:hint="eastAsia" w:ascii="宋体" w:hAnsi="宋体" w:eastAsia="宋体" w:cs="宋体"/>
              <w:color w:val="000000"/>
              <w:kern w:val="0"/>
              <w:sz w:val="24"/>
              <w:szCs w:val="24"/>
            </w:rPr>
          </w:rPrChange>
        </w:rPr>
        <w:pPrChange w:id="1676" w:author="黎琦/资产管理处（征管办）/湖北省财政厅" w:date="2024-05-25T14:03:39Z">
          <w:pPr>
            <w:widowControl/>
            <w:spacing w:line="432" w:lineRule="atLeast"/>
            <w:jc w:val="left"/>
          </w:pPr>
        </w:pPrChange>
      </w:pPr>
      <w:ins w:id="1678" w:author="黎琦/资产管理处（征管办）/湖北省财政厅" w:date="2024-05-25T14:01:35Z">
        <w:r>
          <w:rPr>
            <w:rFonts w:hint="eastAsia" w:ascii="仿宋_GB2312" w:hAnsi="仿宋_GB2312" w:eastAsia="仿宋_GB2312" w:cs="仿宋_GB2312"/>
            <w:color w:val="000000"/>
            <w:kern w:val="0"/>
            <w:sz w:val="32"/>
            <w:szCs w:val="32"/>
            <w:lang w:eastAsia="zh-CN"/>
          </w:rPr>
          <w:t>第</w:t>
        </w:r>
      </w:ins>
      <w:r>
        <w:rPr>
          <w:rFonts w:hint="eastAsia" w:ascii="仿宋_GB2312" w:hAnsi="仿宋_GB2312" w:eastAsia="仿宋_GB2312" w:cs="仿宋_GB2312"/>
          <w:color w:val="000000"/>
          <w:kern w:val="0"/>
          <w:sz w:val="32"/>
          <w:szCs w:val="32"/>
          <w:lang w:eastAsia="zh-CN"/>
        </w:rPr>
        <w:t>四十八</w:t>
      </w:r>
      <w:ins w:id="1679" w:author="黎琦/资产管理处（征管办）/湖北省财政厅" w:date="2024-05-25T14:01:39Z">
        <w:r>
          <w:rPr>
            <w:rFonts w:hint="eastAsia" w:ascii="仿宋_GB2312" w:hAnsi="仿宋_GB2312" w:eastAsia="仿宋_GB2312" w:cs="仿宋_GB2312"/>
            <w:color w:val="000000"/>
            <w:kern w:val="0"/>
            <w:sz w:val="32"/>
            <w:szCs w:val="32"/>
            <w:lang w:eastAsia="zh-CN"/>
          </w:rPr>
          <w:t>条</w:t>
        </w:r>
      </w:ins>
      <w:ins w:id="1680" w:author="黎琦/资产管理处（征管办）/湖北省财政厅" w:date="2024-05-25T14:01:39Z">
        <w:r>
          <w:rPr>
            <w:rFonts w:hint="eastAsia" w:ascii="仿宋_GB2312" w:hAnsi="仿宋_GB2312" w:eastAsia="仿宋_GB2312" w:cs="仿宋_GB2312"/>
            <w:color w:val="000000"/>
            <w:kern w:val="0"/>
            <w:sz w:val="32"/>
            <w:szCs w:val="32"/>
            <w:lang w:val="en-US" w:eastAsia="zh-CN"/>
          </w:rPr>
          <w:t xml:space="preserve"> </w:t>
        </w:r>
      </w:ins>
      <w:del w:id="1681" w:author="黎琦/资产管理处（征管办）/湖北省财政厅" w:date="2024-05-25T14:01:43Z">
        <w:r>
          <w:rPr>
            <w:rFonts w:hint="eastAsia" w:ascii="仿宋_GB2312" w:hAnsi="仿宋_GB2312" w:eastAsia="仿宋_GB2312" w:cs="仿宋_GB2312"/>
            <w:color w:val="000000"/>
            <w:kern w:val="0"/>
            <w:sz w:val="32"/>
            <w:szCs w:val="32"/>
            <w:rPrChange w:id="1682" w:author="黎琦/资产管理处（征管办）/湖北省财政厅" w:date="2024-02-22T16:51:33Z">
              <w:rPr>
                <w:rFonts w:hint="eastAsia" w:ascii="宋体" w:hAnsi="宋体" w:eastAsia="宋体" w:cs="宋体"/>
                <w:color w:val="000000"/>
                <w:kern w:val="0"/>
                <w:sz w:val="24"/>
                <w:szCs w:val="24"/>
              </w:rPr>
            </w:rPrChange>
          </w:rPr>
          <w:delText>省级各部门、</w:delText>
        </w:r>
      </w:del>
      <w:r>
        <w:rPr>
          <w:rFonts w:hint="eastAsia" w:ascii="仿宋_GB2312" w:hAnsi="仿宋_GB2312" w:eastAsia="仿宋_GB2312" w:cs="仿宋_GB2312"/>
          <w:color w:val="000000"/>
          <w:kern w:val="0"/>
          <w:sz w:val="32"/>
          <w:szCs w:val="32"/>
          <w:rPrChange w:id="1683" w:author="黎琦/资产管理处（征管办）/湖北省财政厅" w:date="2024-02-22T16:51:33Z">
            <w:rPr>
              <w:rFonts w:hint="eastAsia" w:ascii="宋体" w:hAnsi="宋体" w:eastAsia="宋体" w:cs="宋体"/>
              <w:color w:val="000000"/>
              <w:kern w:val="0"/>
              <w:sz w:val="24"/>
              <w:szCs w:val="24"/>
            </w:rPr>
          </w:rPrChange>
        </w:rPr>
        <w:t>各市、州、直管市、林区</w:t>
      </w:r>
      <w:r>
        <w:rPr>
          <w:rFonts w:hint="eastAsia" w:ascii="仿宋_GB2312" w:hAnsi="仿宋_GB2312" w:eastAsia="仿宋_GB2312" w:cs="仿宋_GB2312"/>
          <w:color w:val="000000"/>
          <w:kern w:val="0"/>
          <w:sz w:val="32"/>
          <w:szCs w:val="32"/>
          <w:rPrChange w:id="1684" w:author="黎琦/资产管理处（征管办）/湖北省财政厅" w:date="2024-02-22T16:51:33Z">
            <w:rPr>
              <w:rFonts w:hint="eastAsia" w:ascii="宋体" w:hAnsi="宋体" w:eastAsia="宋体" w:cs="宋体"/>
              <w:color w:val="000000"/>
              <w:kern w:val="0"/>
              <w:sz w:val="24"/>
              <w:szCs w:val="24"/>
            </w:rPr>
          </w:rPrChange>
        </w:rPr>
        <w:t>、</w:t>
      </w:r>
      <w:r>
        <w:rPr>
          <w:rFonts w:hint="eastAsia" w:ascii="仿宋_GB2312" w:hAnsi="仿宋_GB2312" w:eastAsia="仿宋_GB2312" w:cs="仿宋_GB2312"/>
          <w:color w:val="000000"/>
          <w:kern w:val="0"/>
          <w:sz w:val="32"/>
          <w:szCs w:val="32"/>
          <w:rPrChange w:id="1685" w:author="黎琦/资产管理处（征管办）/湖北省财政厅" w:date="2024-02-22T16:51:33Z">
            <w:rPr>
              <w:rFonts w:hint="eastAsia" w:ascii="宋体" w:hAnsi="宋体" w:eastAsia="宋体" w:cs="宋体"/>
              <w:color w:val="000000"/>
              <w:kern w:val="0"/>
              <w:sz w:val="24"/>
              <w:szCs w:val="24"/>
            </w:rPr>
          </w:rPrChange>
        </w:rPr>
        <w:t>县（市、区）</w:t>
      </w:r>
      <w:r>
        <w:rPr>
          <w:rFonts w:hint="eastAsia" w:ascii="仿宋_GB2312" w:hAnsi="仿宋_GB2312" w:eastAsia="仿宋_GB2312" w:cs="仿宋_GB2312"/>
          <w:color w:val="000000"/>
          <w:kern w:val="0"/>
          <w:sz w:val="32"/>
          <w:szCs w:val="32"/>
          <w:rPrChange w:id="1686" w:author="黎琦/资产管理处（征管办）/湖北省财政厅" w:date="2024-02-22T16:51:33Z">
            <w:rPr>
              <w:rFonts w:hint="eastAsia" w:ascii="宋体" w:hAnsi="宋体" w:eastAsia="宋体" w:cs="宋体"/>
              <w:color w:val="000000"/>
              <w:kern w:val="0"/>
              <w:sz w:val="24"/>
              <w:szCs w:val="24"/>
            </w:rPr>
          </w:rPrChange>
        </w:rPr>
        <w:t>财政局可</w:t>
      </w:r>
      <w:del w:id="1687" w:author="黎琦/资产管理处（征管办）/湖北省财政厅" w:date="2024-05-25T14:01:48Z">
        <w:r>
          <w:rPr>
            <w:rFonts w:hint="eastAsia" w:ascii="仿宋_GB2312" w:hAnsi="仿宋_GB2312" w:eastAsia="仿宋_GB2312" w:cs="仿宋_GB2312"/>
            <w:color w:val="000000"/>
            <w:kern w:val="0"/>
            <w:sz w:val="32"/>
            <w:szCs w:val="32"/>
            <w:rPrChange w:id="1688" w:author="黎琦/资产管理处（征管办）/湖北省财政厅" w:date="2024-02-22T16:51:33Z">
              <w:rPr>
                <w:rFonts w:hint="eastAsia" w:ascii="宋体" w:hAnsi="宋体" w:eastAsia="宋体" w:cs="宋体"/>
                <w:color w:val="000000"/>
                <w:kern w:val="0"/>
                <w:sz w:val="24"/>
                <w:szCs w:val="24"/>
              </w:rPr>
            </w:rPrChange>
          </w:rPr>
          <w:delText>根据</w:delText>
        </w:r>
      </w:del>
      <w:ins w:id="1689" w:author="黎琦/资产管理处（征管办）/湖北省财政厅" w:date="2024-05-25T14:01:51Z">
        <w:r>
          <w:rPr>
            <w:rFonts w:hint="eastAsia" w:ascii="仿宋_GB2312" w:hAnsi="仿宋_GB2312" w:eastAsia="仿宋_GB2312" w:cs="仿宋_GB2312"/>
            <w:color w:val="000000"/>
            <w:kern w:val="0"/>
            <w:sz w:val="32"/>
            <w:szCs w:val="32"/>
            <w:lang w:eastAsia="zh-CN"/>
          </w:rPr>
          <w:t>参照</w:t>
        </w:r>
      </w:ins>
      <w:r>
        <w:rPr>
          <w:rFonts w:hint="eastAsia" w:ascii="仿宋_GB2312" w:hAnsi="仿宋_GB2312" w:eastAsia="仿宋_GB2312" w:cs="仿宋_GB2312"/>
          <w:color w:val="000000"/>
          <w:kern w:val="0"/>
          <w:sz w:val="32"/>
          <w:szCs w:val="32"/>
          <w:rPrChange w:id="1690" w:author="黎琦/资产管理处（征管办）/湖北省财政厅" w:date="2024-02-22T16:51:33Z">
            <w:rPr>
              <w:rFonts w:hint="eastAsia" w:ascii="宋体" w:hAnsi="宋体" w:eastAsia="宋体" w:cs="宋体"/>
              <w:color w:val="000000"/>
              <w:kern w:val="0"/>
              <w:sz w:val="24"/>
              <w:szCs w:val="24"/>
            </w:rPr>
          </w:rPrChange>
        </w:rPr>
        <w:t>本办法，制定</w:t>
      </w:r>
      <w:del w:id="1691" w:author="黎琦/资产管理处（征管办）/湖北省财政厅" w:date="2024-05-25T14:01:54Z">
        <w:r>
          <w:rPr>
            <w:rFonts w:hint="eastAsia" w:ascii="仿宋_GB2312" w:hAnsi="仿宋_GB2312" w:eastAsia="仿宋_GB2312" w:cs="仿宋_GB2312"/>
            <w:color w:val="000000"/>
            <w:kern w:val="0"/>
            <w:sz w:val="32"/>
            <w:szCs w:val="32"/>
            <w:rPrChange w:id="1692" w:author="黎琦/资产管理处（征管办）/湖北省财政厅" w:date="2024-02-22T16:51:33Z">
              <w:rPr>
                <w:rFonts w:hint="eastAsia" w:ascii="宋体" w:hAnsi="宋体" w:eastAsia="宋体" w:cs="宋体"/>
                <w:color w:val="000000"/>
                <w:kern w:val="0"/>
                <w:sz w:val="24"/>
                <w:szCs w:val="24"/>
              </w:rPr>
            </w:rPrChange>
          </w:rPr>
          <w:delText>本部门、</w:delText>
        </w:r>
      </w:del>
      <w:r>
        <w:rPr>
          <w:rFonts w:hint="eastAsia" w:ascii="仿宋_GB2312" w:hAnsi="仿宋_GB2312" w:eastAsia="仿宋_GB2312" w:cs="仿宋_GB2312"/>
          <w:color w:val="000000"/>
          <w:kern w:val="0"/>
          <w:sz w:val="32"/>
          <w:szCs w:val="32"/>
          <w:rPrChange w:id="1693" w:author="黎琦/资产管理处（征管办）/湖北省财政厅" w:date="2024-02-22T16:51:33Z">
            <w:rPr>
              <w:rFonts w:hint="eastAsia" w:ascii="宋体" w:hAnsi="宋体" w:eastAsia="宋体" w:cs="宋体"/>
              <w:color w:val="000000"/>
              <w:kern w:val="0"/>
              <w:sz w:val="24"/>
              <w:szCs w:val="24"/>
            </w:rPr>
          </w:rPrChange>
        </w:rPr>
        <w:t>本地区行政事业单位资产处置管理</w:t>
      </w:r>
      <w:del w:id="1694" w:author="黎琦/资产管理处（征管办）/湖北省财政厅" w:date="2024-05-25T14:01:58Z">
        <w:r>
          <w:rPr>
            <w:rFonts w:hint="eastAsia" w:ascii="仿宋_GB2312" w:hAnsi="仿宋_GB2312" w:eastAsia="仿宋_GB2312" w:cs="仿宋_GB2312"/>
            <w:color w:val="000000"/>
            <w:kern w:val="0"/>
            <w:sz w:val="32"/>
            <w:szCs w:val="32"/>
            <w:rPrChange w:id="1695" w:author="黎琦/资产管理处（征管办）/湖北省财政厅" w:date="2024-02-22T16:51:33Z">
              <w:rPr>
                <w:rFonts w:hint="eastAsia" w:ascii="宋体" w:hAnsi="宋体" w:eastAsia="宋体" w:cs="宋体"/>
                <w:color w:val="000000"/>
                <w:kern w:val="0"/>
                <w:sz w:val="24"/>
                <w:szCs w:val="24"/>
              </w:rPr>
            </w:rPrChange>
          </w:rPr>
          <w:delText>实施细则</w:delText>
        </w:r>
      </w:del>
      <w:ins w:id="1696" w:author="黎琦/资产管理处（征管办）/湖北省财政厅" w:date="2024-05-25T14:01:58Z">
        <w:r>
          <w:rPr>
            <w:rFonts w:hint="eastAsia" w:ascii="仿宋_GB2312" w:hAnsi="仿宋_GB2312" w:eastAsia="仿宋_GB2312" w:cs="仿宋_GB2312"/>
            <w:color w:val="000000"/>
            <w:kern w:val="0"/>
            <w:sz w:val="32"/>
            <w:szCs w:val="32"/>
            <w:lang w:eastAsia="zh-CN"/>
          </w:rPr>
          <w:t>办法</w:t>
        </w:r>
      </w:ins>
      <w:r>
        <w:rPr>
          <w:rFonts w:hint="eastAsia" w:ascii="仿宋_GB2312" w:hAnsi="仿宋_GB2312" w:eastAsia="仿宋_GB2312" w:cs="仿宋_GB2312"/>
          <w:color w:val="000000"/>
          <w:kern w:val="0"/>
          <w:sz w:val="32"/>
          <w:szCs w:val="32"/>
          <w:rPrChange w:id="1697" w:author="黎琦/资产管理处（征管办）/湖北省财政厅" w:date="2024-02-22T16:51:33Z">
            <w:rPr>
              <w:rFonts w:hint="eastAsia" w:ascii="宋体" w:hAnsi="宋体" w:eastAsia="宋体" w:cs="宋体"/>
              <w:color w:val="000000"/>
              <w:kern w:val="0"/>
              <w:sz w:val="24"/>
              <w:szCs w:val="24"/>
            </w:rPr>
          </w:rPrChange>
        </w:rPr>
        <w:t>。</w:t>
      </w:r>
    </w:p>
    <w:p w14:paraId="40734D7E">
      <w:pPr>
        <w:widowControl w:val="0"/>
        <w:spacing w:beforeLines="0" w:afterLines="0" w:line="640" w:lineRule="exact"/>
        <w:ind w:firstLine="640" w:firstLineChars="200"/>
        <w:jc w:val="both"/>
        <w:rPr>
          <w:rFonts w:hint="eastAsia" w:ascii="仿宋_GB2312" w:hAnsi="仿宋_GB2312" w:eastAsia="仿宋_GB2312" w:cs="仿宋_GB2312"/>
          <w:color w:val="000000"/>
          <w:kern w:val="0"/>
          <w:sz w:val="32"/>
          <w:szCs w:val="32"/>
          <w:rPrChange w:id="1699" w:author="黎琦/资产管理处（征管办）/湖北省财政厅" w:date="2024-02-22T16:51:33Z">
            <w:rPr>
              <w:rFonts w:hint="eastAsia" w:ascii="宋体" w:hAnsi="宋体" w:eastAsia="宋体" w:cs="宋体"/>
              <w:color w:val="000000"/>
              <w:kern w:val="0"/>
              <w:sz w:val="24"/>
              <w:szCs w:val="24"/>
            </w:rPr>
          </w:rPrChange>
        </w:rPr>
        <w:pPrChange w:id="1698" w:author="黎琦/资产管理处（征管办）/湖北省财政厅" w:date="2024-05-25T14:03:39Z">
          <w:pPr>
            <w:widowControl/>
            <w:spacing w:line="432" w:lineRule="atLeast"/>
            <w:jc w:val="left"/>
          </w:pPr>
        </w:pPrChange>
      </w:pPr>
      <w:del w:id="1700" w:author="黎琦/资产管理处（征管办）/湖北省财政厅" w:date="2024-02-22T17:10:01Z">
        <w:r>
          <w:rPr>
            <w:rFonts w:hint="eastAsia" w:ascii="仿宋_GB2312" w:hAnsi="仿宋_GB2312" w:eastAsia="仿宋_GB2312" w:cs="仿宋_GB2312"/>
            <w:color w:val="000000"/>
            <w:kern w:val="0"/>
            <w:sz w:val="32"/>
            <w:szCs w:val="32"/>
            <w:rPrChange w:id="1701" w:author="黎琦/资产管理处（征管办）/湖北省财政厅" w:date="2024-02-22T16:51:33Z">
              <w:rPr>
                <w:rFonts w:hint="eastAsia" w:ascii="黑体" w:hAnsi="黑体" w:eastAsia="黑体" w:cs="宋体"/>
                <w:color w:val="000000"/>
                <w:kern w:val="0"/>
                <w:sz w:val="24"/>
                <w:szCs w:val="24"/>
              </w:rPr>
            </w:rPrChange>
          </w:rPr>
          <w:delText>　</w:delText>
        </w:r>
      </w:del>
      <w:del w:id="1702" w:author="黎琦/资产管理处（征管办）/湖北省财政厅" w:date="2024-02-22T17:10:01Z">
        <w:r>
          <w:rPr>
            <w:rFonts w:hint="eastAsia" w:ascii="仿宋_GB2312" w:hAnsi="仿宋_GB2312" w:eastAsia="仿宋_GB2312" w:cs="仿宋_GB2312"/>
            <w:color w:val="000000"/>
            <w:kern w:val="0"/>
            <w:sz w:val="32"/>
            <w:szCs w:val="32"/>
            <w:rPrChange w:id="1703" w:author="黎琦/资产管理处（征管办）/湖北省财政厅" w:date="2024-02-22T16:51:33Z">
              <w:rPr>
                <w:rFonts w:hint="eastAsia" w:ascii="黑体" w:hAnsi="黑体" w:eastAsia="黑体" w:cs="宋体"/>
                <w:color w:val="000000"/>
                <w:kern w:val="0"/>
                <w:sz w:val="24"/>
                <w:szCs w:val="24"/>
              </w:rPr>
            </w:rPrChange>
          </w:rPr>
          <w:delText>　</w:delText>
        </w:r>
      </w:del>
      <w:r>
        <w:rPr>
          <w:rFonts w:hint="eastAsia" w:ascii="仿宋_GB2312" w:hAnsi="仿宋_GB2312" w:eastAsia="仿宋_GB2312" w:cs="仿宋_GB2312"/>
          <w:color w:val="000000"/>
          <w:kern w:val="0"/>
          <w:sz w:val="32"/>
          <w:szCs w:val="32"/>
          <w:rPrChange w:id="1704" w:author="黎琦/资产管理处（征管办）/湖北省财政厅" w:date="2024-02-22T16:51:33Z">
            <w:rPr>
              <w:rFonts w:hint="eastAsia" w:ascii="黑体" w:hAnsi="黑体" w:eastAsia="黑体" w:cs="宋体"/>
              <w:color w:val="000000"/>
              <w:kern w:val="0"/>
              <w:sz w:val="24"/>
              <w:szCs w:val="24"/>
            </w:rPr>
          </w:rPrChange>
        </w:rPr>
        <w:t>第</w:t>
      </w:r>
      <w:r>
        <w:rPr>
          <w:rFonts w:hint="eastAsia" w:ascii="仿宋_GB2312" w:hAnsi="仿宋_GB2312" w:eastAsia="仿宋_GB2312" w:cs="仿宋_GB2312"/>
          <w:color w:val="000000"/>
          <w:kern w:val="0"/>
          <w:sz w:val="32"/>
          <w:szCs w:val="32"/>
          <w:lang w:eastAsia="zh-CN"/>
        </w:rPr>
        <w:t>四十九</w:t>
      </w:r>
      <w:r>
        <w:rPr>
          <w:rFonts w:hint="eastAsia" w:ascii="仿宋_GB2312" w:hAnsi="仿宋_GB2312" w:eastAsia="仿宋_GB2312" w:cs="仿宋_GB2312"/>
          <w:color w:val="000000"/>
          <w:kern w:val="0"/>
          <w:sz w:val="32"/>
          <w:szCs w:val="32"/>
          <w:rPrChange w:id="1705" w:author="黎琦/资产管理处（征管办）/湖北省财政厅" w:date="2024-02-22T16:51:33Z">
            <w:rPr>
              <w:rFonts w:hint="eastAsia" w:ascii="黑体" w:hAnsi="黑体" w:eastAsia="黑体" w:cs="宋体"/>
              <w:color w:val="000000"/>
              <w:kern w:val="0"/>
              <w:sz w:val="24"/>
              <w:szCs w:val="24"/>
            </w:rPr>
          </w:rPrChange>
        </w:rPr>
        <w:t>条</w:t>
      </w:r>
      <w:r>
        <w:rPr>
          <w:rFonts w:hint="eastAsia" w:ascii="仿宋_GB2312" w:hAnsi="仿宋_GB2312" w:eastAsia="仿宋_GB2312" w:cs="仿宋_GB2312"/>
          <w:color w:val="000000"/>
          <w:kern w:val="0"/>
          <w:sz w:val="32"/>
          <w:szCs w:val="32"/>
          <w:rPrChange w:id="1706" w:author="黎琦/资产管理处（征管办）/湖北省财政厅" w:date="2024-02-22T16:51:33Z">
            <w:rPr>
              <w:rFonts w:hint="eastAsia" w:ascii="宋体" w:hAnsi="宋体" w:eastAsia="宋体" w:cs="宋体"/>
              <w:color w:val="000000"/>
              <w:kern w:val="0"/>
              <w:sz w:val="24"/>
              <w:szCs w:val="24"/>
            </w:rPr>
          </w:rPrChange>
        </w:rPr>
        <w:t>　本办法由省财政厅负责解释。</w:t>
      </w:r>
    </w:p>
    <w:p w14:paraId="643F6C24">
      <w:pPr>
        <w:widowControl w:val="0"/>
        <w:spacing w:beforeLines="0" w:after="0" w:afterLines="0" w:line="640" w:lineRule="exact"/>
        <w:ind w:firstLine="640" w:firstLineChars="200"/>
        <w:jc w:val="both"/>
        <w:rPr>
          <w:rFonts w:hint="eastAsia" w:ascii="仿宋_GB2312" w:hAnsi="仿宋_GB2312" w:eastAsia="仿宋_GB2312" w:cs="仿宋_GB2312"/>
          <w:color w:val="000000"/>
          <w:kern w:val="0"/>
          <w:sz w:val="32"/>
          <w:szCs w:val="32"/>
          <w:rPrChange w:id="1708" w:author="黎琦/资产管理处（征管办）/湖北省财政厅" w:date="2024-02-22T16:51:33Z">
            <w:rPr>
              <w:rFonts w:hint="eastAsia" w:ascii="宋体" w:hAnsi="宋体" w:eastAsia="宋体" w:cs="宋体"/>
              <w:color w:val="000000"/>
              <w:kern w:val="0"/>
              <w:sz w:val="24"/>
              <w:szCs w:val="24"/>
            </w:rPr>
          </w:rPrChange>
        </w:rPr>
        <w:pPrChange w:id="1707" w:author="黎琦/资产管理处（征管办）/湖北省财政厅" w:date="2024-05-25T14:03:39Z">
          <w:pPr>
            <w:widowControl/>
            <w:spacing w:after="240" w:line="432" w:lineRule="atLeast"/>
            <w:jc w:val="left"/>
          </w:pPr>
        </w:pPrChange>
      </w:pPr>
      <w:r>
        <w:rPr>
          <w:rFonts w:hint="eastAsia" w:ascii="仿宋_GB2312" w:hAnsi="仿宋_GB2312" w:eastAsia="仿宋_GB2312" w:cs="仿宋_GB2312"/>
          <w:color w:val="000000"/>
          <w:kern w:val="0"/>
          <w:sz w:val="32"/>
          <w:szCs w:val="32"/>
          <w:rPrChange w:id="1709" w:author="黎琦/资产管理处（征管办）/湖北省财政厅" w:date="2024-02-22T16:51:33Z">
            <w:rPr>
              <w:rFonts w:hint="eastAsia" w:ascii="黑体" w:hAnsi="黑体" w:eastAsia="黑体" w:cs="宋体"/>
              <w:color w:val="000000"/>
              <w:kern w:val="0"/>
              <w:sz w:val="24"/>
              <w:szCs w:val="24"/>
            </w:rPr>
          </w:rPrChange>
        </w:rPr>
        <w:t>第</w:t>
      </w:r>
      <w:del w:id="1710" w:author="黎琦/资产管理处（征管办）/湖北省财政厅" w:date="2024-02-26T09:44:33Z">
        <w:r>
          <w:rPr>
            <w:rFonts w:hint="eastAsia" w:ascii="仿宋_GB2312" w:hAnsi="仿宋_GB2312" w:eastAsia="仿宋_GB2312" w:cs="仿宋_GB2312"/>
            <w:color w:val="000000"/>
            <w:kern w:val="0"/>
            <w:sz w:val="32"/>
            <w:szCs w:val="32"/>
            <w:rPrChange w:id="1711" w:author="黎琦/资产管理处（征管办）/湖北省财政厅" w:date="2024-02-22T16:51:33Z">
              <w:rPr>
                <w:rFonts w:hint="eastAsia" w:ascii="黑体" w:hAnsi="黑体" w:eastAsia="黑体" w:cs="宋体"/>
                <w:color w:val="000000"/>
                <w:kern w:val="0"/>
                <w:sz w:val="24"/>
                <w:szCs w:val="24"/>
              </w:rPr>
            </w:rPrChange>
          </w:rPr>
          <w:delText>四十</w:delText>
        </w:r>
      </w:del>
      <w:del w:id="1712" w:author="黎琦/资产管理处（征管办）/湖北省财政厅" w:date="2024-02-26T09:44:33Z">
        <w:r>
          <w:rPr>
            <w:rFonts w:hint="eastAsia" w:ascii="仿宋_GB2312" w:hAnsi="仿宋_GB2312" w:eastAsia="仿宋_GB2312" w:cs="仿宋_GB2312"/>
            <w:color w:val="000000"/>
            <w:kern w:val="0"/>
            <w:sz w:val="32"/>
            <w:szCs w:val="32"/>
            <w:rPrChange w:id="1713" w:author="黎琦/资产管理处（征管办）/湖北省财政厅" w:date="2024-02-22T16:51:33Z">
              <w:rPr>
                <w:rFonts w:hint="eastAsia" w:ascii="黑体" w:hAnsi="黑体" w:eastAsia="黑体" w:cs="宋体"/>
                <w:color w:val="000000"/>
                <w:kern w:val="0"/>
                <w:sz w:val="24"/>
                <w:szCs w:val="24"/>
              </w:rPr>
            </w:rPrChange>
          </w:rPr>
          <w:delText>六</w:delText>
        </w:r>
      </w:del>
      <w:ins w:id="1714" w:author="黎琦/资产管理处（征管办）/湖北省财政厅" w:date="2024-02-26T09:44:33Z">
        <w:r>
          <w:rPr>
            <w:rFonts w:hint="eastAsia" w:ascii="仿宋_GB2312" w:hAnsi="仿宋_GB2312" w:eastAsia="仿宋_GB2312" w:cs="仿宋_GB2312"/>
            <w:color w:val="000000"/>
            <w:kern w:val="0"/>
            <w:sz w:val="32"/>
            <w:szCs w:val="32"/>
            <w:lang w:eastAsia="zh-CN"/>
          </w:rPr>
          <w:t>五十</w:t>
        </w:r>
      </w:ins>
      <w:r>
        <w:rPr>
          <w:rFonts w:hint="eastAsia" w:ascii="仿宋_GB2312" w:hAnsi="仿宋_GB2312" w:eastAsia="仿宋_GB2312" w:cs="仿宋_GB2312"/>
          <w:color w:val="000000"/>
          <w:kern w:val="0"/>
          <w:sz w:val="32"/>
          <w:szCs w:val="32"/>
          <w:rPrChange w:id="1715" w:author="黎琦/资产管理处（征管办）/湖北省财政厅" w:date="2024-02-22T16:51:33Z">
            <w:rPr>
              <w:rFonts w:hint="eastAsia" w:ascii="黑体" w:hAnsi="黑体" w:eastAsia="黑体" w:cs="宋体"/>
              <w:color w:val="000000"/>
              <w:kern w:val="0"/>
              <w:sz w:val="24"/>
              <w:szCs w:val="24"/>
            </w:rPr>
          </w:rPrChange>
        </w:rPr>
        <w:t>条</w:t>
      </w:r>
      <w:r>
        <w:rPr>
          <w:rFonts w:hint="eastAsia" w:ascii="仿宋_GB2312" w:hAnsi="仿宋_GB2312" w:eastAsia="仿宋_GB2312" w:cs="仿宋_GB2312"/>
          <w:color w:val="000000"/>
          <w:kern w:val="0"/>
          <w:sz w:val="32"/>
          <w:szCs w:val="32"/>
          <w:rPrChange w:id="1716" w:author="黎琦/资产管理处（征管办）/湖北省财政厅" w:date="2024-02-22T16:51:33Z">
            <w:rPr>
              <w:rFonts w:hint="eastAsia" w:ascii="宋体" w:hAnsi="宋体" w:eastAsia="宋体" w:cs="宋体"/>
              <w:color w:val="000000"/>
              <w:kern w:val="0"/>
              <w:sz w:val="24"/>
              <w:szCs w:val="24"/>
            </w:rPr>
          </w:rPrChange>
        </w:rPr>
        <w:t>　本办法自发布之日起施行。省财政厅印发的《湖北省行政事业单位国有资产处置管理办法》（鄂财</w:t>
      </w:r>
      <w:r>
        <w:rPr>
          <w:rFonts w:hint="eastAsia" w:ascii="仿宋_GB2312" w:hAnsi="仿宋_GB2312" w:eastAsia="仿宋_GB2312" w:cs="仿宋_GB2312"/>
          <w:color w:val="000000"/>
          <w:kern w:val="0"/>
          <w:sz w:val="32"/>
          <w:szCs w:val="32"/>
          <w:lang w:eastAsia="zh-CN"/>
          <w:rPrChange w:id="1717" w:author="黎琦/资产管理处（征管办）/湖北省财政厅" w:date="2024-05-25T14:05:56Z">
            <w:rPr>
              <w:rFonts w:hint="eastAsia" w:ascii="宋体" w:hAnsi="宋体" w:eastAsia="宋体" w:cs="宋体"/>
              <w:color w:val="000000"/>
              <w:kern w:val="0"/>
              <w:sz w:val="24"/>
              <w:szCs w:val="24"/>
              <w:lang w:eastAsia="zh-CN"/>
            </w:rPr>
          </w:rPrChange>
        </w:rPr>
        <w:t>绩规</w:t>
      </w:r>
      <w:r>
        <w:rPr>
          <w:rFonts w:hint="eastAsia" w:ascii="仿宋_GB2312" w:hAnsi="仿宋_GB2312" w:eastAsia="仿宋_GB2312" w:cs="仿宋_GB2312"/>
          <w:color w:val="000000"/>
          <w:kern w:val="0"/>
          <w:sz w:val="32"/>
          <w:szCs w:val="32"/>
          <w:rPrChange w:id="1718" w:author="黎琦/资产管理处（征管办）/湖北省财政厅" w:date="2024-02-22T16:51:33Z">
            <w:rPr>
              <w:rFonts w:hint="eastAsia" w:ascii="宋体" w:hAnsi="宋体" w:eastAsia="宋体" w:cs="宋体"/>
              <w:color w:val="000000"/>
              <w:kern w:val="0"/>
              <w:sz w:val="24"/>
              <w:szCs w:val="24"/>
            </w:rPr>
          </w:rPrChange>
        </w:rPr>
        <w:t>〔20</w:t>
      </w:r>
      <w:r>
        <w:rPr>
          <w:rFonts w:hint="eastAsia" w:ascii="仿宋_GB2312" w:hAnsi="仿宋_GB2312" w:eastAsia="仿宋_GB2312" w:cs="仿宋_GB2312"/>
          <w:color w:val="000000"/>
          <w:kern w:val="0"/>
          <w:sz w:val="32"/>
          <w:szCs w:val="32"/>
          <w:lang w:val="en-US" w:eastAsia="zh-CN"/>
          <w:rPrChange w:id="1719" w:author="黎琦/资产管理处（征管办）/湖北省财政厅" w:date="2024-05-25T14:05:56Z">
            <w:rPr>
              <w:rFonts w:hint="eastAsia" w:ascii="宋体" w:hAnsi="宋体" w:eastAsia="宋体" w:cs="宋体"/>
              <w:color w:val="000000"/>
              <w:kern w:val="0"/>
              <w:sz w:val="24"/>
              <w:szCs w:val="24"/>
              <w:lang w:val="en-US" w:eastAsia="zh-CN"/>
            </w:rPr>
          </w:rPrChange>
        </w:rPr>
        <w:t>17</w:t>
      </w:r>
      <w:r>
        <w:rPr>
          <w:rFonts w:hint="eastAsia" w:ascii="仿宋_GB2312" w:hAnsi="仿宋_GB2312" w:eastAsia="仿宋_GB2312" w:cs="仿宋_GB2312"/>
          <w:color w:val="000000"/>
          <w:kern w:val="0"/>
          <w:sz w:val="32"/>
          <w:szCs w:val="32"/>
          <w:rPrChange w:id="1720" w:author="黎琦/资产管理处（征管办）/湖北省财政厅" w:date="2024-02-22T16:51:33Z">
            <w:rPr>
              <w:rFonts w:hint="eastAsia" w:ascii="宋体" w:hAnsi="宋体" w:eastAsia="宋体" w:cs="宋体"/>
              <w:color w:val="000000"/>
              <w:kern w:val="0"/>
              <w:sz w:val="24"/>
              <w:szCs w:val="24"/>
            </w:rPr>
          </w:rPrChange>
        </w:rPr>
        <w:t>〕</w:t>
      </w:r>
      <w:r>
        <w:rPr>
          <w:rFonts w:hint="eastAsia" w:ascii="仿宋_GB2312" w:hAnsi="仿宋_GB2312" w:eastAsia="仿宋_GB2312" w:cs="仿宋_GB2312"/>
          <w:color w:val="000000"/>
          <w:kern w:val="0"/>
          <w:sz w:val="32"/>
          <w:szCs w:val="32"/>
          <w:lang w:val="en-US" w:eastAsia="zh-CN"/>
          <w:rPrChange w:id="1721" w:author="黎琦/资产管理处（征管办）/湖北省财政厅" w:date="2024-05-25T14:05:56Z">
            <w:rPr>
              <w:rFonts w:hint="eastAsia" w:ascii="宋体" w:hAnsi="宋体" w:eastAsia="宋体" w:cs="宋体"/>
              <w:color w:val="000000"/>
              <w:kern w:val="0"/>
              <w:sz w:val="24"/>
              <w:szCs w:val="24"/>
              <w:lang w:val="en-US" w:eastAsia="zh-CN"/>
            </w:rPr>
          </w:rPrChange>
        </w:rPr>
        <w:t>3</w:t>
      </w:r>
      <w:r>
        <w:rPr>
          <w:rFonts w:hint="eastAsia" w:ascii="仿宋_GB2312" w:hAnsi="仿宋_GB2312" w:eastAsia="仿宋_GB2312" w:cs="仿宋_GB2312"/>
          <w:color w:val="000000"/>
          <w:kern w:val="0"/>
          <w:sz w:val="32"/>
          <w:szCs w:val="32"/>
          <w:rPrChange w:id="1722" w:author="黎琦/资产管理处（征管办）/湖北省财政厅" w:date="2024-02-22T16:51:33Z">
            <w:rPr>
              <w:rFonts w:hint="eastAsia" w:ascii="宋体" w:hAnsi="宋体" w:eastAsia="宋体" w:cs="宋体"/>
              <w:color w:val="000000"/>
              <w:kern w:val="0"/>
              <w:sz w:val="24"/>
              <w:szCs w:val="24"/>
            </w:rPr>
          </w:rPrChange>
        </w:rPr>
        <w:t>号）同时废止。</w:t>
      </w:r>
    </w:p>
    <w:p w14:paraId="00118117">
      <w:pPr>
        <w:widowControl w:val="0"/>
        <w:spacing w:beforeLines="0" w:after="0" w:afterLines="0" w:line="640" w:lineRule="exact"/>
        <w:ind w:firstLine="640" w:firstLineChars="200"/>
        <w:jc w:val="both"/>
        <w:rPr>
          <w:ins w:id="1724" w:author="黎琦/资产管理处（征管办）/湖北省财政厅" w:date="2024-02-22T17:10:08Z"/>
          <w:rFonts w:hint="eastAsia" w:ascii="仿宋_GB2312" w:hAnsi="仿宋_GB2312" w:eastAsia="仿宋_GB2312" w:cs="仿宋_GB2312"/>
          <w:color w:val="000000"/>
          <w:kern w:val="0"/>
          <w:sz w:val="32"/>
          <w:szCs w:val="32"/>
        </w:rPr>
        <w:pPrChange w:id="1723" w:author="黎琦/资产管理处（征管办）/湖北省财政厅" w:date="2024-05-25T14:03:39Z">
          <w:pPr>
            <w:widowControl/>
            <w:spacing w:after="240" w:line="432" w:lineRule="atLeast"/>
            <w:jc w:val="left"/>
          </w:pPr>
        </w:pPrChange>
      </w:pPr>
    </w:p>
    <w:p w14:paraId="51D38E07">
      <w:pPr>
        <w:widowControl w:val="0"/>
        <w:spacing w:beforeLines="0" w:after="0" w:afterLines="0" w:line="640" w:lineRule="exact"/>
        <w:ind w:firstLine="640" w:firstLineChars="200"/>
        <w:jc w:val="both"/>
        <w:rPr>
          <w:rFonts w:hint="eastAsia" w:ascii="仿宋_GB2312" w:hAnsi="仿宋_GB2312" w:eastAsia="仿宋_GB2312" w:cs="仿宋_GB2312"/>
          <w:color w:val="000000"/>
          <w:kern w:val="0"/>
          <w:sz w:val="32"/>
          <w:szCs w:val="32"/>
        </w:rPr>
        <w:pPrChange w:id="1725" w:author="黎琦/资产管理处（征管办）/湖北省财政厅" w:date="2024-05-25T14:03:39Z">
          <w:pPr>
            <w:widowControl/>
            <w:spacing w:after="240" w:line="432" w:lineRule="atLeast"/>
            <w:jc w:val="left"/>
          </w:pPr>
        </w:pPrChange>
      </w:pPr>
      <w:r>
        <w:rPr>
          <w:rFonts w:hint="eastAsia" w:ascii="仿宋_GB2312" w:hAnsi="仿宋_GB2312" w:eastAsia="仿宋_GB2312" w:cs="仿宋_GB2312"/>
          <w:color w:val="000000"/>
          <w:kern w:val="0"/>
          <w:sz w:val="32"/>
          <w:szCs w:val="32"/>
          <w:rPrChange w:id="1726" w:author="黎琦/资产管理处（征管办）/湖北省财政厅" w:date="2024-02-22T16:51:33Z">
            <w:rPr>
              <w:rFonts w:hint="eastAsia" w:ascii="宋体" w:hAnsi="宋体" w:eastAsia="宋体" w:cs="宋体"/>
              <w:color w:val="000000"/>
              <w:kern w:val="0"/>
              <w:sz w:val="24"/>
              <w:szCs w:val="24"/>
            </w:rPr>
          </w:rPrChange>
        </w:rPr>
        <w:t>附件：湖北省</w:t>
      </w:r>
      <w:r>
        <w:rPr>
          <w:rFonts w:hint="eastAsia" w:ascii="仿宋_GB2312" w:hAnsi="仿宋_GB2312" w:eastAsia="仿宋_GB2312" w:cs="仿宋_GB2312"/>
          <w:color w:val="000000"/>
          <w:kern w:val="0"/>
          <w:sz w:val="32"/>
          <w:szCs w:val="32"/>
          <w:lang w:eastAsia="zh-CN"/>
        </w:rPr>
        <w:t>省直</w:t>
      </w:r>
      <w:r>
        <w:rPr>
          <w:rFonts w:hint="eastAsia" w:ascii="仿宋_GB2312" w:hAnsi="仿宋_GB2312" w:eastAsia="仿宋_GB2312" w:cs="仿宋_GB2312"/>
          <w:color w:val="000000"/>
          <w:kern w:val="0"/>
          <w:sz w:val="32"/>
          <w:szCs w:val="32"/>
          <w:rPrChange w:id="1727" w:author="黎琦/资产管理处（征管办）/湖北省财政厅" w:date="2024-02-22T16:51:33Z">
            <w:rPr>
              <w:rFonts w:hint="eastAsia" w:ascii="宋体" w:hAnsi="宋体" w:eastAsia="宋体" w:cs="宋体"/>
              <w:color w:val="000000"/>
              <w:kern w:val="0"/>
              <w:sz w:val="24"/>
              <w:szCs w:val="24"/>
            </w:rPr>
          </w:rPrChange>
        </w:rPr>
        <w:t>行政事业单位资产处置申请表</w:t>
      </w:r>
    </w:p>
    <w:p w14:paraId="2F6E67F7">
      <w:pPr>
        <w:widowControl w:val="0"/>
        <w:spacing w:beforeLines="0" w:after="0" w:afterLines="0" w:line="640" w:lineRule="exact"/>
        <w:ind w:firstLine="640" w:firstLineChars="200"/>
        <w:jc w:val="both"/>
        <w:rPr>
          <w:rFonts w:hint="eastAsia" w:ascii="仿宋_GB2312" w:hAnsi="仿宋_GB2312" w:eastAsia="仿宋_GB2312" w:cs="仿宋_GB2312"/>
          <w:color w:val="000000"/>
          <w:kern w:val="0"/>
          <w:sz w:val="32"/>
          <w:szCs w:val="32"/>
        </w:rPr>
        <w:pPrChange w:id="1728" w:author="黎琦/资产管理处（征管办）/湖北省财政厅" w:date="2024-05-25T14:03:39Z">
          <w:pPr>
            <w:widowControl/>
            <w:spacing w:after="240" w:line="432" w:lineRule="atLeast"/>
            <w:jc w:val="left"/>
          </w:pPr>
        </w:pPrChange>
      </w:pPr>
    </w:p>
    <w:p w14:paraId="54B2480B">
      <w:pPr>
        <w:widowControl w:val="0"/>
        <w:spacing w:beforeLines="0" w:after="0" w:afterLines="0" w:line="640" w:lineRule="exact"/>
        <w:ind w:firstLine="640" w:firstLineChars="200"/>
        <w:jc w:val="both"/>
        <w:rPr>
          <w:rFonts w:hint="eastAsia" w:ascii="仿宋_GB2312" w:hAnsi="仿宋_GB2312" w:eastAsia="仿宋_GB2312" w:cs="仿宋_GB2312"/>
          <w:color w:val="000000"/>
          <w:kern w:val="0"/>
          <w:sz w:val="32"/>
          <w:szCs w:val="32"/>
        </w:rPr>
        <w:sectPr>
          <w:footerReference r:id="rId3" w:type="default"/>
          <w:pgSz w:w="11906" w:h="16838"/>
          <w:pgMar w:top="1440" w:right="1800" w:bottom="1440" w:left="1800" w:header="851" w:footer="992" w:gutter="0"/>
          <w:cols w:space="425" w:num="1"/>
          <w:docGrid w:type="lines" w:linePitch="312" w:charSpace="0"/>
        </w:sectPr>
        <w:pPrChange w:id="1729" w:author="黎琦/资产管理处（征管办）/湖北省财政厅" w:date="2024-05-25T14:03:39Z">
          <w:pPr>
            <w:widowControl/>
            <w:spacing w:after="240" w:line="432" w:lineRule="atLeast"/>
            <w:jc w:val="left"/>
          </w:pPr>
        </w:pPrChange>
      </w:pPr>
    </w:p>
    <w:p w14:paraId="2787A62B">
      <w:pPr>
        <w:widowControl w:val="0"/>
        <w:spacing w:beforeLines="0" w:after="0" w:afterLines="0" w:line="640" w:lineRule="exact"/>
        <w:jc w:val="both"/>
        <w:rPr>
          <w:rFonts w:hint="eastAsia" w:ascii="黑体" w:hAnsi="黑体" w:eastAsia="黑体" w:cs="黑体"/>
          <w:color w:val="000000"/>
          <w:kern w:val="0"/>
          <w:sz w:val="32"/>
          <w:szCs w:val="32"/>
          <w:lang w:eastAsia="zh-CN"/>
        </w:rPr>
        <w:pPrChange w:id="1730" w:author="黎琦/资产管理处（征管办）/湖北省财政厅" w:date="2024-05-25T14:03:39Z">
          <w:pPr>
            <w:widowControl/>
            <w:spacing w:after="240" w:line="432" w:lineRule="atLeast"/>
            <w:jc w:val="left"/>
          </w:pPr>
        </w:pPrChange>
      </w:pPr>
      <w:r>
        <w:rPr>
          <w:rFonts w:hint="eastAsia" w:ascii="黑体" w:hAnsi="黑体" w:eastAsia="黑体" w:cs="黑体"/>
          <w:color w:val="000000"/>
          <w:kern w:val="0"/>
          <w:sz w:val="32"/>
          <w:szCs w:val="32"/>
          <w:lang w:eastAsia="zh-CN"/>
        </w:rPr>
        <w:t>附件</w:t>
      </w:r>
    </w:p>
    <w:tbl>
      <w:tblPr>
        <w:tblStyle w:val="6"/>
        <w:tblW w:w="15460" w:type="dxa"/>
        <w:jc w:val="center"/>
        <w:tblLayout w:type="fixed"/>
        <w:tblCellMar>
          <w:top w:w="0" w:type="dxa"/>
          <w:left w:w="108" w:type="dxa"/>
          <w:bottom w:w="0" w:type="dxa"/>
          <w:right w:w="108" w:type="dxa"/>
        </w:tblCellMar>
      </w:tblPr>
      <w:tblGrid>
        <w:gridCol w:w="1183"/>
        <w:gridCol w:w="1384"/>
        <w:gridCol w:w="1382"/>
        <w:gridCol w:w="1512"/>
        <w:gridCol w:w="2395"/>
        <w:gridCol w:w="1"/>
        <w:gridCol w:w="1512"/>
        <w:gridCol w:w="629"/>
        <w:gridCol w:w="1395"/>
        <w:gridCol w:w="1"/>
        <w:gridCol w:w="1629"/>
        <w:gridCol w:w="1218"/>
        <w:gridCol w:w="1219"/>
      </w:tblGrid>
      <w:tr w14:paraId="0DE40707">
        <w:tblPrEx>
          <w:tblCellMar>
            <w:top w:w="0" w:type="dxa"/>
            <w:left w:w="108" w:type="dxa"/>
            <w:bottom w:w="0" w:type="dxa"/>
            <w:right w:w="108" w:type="dxa"/>
          </w:tblCellMar>
        </w:tblPrEx>
        <w:trPr>
          <w:trHeight w:val="825" w:hRule="atLeast"/>
          <w:jc w:val="center"/>
        </w:trPr>
        <w:tc>
          <w:tcPr>
            <w:tcW w:w="15460" w:type="dxa"/>
            <w:gridSpan w:val="13"/>
            <w:tcBorders>
              <w:top w:val="nil"/>
              <w:left w:val="nil"/>
              <w:bottom w:val="nil"/>
              <w:right w:val="nil"/>
            </w:tcBorders>
            <w:shd w:val="clear" w:color="auto" w:fill="auto"/>
            <w:vAlign w:val="center"/>
          </w:tcPr>
          <w:p w14:paraId="28E2D808">
            <w:pPr>
              <w:widowControl/>
              <w:jc w:val="center"/>
              <w:rPr>
                <w:rFonts w:ascii="宋体" w:hAnsi="宋体" w:cs="宋体"/>
                <w:b/>
                <w:bCs/>
                <w:color w:val="000000"/>
                <w:kern w:val="0"/>
                <w:sz w:val="48"/>
                <w:szCs w:val="48"/>
              </w:rPr>
            </w:pPr>
            <w:r>
              <w:rPr>
                <w:rFonts w:hint="eastAsia" w:ascii="宋体" w:hAnsi="宋体" w:cs="宋体"/>
                <w:b/>
                <w:bCs/>
                <w:color w:val="000000"/>
                <w:kern w:val="0"/>
                <w:sz w:val="44"/>
                <w:szCs w:val="44"/>
              </w:rPr>
              <w:t>湖北省</w:t>
            </w:r>
            <w:r>
              <w:rPr>
                <w:rFonts w:hint="eastAsia" w:ascii="宋体" w:hAnsi="宋体" w:cs="宋体"/>
                <w:b/>
                <w:bCs/>
                <w:color w:val="000000"/>
                <w:kern w:val="0"/>
                <w:sz w:val="44"/>
                <w:szCs w:val="44"/>
                <w:lang w:eastAsia="zh-CN"/>
              </w:rPr>
              <w:t>省直</w:t>
            </w:r>
            <w:r>
              <w:rPr>
                <w:rFonts w:hint="eastAsia" w:ascii="宋体" w:hAnsi="宋体" w:cs="宋体"/>
                <w:b/>
                <w:bCs/>
                <w:color w:val="000000"/>
                <w:kern w:val="0"/>
                <w:sz w:val="44"/>
                <w:szCs w:val="44"/>
              </w:rPr>
              <w:t>行政事业单位资产处置申请表</w:t>
            </w:r>
          </w:p>
        </w:tc>
      </w:tr>
      <w:tr w14:paraId="1B257662">
        <w:tblPrEx>
          <w:tblCellMar>
            <w:top w:w="0" w:type="dxa"/>
            <w:left w:w="108" w:type="dxa"/>
            <w:bottom w:w="0" w:type="dxa"/>
            <w:right w:w="108" w:type="dxa"/>
          </w:tblCellMar>
        </w:tblPrEx>
        <w:trPr>
          <w:trHeight w:val="369" w:hRule="atLeast"/>
          <w:jc w:val="center"/>
        </w:trPr>
        <w:tc>
          <w:tcPr>
            <w:tcW w:w="2567" w:type="dxa"/>
            <w:gridSpan w:val="2"/>
            <w:tcBorders>
              <w:top w:val="nil"/>
              <w:left w:val="nil"/>
              <w:bottom w:val="nil"/>
              <w:right w:val="nil"/>
            </w:tcBorders>
            <w:shd w:val="clear" w:color="auto" w:fill="auto"/>
            <w:vAlign w:val="center"/>
          </w:tcPr>
          <w:p w14:paraId="47B2EC09">
            <w:pPr>
              <w:widowControl/>
              <w:jc w:val="left"/>
              <w:rPr>
                <w:rFonts w:ascii="宋体" w:hAnsi="宋体" w:cs="宋体"/>
                <w:color w:val="000000"/>
                <w:kern w:val="0"/>
                <w:sz w:val="20"/>
                <w:szCs w:val="20"/>
              </w:rPr>
            </w:pPr>
            <w:r>
              <w:rPr>
                <w:rFonts w:hint="eastAsia" w:ascii="宋体" w:hAnsi="宋体" w:cs="宋体"/>
                <w:color w:val="000000"/>
                <w:kern w:val="0"/>
                <w:sz w:val="20"/>
                <w:szCs w:val="20"/>
              </w:rPr>
              <w:t>申请单位（公章）：</w:t>
            </w:r>
          </w:p>
        </w:tc>
        <w:tc>
          <w:tcPr>
            <w:tcW w:w="1382" w:type="dxa"/>
            <w:tcBorders>
              <w:top w:val="nil"/>
              <w:left w:val="nil"/>
              <w:bottom w:val="nil"/>
              <w:right w:val="nil"/>
            </w:tcBorders>
            <w:shd w:val="clear" w:color="auto" w:fill="auto"/>
            <w:vAlign w:val="center"/>
          </w:tcPr>
          <w:p w14:paraId="3C0E1DBF">
            <w:pPr>
              <w:widowControl/>
              <w:jc w:val="left"/>
              <w:rPr>
                <w:rFonts w:ascii="宋体" w:hAnsi="宋体" w:cs="宋体"/>
                <w:color w:val="000000"/>
                <w:kern w:val="0"/>
                <w:sz w:val="20"/>
                <w:szCs w:val="20"/>
              </w:rPr>
            </w:pPr>
          </w:p>
        </w:tc>
        <w:tc>
          <w:tcPr>
            <w:tcW w:w="1512" w:type="dxa"/>
            <w:tcBorders>
              <w:top w:val="nil"/>
              <w:left w:val="nil"/>
              <w:bottom w:val="nil"/>
              <w:right w:val="nil"/>
            </w:tcBorders>
            <w:shd w:val="clear" w:color="auto" w:fill="auto"/>
            <w:vAlign w:val="center"/>
          </w:tcPr>
          <w:p w14:paraId="03816E5F">
            <w:pPr>
              <w:widowControl/>
              <w:jc w:val="left"/>
              <w:rPr>
                <w:rFonts w:ascii="宋体" w:hAnsi="宋体" w:cs="宋体"/>
                <w:color w:val="000000"/>
                <w:kern w:val="0"/>
                <w:sz w:val="20"/>
                <w:szCs w:val="20"/>
              </w:rPr>
            </w:pPr>
            <w:r>
              <w:rPr>
                <w:rFonts w:hint="eastAsia" w:ascii="宋体" w:hAnsi="宋体" w:cs="宋体"/>
                <w:color w:val="000000"/>
                <w:kern w:val="0"/>
                <w:sz w:val="20"/>
                <w:szCs w:val="20"/>
              </w:rPr>
              <w:t>单据编号：</w:t>
            </w:r>
          </w:p>
        </w:tc>
        <w:tc>
          <w:tcPr>
            <w:tcW w:w="2396" w:type="dxa"/>
            <w:gridSpan w:val="2"/>
            <w:tcBorders>
              <w:top w:val="nil"/>
              <w:left w:val="nil"/>
              <w:bottom w:val="nil"/>
              <w:right w:val="nil"/>
            </w:tcBorders>
            <w:shd w:val="clear" w:color="auto" w:fill="auto"/>
            <w:vAlign w:val="center"/>
          </w:tcPr>
          <w:p w14:paraId="277C3249">
            <w:pPr>
              <w:widowControl/>
              <w:jc w:val="left"/>
              <w:rPr>
                <w:rFonts w:ascii="宋体" w:hAnsi="宋体" w:cs="宋体"/>
                <w:color w:val="000000"/>
                <w:kern w:val="0"/>
                <w:sz w:val="20"/>
                <w:szCs w:val="20"/>
              </w:rPr>
            </w:pPr>
          </w:p>
        </w:tc>
        <w:tc>
          <w:tcPr>
            <w:tcW w:w="1512" w:type="dxa"/>
            <w:tcBorders>
              <w:top w:val="nil"/>
              <w:left w:val="nil"/>
              <w:bottom w:val="nil"/>
              <w:right w:val="nil"/>
            </w:tcBorders>
            <w:shd w:val="clear" w:color="auto" w:fill="auto"/>
            <w:vAlign w:val="center"/>
          </w:tcPr>
          <w:p w14:paraId="6FE3F771">
            <w:pPr>
              <w:widowControl/>
              <w:jc w:val="left"/>
              <w:rPr>
                <w:rFonts w:ascii="宋体" w:hAnsi="宋体" w:cs="宋体"/>
                <w:color w:val="000000"/>
                <w:kern w:val="0"/>
                <w:sz w:val="20"/>
                <w:szCs w:val="20"/>
              </w:rPr>
            </w:pPr>
            <w:r>
              <w:rPr>
                <w:rFonts w:hint="eastAsia" w:ascii="宋体" w:hAnsi="宋体" w:cs="宋体"/>
                <w:color w:val="000000"/>
                <w:kern w:val="0"/>
                <w:sz w:val="20"/>
                <w:szCs w:val="20"/>
              </w:rPr>
              <w:t>申请日期：</w:t>
            </w:r>
          </w:p>
        </w:tc>
        <w:tc>
          <w:tcPr>
            <w:tcW w:w="629" w:type="dxa"/>
            <w:tcBorders>
              <w:top w:val="nil"/>
              <w:left w:val="nil"/>
              <w:bottom w:val="nil"/>
              <w:right w:val="nil"/>
            </w:tcBorders>
            <w:shd w:val="clear" w:color="auto" w:fill="auto"/>
            <w:vAlign w:val="center"/>
          </w:tcPr>
          <w:p w14:paraId="12DBDB6B">
            <w:pPr>
              <w:widowControl/>
              <w:jc w:val="left"/>
              <w:rPr>
                <w:rFonts w:ascii="宋体" w:hAnsi="宋体" w:cs="宋体"/>
                <w:color w:val="000000"/>
                <w:kern w:val="0"/>
                <w:sz w:val="20"/>
                <w:szCs w:val="20"/>
              </w:rPr>
            </w:pPr>
          </w:p>
        </w:tc>
        <w:tc>
          <w:tcPr>
            <w:tcW w:w="1395" w:type="dxa"/>
            <w:tcBorders>
              <w:top w:val="nil"/>
              <w:left w:val="nil"/>
              <w:bottom w:val="nil"/>
              <w:right w:val="nil"/>
            </w:tcBorders>
            <w:shd w:val="clear" w:color="auto" w:fill="auto"/>
            <w:vAlign w:val="center"/>
          </w:tcPr>
          <w:p w14:paraId="33A8607E">
            <w:pPr>
              <w:widowControl/>
              <w:jc w:val="left"/>
              <w:rPr>
                <w:rFonts w:ascii="宋体" w:hAnsi="宋体" w:cs="宋体"/>
                <w:color w:val="000000"/>
                <w:kern w:val="0"/>
                <w:sz w:val="20"/>
                <w:szCs w:val="20"/>
              </w:rPr>
            </w:pPr>
          </w:p>
        </w:tc>
        <w:tc>
          <w:tcPr>
            <w:tcW w:w="1630" w:type="dxa"/>
            <w:gridSpan w:val="2"/>
            <w:tcBorders>
              <w:top w:val="nil"/>
              <w:left w:val="nil"/>
              <w:bottom w:val="nil"/>
              <w:right w:val="nil"/>
            </w:tcBorders>
            <w:shd w:val="clear" w:color="auto" w:fill="auto"/>
            <w:vAlign w:val="center"/>
          </w:tcPr>
          <w:p w14:paraId="1B0C6F64">
            <w:pPr>
              <w:widowControl/>
              <w:jc w:val="left"/>
              <w:rPr>
                <w:rFonts w:ascii="宋体" w:hAnsi="宋体" w:cs="宋体"/>
                <w:color w:val="000000"/>
                <w:kern w:val="0"/>
                <w:sz w:val="20"/>
                <w:szCs w:val="20"/>
              </w:rPr>
            </w:pPr>
          </w:p>
        </w:tc>
        <w:tc>
          <w:tcPr>
            <w:tcW w:w="2437" w:type="dxa"/>
            <w:gridSpan w:val="2"/>
            <w:tcBorders>
              <w:top w:val="nil"/>
              <w:left w:val="nil"/>
              <w:bottom w:val="nil"/>
              <w:right w:val="nil"/>
            </w:tcBorders>
            <w:shd w:val="clear" w:color="auto" w:fill="auto"/>
            <w:vAlign w:val="center"/>
          </w:tcPr>
          <w:p w14:paraId="194916FF">
            <w:pPr>
              <w:widowControl/>
              <w:jc w:val="right"/>
              <w:rPr>
                <w:rFonts w:ascii="宋体" w:hAnsi="宋体" w:cs="宋体"/>
                <w:color w:val="000000"/>
                <w:kern w:val="0"/>
                <w:sz w:val="20"/>
                <w:szCs w:val="20"/>
              </w:rPr>
            </w:pPr>
            <w:r>
              <w:rPr>
                <w:rFonts w:hint="eastAsia" w:ascii="宋体" w:hAnsi="宋体" w:cs="宋体"/>
                <w:color w:val="000000"/>
                <w:kern w:val="0"/>
                <w:sz w:val="20"/>
                <w:szCs w:val="20"/>
              </w:rPr>
              <w:t>金额单位：元</w:t>
            </w:r>
          </w:p>
        </w:tc>
      </w:tr>
      <w:tr w14:paraId="21364A6C">
        <w:tblPrEx>
          <w:tblCellMar>
            <w:top w:w="0" w:type="dxa"/>
            <w:left w:w="108" w:type="dxa"/>
            <w:bottom w:w="0" w:type="dxa"/>
            <w:right w:w="108" w:type="dxa"/>
          </w:tblCellMar>
        </w:tblPrEx>
        <w:trPr>
          <w:trHeight w:val="344" w:hRule="atLeast"/>
          <w:jc w:val="center"/>
        </w:trPr>
        <w:tc>
          <w:tcPr>
            <w:tcW w:w="5461" w:type="dxa"/>
            <w:gridSpan w:val="4"/>
            <w:tcBorders>
              <w:top w:val="nil"/>
              <w:left w:val="nil"/>
              <w:bottom w:val="single" w:color="auto" w:sz="4" w:space="0"/>
              <w:right w:val="nil"/>
            </w:tcBorders>
            <w:shd w:val="clear" w:color="auto" w:fill="auto"/>
            <w:vAlign w:val="center"/>
          </w:tcPr>
          <w:p w14:paraId="3281BCCE">
            <w:pPr>
              <w:widowControl/>
              <w:jc w:val="left"/>
              <w:rPr>
                <w:rFonts w:ascii="宋体" w:hAnsi="宋体" w:cs="宋体"/>
                <w:color w:val="000000"/>
                <w:kern w:val="0"/>
                <w:sz w:val="20"/>
                <w:szCs w:val="20"/>
              </w:rPr>
            </w:pPr>
            <w:r>
              <w:rPr>
                <w:rFonts w:hint="eastAsia" w:ascii="宋体" w:hAnsi="宋体" w:cs="宋体"/>
                <w:color w:val="000000"/>
                <w:kern w:val="0"/>
                <w:sz w:val="20"/>
                <w:szCs w:val="20"/>
              </w:rPr>
              <w:t>单位对所提供材料的真实性、有效性、准确性负责</w:t>
            </w:r>
          </w:p>
        </w:tc>
        <w:tc>
          <w:tcPr>
            <w:tcW w:w="2396" w:type="dxa"/>
            <w:gridSpan w:val="2"/>
            <w:tcBorders>
              <w:top w:val="nil"/>
              <w:left w:val="nil"/>
              <w:bottom w:val="nil"/>
              <w:right w:val="nil"/>
            </w:tcBorders>
            <w:shd w:val="clear" w:color="auto" w:fill="auto"/>
            <w:vAlign w:val="center"/>
          </w:tcPr>
          <w:p w14:paraId="54C8CFB0">
            <w:pPr>
              <w:widowControl/>
              <w:jc w:val="left"/>
              <w:rPr>
                <w:rFonts w:ascii="宋体" w:hAnsi="宋体" w:cs="宋体"/>
                <w:color w:val="000000"/>
                <w:kern w:val="0"/>
                <w:sz w:val="20"/>
                <w:szCs w:val="20"/>
              </w:rPr>
            </w:pPr>
          </w:p>
        </w:tc>
        <w:tc>
          <w:tcPr>
            <w:tcW w:w="1512" w:type="dxa"/>
            <w:tcBorders>
              <w:top w:val="nil"/>
              <w:left w:val="nil"/>
              <w:bottom w:val="nil"/>
              <w:right w:val="nil"/>
            </w:tcBorders>
            <w:shd w:val="clear" w:color="auto" w:fill="auto"/>
            <w:vAlign w:val="center"/>
          </w:tcPr>
          <w:p w14:paraId="0C03AD85">
            <w:pPr>
              <w:widowControl/>
              <w:jc w:val="left"/>
              <w:rPr>
                <w:rFonts w:ascii="宋体" w:hAnsi="宋体" w:cs="宋体"/>
                <w:color w:val="000000"/>
                <w:kern w:val="0"/>
                <w:sz w:val="20"/>
                <w:szCs w:val="20"/>
              </w:rPr>
            </w:pPr>
          </w:p>
        </w:tc>
        <w:tc>
          <w:tcPr>
            <w:tcW w:w="629" w:type="dxa"/>
            <w:tcBorders>
              <w:top w:val="nil"/>
              <w:left w:val="nil"/>
              <w:bottom w:val="nil"/>
              <w:right w:val="nil"/>
            </w:tcBorders>
            <w:shd w:val="clear" w:color="auto" w:fill="auto"/>
            <w:vAlign w:val="center"/>
          </w:tcPr>
          <w:p w14:paraId="0E4357F4">
            <w:pPr>
              <w:widowControl/>
              <w:jc w:val="left"/>
              <w:rPr>
                <w:rFonts w:ascii="宋体" w:hAnsi="宋体" w:cs="宋体"/>
                <w:color w:val="000000"/>
                <w:kern w:val="0"/>
                <w:sz w:val="20"/>
                <w:szCs w:val="20"/>
              </w:rPr>
            </w:pPr>
          </w:p>
        </w:tc>
        <w:tc>
          <w:tcPr>
            <w:tcW w:w="1395" w:type="dxa"/>
            <w:tcBorders>
              <w:top w:val="nil"/>
              <w:left w:val="nil"/>
              <w:bottom w:val="nil"/>
              <w:right w:val="nil"/>
            </w:tcBorders>
            <w:shd w:val="clear" w:color="auto" w:fill="auto"/>
            <w:vAlign w:val="center"/>
          </w:tcPr>
          <w:p w14:paraId="0FABBC6D">
            <w:pPr>
              <w:widowControl/>
              <w:jc w:val="left"/>
              <w:rPr>
                <w:rFonts w:ascii="宋体" w:hAnsi="宋体" w:cs="宋体"/>
                <w:color w:val="000000"/>
                <w:kern w:val="0"/>
                <w:sz w:val="20"/>
                <w:szCs w:val="20"/>
              </w:rPr>
            </w:pPr>
          </w:p>
        </w:tc>
        <w:tc>
          <w:tcPr>
            <w:tcW w:w="1630" w:type="dxa"/>
            <w:gridSpan w:val="2"/>
            <w:tcBorders>
              <w:top w:val="nil"/>
              <w:left w:val="nil"/>
              <w:bottom w:val="nil"/>
              <w:right w:val="nil"/>
            </w:tcBorders>
            <w:shd w:val="clear" w:color="auto" w:fill="auto"/>
            <w:vAlign w:val="center"/>
          </w:tcPr>
          <w:p w14:paraId="70B91C10">
            <w:pPr>
              <w:widowControl/>
              <w:jc w:val="left"/>
              <w:rPr>
                <w:rFonts w:ascii="宋体" w:hAnsi="宋体" w:cs="宋体"/>
                <w:color w:val="000000"/>
                <w:kern w:val="0"/>
                <w:sz w:val="20"/>
                <w:szCs w:val="20"/>
              </w:rPr>
            </w:pPr>
          </w:p>
        </w:tc>
        <w:tc>
          <w:tcPr>
            <w:tcW w:w="1218" w:type="dxa"/>
            <w:tcBorders>
              <w:top w:val="nil"/>
              <w:left w:val="nil"/>
              <w:bottom w:val="nil"/>
              <w:right w:val="nil"/>
            </w:tcBorders>
            <w:shd w:val="clear" w:color="auto" w:fill="auto"/>
            <w:vAlign w:val="center"/>
          </w:tcPr>
          <w:p w14:paraId="6F065D05">
            <w:pPr>
              <w:widowControl/>
              <w:jc w:val="right"/>
              <w:rPr>
                <w:rFonts w:ascii="宋体" w:hAnsi="宋体" w:cs="宋体"/>
                <w:color w:val="000000"/>
                <w:kern w:val="0"/>
                <w:sz w:val="20"/>
                <w:szCs w:val="20"/>
              </w:rPr>
            </w:pPr>
          </w:p>
        </w:tc>
        <w:tc>
          <w:tcPr>
            <w:tcW w:w="1219" w:type="dxa"/>
            <w:tcBorders>
              <w:top w:val="nil"/>
              <w:left w:val="nil"/>
              <w:bottom w:val="nil"/>
              <w:right w:val="nil"/>
            </w:tcBorders>
            <w:shd w:val="clear" w:color="auto" w:fill="auto"/>
            <w:vAlign w:val="center"/>
          </w:tcPr>
          <w:p w14:paraId="3BE57501">
            <w:pPr>
              <w:widowControl/>
              <w:jc w:val="right"/>
              <w:rPr>
                <w:rFonts w:ascii="宋体" w:hAnsi="宋体" w:cs="宋体"/>
                <w:color w:val="000000"/>
                <w:kern w:val="0"/>
                <w:sz w:val="20"/>
                <w:szCs w:val="20"/>
              </w:rPr>
            </w:pPr>
          </w:p>
        </w:tc>
      </w:tr>
      <w:tr w14:paraId="48A7B1B7">
        <w:tblPrEx>
          <w:tblCellMar>
            <w:top w:w="0" w:type="dxa"/>
            <w:left w:w="108" w:type="dxa"/>
            <w:bottom w:w="0" w:type="dxa"/>
            <w:right w:w="108" w:type="dxa"/>
          </w:tblCellMar>
        </w:tblPrEx>
        <w:trPr>
          <w:trHeight w:val="327" w:hRule="atLeast"/>
          <w:jc w:val="center"/>
        </w:trPr>
        <w:tc>
          <w:tcPr>
            <w:tcW w:w="1183" w:type="dxa"/>
            <w:vMerge w:val="restart"/>
            <w:tcBorders>
              <w:top w:val="nil"/>
              <w:left w:val="single" w:color="auto" w:sz="4" w:space="0"/>
              <w:bottom w:val="single" w:color="auto" w:sz="4" w:space="0"/>
              <w:right w:val="single" w:color="auto" w:sz="4" w:space="0"/>
            </w:tcBorders>
            <w:shd w:val="clear" w:color="auto" w:fill="auto"/>
            <w:vAlign w:val="center"/>
          </w:tcPr>
          <w:p w14:paraId="368FDE42">
            <w:pPr>
              <w:widowControl/>
              <w:jc w:val="center"/>
              <w:rPr>
                <w:rFonts w:ascii="宋体" w:hAnsi="宋体" w:cs="宋体"/>
                <w:color w:val="000000"/>
                <w:kern w:val="0"/>
                <w:sz w:val="20"/>
                <w:szCs w:val="20"/>
              </w:rPr>
            </w:pPr>
            <w:r>
              <w:rPr>
                <w:rFonts w:hint="eastAsia" w:ascii="宋体" w:hAnsi="宋体" w:cs="宋体"/>
                <w:color w:val="000000"/>
                <w:kern w:val="0"/>
                <w:sz w:val="20"/>
                <w:szCs w:val="20"/>
              </w:rPr>
              <w:t>序号</w:t>
            </w:r>
          </w:p>
        </w:tc>
        <w:tc>
          <w:tcPr>
            <w:tcW w:w="1384" w:type="dxa"/>
            <w:vMerge w:val="restart"/>
            <w:tcBorders>
              <w:top w:val="nil"/>
              <w:left w:val="single" w:color="auto" w:sz="4" w:space="0"/>
              <w:bottom w:val="single" w:color="auto" w:sz="4" w:space="0"/>
              <w:right w:val="single" w:color="auto" w:sz="4" w:space="0"/>
            </w:tcBorders>
            <w:shd w:val="clear" w:color="auto" w:fill="auto"/>
            <w:vAlign w:val="center"/>
          </w:tcPr>
          <w:p w14:paraId="4F83A9DD">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资产编号</w:t>
            </w:r>
          </w:p>
        </w:tc>
        <w:tc>
          <w:tcPr>
            <w:tcW w:w="1382" w:type="dxa"/>
            <w:vMerge w:val="restart"/>
            <w:tcBorders>
              <w:top w:val="nil"/>
              <w:left w:val="single" w:color="auto" w:sz="4" w:space="0"/>
              <w:bottom w:val="single" w:color="auto" w:sz="4" w:space="0"/>
              <w:right w:val="single" w:color="auto" w:sz="4" w:space="0"/>
            </w:tcBorders>
            <w:shd w:val="clear" w:color="auto" w:fill="auto"/>
            <w:vAlign w:val="center"/>
          </w:tcPr>
          <w:p w14:paraId="3A4D0EDD">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资产类别</w:t>
            </w:r>
          </w:p>
        </w:tc>
        <w:tc>
          <w:tcPr>
            <w:tcW w:w="1512" w:type="dxa"/>
            <w:vMerge w:val="restart"/>
            <w:tcBorders>
              <w:top w:val="nil"/>
              <w:left w:val="single" w:color="auto" w:sz="4" w:space="0"/>
              <w:bottom w:val="single" w:color="auto" w:sz="4" w:space="0"/>
              <w:right w:val="single" w:color="auto" w:sz="4" w:space="0"/>
            </w:tcBorders>
            <w:shd w:val="clear" w:color="auto" w:fill="auto"/>
            <w:vAlign w:val="center"/>
          </w:tcPr>
          <w:p w14:paraId="441802AB">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资产名称</w:t>
            </w:r>
          </w:p>
        </w:tc>
        <w:tc>
          <w:tcPr>
            <w:tcW w:w="2396"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836B0A">
            <w:pPr>
              <w:widowControl/>
              <w:jc w:val="center"/>
              <w:rPr>
                <w:rFonts w:ascii="宋体" w:hAnsi="宋体" w:cs="宋体"/>
                <w:color w:val="000000"/>
                <w:kern w:val="0"/>
                <w:sz w:val="20"/>
                <w:szCs w:val="20"/>
              </w:rPr>
            </w:pPr>
            <w:r>
              <w:rPr>
                <w:rFonts w:hint="eastAsia" w:ascii="宋体" w:hAnsi="宋体" w:cs="宋体"/>
                <w:color w:val="000000"/>
                <w:kern w:val="0"/>
                <w:sz w:val="20"/>
                <w:szCs w:val="20"/>
              </w:rPr>
              <w:t>机构（规格型号）</w:t>
            </w:r>
          </w:p>
        </w:tc>
        <w:tc>
          <w:tcPr>
            <w:tcW w:w="151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10C9EB">
            <w:pPr>
              <w:widowControl/>
              <w:jc w:val="center"/>
              <w:rPr>
                <w:rFonts w:ascii="宋体" w:hAnsi="宋体" w:cs="宋体"/>
                <w:color w:val="000000"/>
                <w:kern w:val="0"/>
                <w:sz w:val="20"/>
                <w:szCs w:val="20"/>
              </w:rPr>
            </w:pPr>
            <w:r>
              <w:rPr>
                <w:rFonts w:hint="eastAsia" w:ascii="宋体" w:hAnsi="宋体" w:cs="宋体"/>
                <w:color w:val="000000"/>
                <w:kern w:val="0"/>
                <w:sz w:val="20"/>
                <w:szCs w:val="20"/>
              </w:rPr>
              <w:t>计量单位</w:t>
            </w:r>
          </w:p>
        </w:tc>
        <w:tc>
          <w:tcPr>
            <w:tcW w:w="62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3019D3C">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w:t>
            </w:r>
          </w:p>
        </w:tc>
        <w:tc>
          <w:tcPr>
            <w:tcW w:w="139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400906">
            <w:pPr>
              <w:widowControl/>
              <w:jc w:val="center"/>
              <w:rPr>
                <w:rFonts w:ascii="宋体" w:hAnsi="宋体" w:cs="宋体"/>
                <w:color w:val="000000"/>
                <w:kern w:val="0"/>
                <w:sz w:val="20"/>
                <w:szCs w:val="20"/>
              </w:rPr>
            </w:pPr>
            <w:r>
              <w:rPr>
                <w:rFonts w:hint="eastAsia" w:ascii="宋体" w:hAnsi="宋体" w:cs="宋体"/>
                <w:color w:val="000000"/>
                <w:kern w:val="0"/>
                <w:sz w:val="20"/>
                <w:szCs w:val="20"/>
              </w:rPr>
              <w:t>入账时间</w:t>
            </w:r>
          </w:p>
        </w:tc>
        <w:tc>
          <w:tcPr>
            <w:tcW w:w="2848" w:type="dxa"/>
            <w:gridSpan w:val="3"/>
            <w:tcBorders>
              <w:top w:val="single" w:color="auto" w:sz="4" w:space="0"/>
              <w:left w:val="nil"/>
              <w:bottom w:val="single" w:color="auto" w:sz="4" w:space="0"/>
              <w:right w:val="single" w:color="auto" w:sz="4" w:space="0"/>
            </w:tcBorders>
            <w:shd w:val="clear" w:color="auto" w:fill="auto"/>
            <w:vAlign w:val="center"/>
          </w:tcPr>
          <w:p w14:paraId="40FE6CF3">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资产价值</w:t>
            </w:r>
          </w:p>
        </w:tc>
        <w:tc>
          <w:tcPr>
            <w:tcW w:w="121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B73031">
            <w:pPr>
              <w:widowControl/>
              <w:jc w:val="center"/>
              <w:rPr>
                <w:rFonts w:ascii="宋体" w:hAnsi="宋体" w:cs="宋体"/>
                <w:color w:val="000000"/>
                <w:kern w:val="0"/>
                <w:sz w:val="20"/>
                <w:szCs w:val="20"/>
              </w:rPr>
            </w:pPr>
            <w:r>
              <w:rPr>
                <w:rFonts w:hint="eastAsia" w:ascii="宋体" w:hAnsi="宋体" w:cs="宋体"/>
                <w:color w:val="000000"/>
                <w:kern w:val="0"/>
                <w:sz w:val="20"/>
                <w:szCs w:val="20"/>
              </w:rPr>
              <w:t>处置形式</w:t>
            </w:r>
          </w:p>
        </w:tc>
      </w:tr>
      <w:tr w14:paraId="3F84E6E1">
        <w:tblPrEx>
          <w:tblCellMar>
            <w:top w:w="0" w:type="dxa"/>
            <w:left w:w="108" w:type="dxa"/>
            <w:bottom w:w="0" w:type="dxa"/>
            <w:right w:w="108" w:type="dxa"/>
          </w:tblCellMar>
        </w:tblPrEx>
        <w:trPr>
          <w:trHeight w:val="670" w:hRule="atLeast"/>
          <w:jc w:val="center"/>
        </w:trPr>
        <w:tc>
          <w:tcPr>
            <w:tcW w:w="1183" w:type="dxa"/>
            <w:vMerge w:val="continue"/>
            <w:tcBorders>
              <w:top w:val="nil"/>
              <w:left w:val="single" w:color="auto" w:sz="4" w:space="0"/>
              <w:bottom w:val="single" w:color="auto" w:sz="4" w:space="0"/>
              <w:right w:val="single" w:color="auto" w:sz="4" w:space="0"/>
            </w:tcBorders>
            <w:shd w:val="clear" w:color="auto" w:fill="auto"/>
            <w:vAlign w:val="center"/>
          </w:tcPr>
          <w:p w14:paraId="4F4D8E6B">
            <w:pPr>
              <w:widowControl/>
              <w:jc w:val="left"/>
              <w:rPr>
                <w:rFonts w:ascii="宋体" w:hAnsi="宋体" w:cs="宋体"/>
                <w:color w:val="000000"/>
                <w:kern w:val="0"/>
                <w:sz w:val="20"/>
                <w:szCs w:val="20"/>
              </w:rPr>
            </w:pPr>
          </w:p>
        </w:tc>
        <w:tc>
          <w:tcPr>
            <w:tcW w:w="1384" w:type="dxa"/>
            <w:vMerge w:val="continue"/>
            <w:tcBorders>
              <w:top w:val="nil"/>
              <w:left w:val="single" w:color="auto" w:sz="4" w:space="0"/>
              <w:bottom w:val="single" w:color="auto" w:sz="4" w:space="0"/>
              <w:right w:val="single" w:color="auto" w:sz="4" w:space="0"/>
            </w:tcBorders>
            <w:shd w:val="clear" w:color="auto" w:fill="auto"/>
            <w:vAlign w:val="center"/>
          </w:tcPr>
          <w:p w14:paraId="11B3403C">
            <w:pPr>
              <w:widowControl/>
              <w:jc w:val="left"/>
              <w:rPr>
                <w:rFonts w:ascii="宋体" w:hAnsi="宋体" w:cs="宋体"/>
                <w:color w:val="000000"/>
                <w:kern w:val="0"/>
                <w:sz w:val="20"/>
                <w:szCs w:val="20"/>
              </w:rPr>
            </w:pPr>
          </w:p>
        </w:tc>
        <w:tc>
          <w:tcPr>
            <w:tcW w:w="1382" w:type="dxa"/>
            <w:vMerge w:val="continue"/>
            <w:tcBorders>
              <w:top w:val="nil"/>
              <w:left w:val="single" w:color="auto" w:sz="4" w:space="0"/>
              <w:bottom w:val="single" w:color="auto" w:sz="4" w:space="0"/>
              <w:right w:val="single" w:color="auto" w:sz="4" w:space="0"/>
            </w:tcBorders>
            <w:shd w:val="clear" w:color="auto" w:fill="auto"/>
            <w:vAlign w:val="center"/>
          </w:tcPr>
          <w:p w14:paraId="6AC7A553">
            <w:pPr>
              <w:widowControl/>
              <w:jc w:val="left"/>
              <w:rPr>
                <w:rFonts w:ascii="宋体" w:hAnsi="宋体" w:cs="宋体"/>
                <w:color w:val="000000"/>
                <w:kern w:val="0"/>
                <w:sz w:val="20"/>
                <w:szCs w:val="20"/>
              </w:rPr>
            </w:pPr>
          </w:p>
        </w:tc>
        <w:tc>
          <w:tcPr>
            <w:tcW w:w="1512" w:type="dxa"/>
            <w:vMerge w:val="continue"/>
            <w:tcBorders>
              <w:top w:val="nil"/>
              <w:left w:val="single" w:color="auto" w:sz="4" w:space="0"/>
              <w:bottom w:val="single" w:color="auto" w:sz="4" w:space="0"/>
              <w:right w:val="single" w:color="auto" w:sz="4" w:space="0"/>
            </w:tcBorders>
            <w:shd w:val="clear" w:color="auto" w:fill="auto"/>
            <w:vAlign w:val="center"/>
          </w:tcPr>
          <w:p w14:paraId="153F118B">
            <w:pPr>
              <w:widowControl/>
              <w:jc w:val="left"/>
              <w:rPr>
                <w:rFonts w:ascii="宋体" w:hAnsi="宋体" w:cs="宋体"/>
                <w:color w:val="000000"/>
                <w:kern w:val="0"/>
                <w:sz w:val="20"/>
                <w:szCs w:val="20"/>
              </w:rPr>
            </w:pPr>
          </w:p>
        </w:tc>
        <w:tc>
          <w:tcPr>
            <w:tcW w:w="2396"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C89C34D">
            <w:pPr>
              <w:widowControl/>
              <w:jc w:val="left"/>
              <w:rPr>
                <w:rFonts w:ascii="宋体" w:hAnsi="宋体" w:cs="宋体"/>
                <w:color w:val="000000"/>
                <w:kern w:val="0"/>
                <w:sz w:val="20"/>
                <w:szCs w:val="20"/>
              </w:rPr>
            </w:pPr>
          </w:p>
        </w:tc>
        <w:tc>
          <w:tcPr>
            <w:tcW w:w="151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016312">
            <w:pPr>
              <w:widowControl/>
              <w:jc w:val="left"/>
              <w:rPr>
                <w:rFonts w:ascii="宋体" w:hAnsi="宋体" w:cs="宋体"/>
                <w:color w:val="000000"/>
                <w:kern w:val="0"/>
                <w:sz w:val="20"/>
                <w:szCs w:val="20"/>
              </w:rPr>
            </w:pPr>
          </w:p>
        </w:tc>
        <w:tc>
          <w:tcPr>
            <w:tcW w:w="62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6776875">
            <w:pPr>
              <w:widowControl/>
              <w:jc w:val="left"/>
              <w:rPr>
                <w:rFonts w:ascii="宋体" w:hAnsi="宋体" w:cs="宋体"/>
                <w:color w:val="000000"/>
                <w:kern w:val="0"/>
                <w:sz w:val="20"/>
                <w:szCs w:val="20"/>
              </w:rPr>
            </w:pPr>
          </w:p>
        </w:tc>
        <w:tc>
          <w:tcPr>
            <w:tcW w:w="139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78AAFB9">
            <w:pPr>
              <w:widowControl/>
              <w:jc w:val="left"/>
              <w:rPr>
                <w:rFonts w:ascii="宋体" w:hAnsi="宋体" w:cs="宋体"/>
                <w:color w:val="000000"/>
                <w:kern w:val="0"/>
                <w:sz w:val="20"/>
                <w:szCs w:val="20"/>
              </w:rPr>
            </w:pPr>
          </w:p>
        </w:tc>
        <w:tc>
          <w:tcPr>
            <w:tcW w:w="1630" w:type="dxa"/>
            <w:gridSpan w:val="2"/>
            <w:tcBorders>
              <w:top w:val="nil"/>
              <w:left w:val="nil"/>
              <w:bottom w:val="single" w:color="auto" w:sz="4" w:space="0"/>
              <w:right w:val="single" w:color="auto" w:sz="4" w:space="0"/>
            </w:tcBorders>
            <w:shd w:val="clear" w:color="auto" w:fill="auto"/>
            <w:vAlign w:val="center"/>
          </w:tcPr>
          <w:p w14:paraId="2FE880FB">
            <w:pPr>
              <w:widowControl/>
              <w:jc w:val="center"/>
              <w:rPr>
                <w:rFonts w:ascii="宋体" w:hAnsi="宋体" w:cs="宋体"/>
                <w:color w:val="000000"/>
                <w:kern w:val="0"/>
                <w:sz w:val="20"/>
                <w:szCs w:val="20"/>
              </w:rPr>
            </w:pPr>
            <w:r>
              <w:rPr>
                <w:rFonts w:hint="eastAsia" w:ascii="宋体" w:hAnsi="宋体" w:cs="宋体"/>
                <w:color w:val="000000"/>
                <w:kern w:val="0"/>
                <w:sz w:val="20"/>
                <w:szCs w:val="20"/>
              </w:rPr>
              <w:t>账面原值</w:t>
            </w:r>
          </w:p>
        </w:tc>
        <w:tc>
          <w:tcPr>
            <w:tcW w:w="1218" w:type="dxa"/>
            <w:tcBorders>
              <w:top w:val="nil"/>
              <w:left w:val="nil"/>
              <w:bottom w:val="single" w:color="auto" w:sz="4" w:space="0"/>
              <w:right w:val="single" w:color="auto" w:sz="4" w:space="0"/>
            </w:tcBorders>
            <w:shd w:val="clear" w:color="auto" w:fill="auto"/>
            <w:vAlign w:val="center"/>
          </w:tcPr>
          <w:p w14:paraId="02D51A6E">
            <w:pPr>
              <w:widowControl/>
              <w:jc w:val="center"/>
              <w:rPr>
                <w:rFonts w:ascii="宋体" w:hAnsi="宋体" w:cs="宋体"/>
                <w:color w:val="000000"/>
                <w:kern w:val="0"/>
                <w:sz w:val="20"/>
                <w:szCs w:val="20"/>
              </w:rPr>
            </w:pPr>
            <w:r>
              <w:rPr>
                <w:rFonts w:hint="eastAsia" w:ascii="宋体" w:hAnsi="宋体" w:cs="宋体"/>
                <w:color w:val="000000"/>
                <w:kern w:val="0"/>
                <w:sz w:val="20"/>
                <w:szCs w:val="20"/>
              </w:rPr>
              <w:t>评估价值</w:t>
            </w:r>
          </w:p>
        </w:tc>
        <w:tc>
          <w:tcPr>
            <w:tcW w:w="1219" w:type="dxa"/>
            <w:vMerge w:val="continue"/>
            <w:tcBorders>
              <w:top w:val="single" w:color="auto" w:sz="4" w:space="0"/>
              <w:left w:val="single" w:color="auto" w:sz="4" w:space="0"/>
              <w:bottom w:val="single" w:color="auto" w:sz="4" w:space="0"/>
              <w:right w:val="single" w:color="auto" w:sz="4" w:space="0"/>
            </w:tcBorders>
            <w:vAlign w:val="center"/>
          </w:tcPr>
          <w:p w14:paraId="5D5C4FB8">
            <w:pPr>
              <w:widowControl/>
              <w:jc w:val="left"/>
              <w:rPr>
                <w:rFonts w:ascii="宋体" w:hAnsi="宋体" w:cs="宋体"/>
                <w:color w:val="000000"/>
                <w:kern w:val="0"/>
                <w:sz w:val="20"/>
                <w:szCs w:val="20"/>
              </w:rPr>
            </w:pPr>
          </w:p>
        </w:tc>
      </w:tr>
      <w:tr w14:paraId="77BAFA36">
        <w:tblPrEx>
          <w:tblCellMar>
            <w:top w:w="0" w:type="dxa"/>
            <w:left w:w="108" w:type="dxa"/>
            <w:bottom w:w="0" w:type="dxa"/>
            <w:right w:w="108" w:type="dxa"/>
          </w:tblCellMar>
        </w:tblPrEx>
        <w:trPr>
          <w:trHeight w:val="381" w:hRule="atLeast"/>
          <w:jc w:val="center"/>
        </w:trPr>
        <w:tc>
          <w:tcPr>
            <w:tcW w:w="1183" w:type="dxa"/>
            <w:tcBorders>
              <w:top w:val="nil"/>
              <w:left w:val="single" w:color="auto" w:sz="4" w:space="0"/>
              <w:bottom w:val="single" w:color="auto" w:sz="4" w:space="0"/>
              <w:right w:val="single" w:color="auto" w:sz="4" w:space="0"/>
            </w:tcBorders>
            <w:shd w:val="clear" w:color="auto" w:fill="auto"/>
            <w:vAlign w:val="center"/>
          </w:tcPr>
          <w:p w14:paraId="216177F9">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1384" w:type="dxa"/>
            <w:tcBorders>
              <w:top w:val="nil"/>
              <w:left w:val="nil"/>
              <w:bottom w:val="single" w:color="auto" w:sz="4" w:space="0"/>
              <w:right w:val="single" w:color="auto" w:sz="4" w:space="0"/>
            </w:tcBorders>
            <w:shd w:val="clear" w:color="auto" w:fill="auto"/>
            <w:vAlign w:val="center"/>
          </w:tcPr>
          <w:p w14:paraId="22709A0D">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2" w:type="dxa"/>
            <w:tcBorders>
              <w:top w:val="nil"/>
              <w:left w:val="nil"/>
              <w:bottom w:val="single" w:color="auto" w:sz="4" w:space="0"/>
              <w:right w:val="single" w:color="auto" w:sz="4" w:space="0"/>
            </w:tcBorders>
            <w:shd w:val="clear" w:color="auto" w:fill="auto"/>
            <w:vAlign w:val="center"/>
          </w:tcPr>
          <w:p w14:paraId="51AC4817">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12" w:type="dxa"/>
            <w:tcBorders>
              <w:top w:val="nil"/>
              <w:left w:val="nil"/>
              <w:bottom w:val="single" w:color="auto" w:sz="4" w:space="0"/>
              <w:right w:val="single" w:color="auto" w:sz="4" w:space="0"/>
            </w:tcBorders>
            <w:shd w:val="clear" w:color="auto" w:fill="auto"/>
            <w:vAlign w:val="center"/>
          </w:tcPr>
          <w:p w14:paraId="30784EE9">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6" w:type="dxa"/>
            <w:gridSpan w:val="2"/>
            <w:tcBorders>
              <w:top w:val="nil"/>
              <w:left w:val="nil"/>
              <w:bottom w:val="single" w:color="auto" w:sz="4" w:space="0"/>
              <w:right w:val="single" w:color="auto" w:sz="4" w:space="0"/>
            </w:tcBorders>
            <w:shd w:val="clear" w:color="auto" w:fill="auto"/>
            <w:vAlign w:val="center"/>
          </w:tcPr>
          <w:p w14:paraId="6B75B49E">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12" w:type="dxa"/>
            <w:tcBorders>
              <w:top w:val="nil"/>
              <w:left w:val="nil"/>
              <w:bottom w:val="single" w:color="auto" w:sz="4" w:space="0"/>
              <w:right w:val="single" w:color="auto" w:sz="4" w:space="0"/>
            </w:tcBorders>
            <w:shd w:val="clear" w:color="auto" w:fill="auto"/>
            <w:vAlign w:val="center"/>
          </w:tcPr>
          <w:p w14:paraId="162F496A">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29" w:type="dxa"/>
            <w:tcBorders>
              <w:top w:val="nil"/>
              <w:left w:val="nil"/>
              <w:bottom w:val="single" w:color="auto" w:sz="4" w:space="0"/>
              <w:right w:val="single" w:color="auto" w:sz="4" w:space="0"/>
            </w:tcBorders>
            <w:shd w:val="clear" w:color="auto" w:fill="auto"/>
            <w:vAlign w:val="center"/>
          </w:tcPr>
          <w:p w14:paraId="31F05CDE">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95" w:type="dxa"/>
            <w:tcBorders>
              <w:top w:val="nil"/>
              <w:left w:val="nil"/>
              <w:bottom w:val="single" w:color="auto" w:sz="4" w:space="0"/>
              <w:right w:val="single" w:color="auto" w:sz="4" w:space="0"/>
            </w:tcBorders>
            <w:shd w:val="clear" w:color="auto" w:fill="auto"/>
            <w:vAlign w:val="center"/>
          </w:tcPr>
          <w:p w14:paraId="107EB1C9">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30" w:type="dxa"/>
            <w:gridSpan w:val="2"/>
            <w:tcBorders>
              <w:top w:val="nil"/>
              <w:left w:val="nil"/>
              <w:bottom w:val="single" w:color="auto" w:sz="4" w:space="0"/>
              <w:right w:val="single" w:color="auto" w:sz="4" w:space="0"/>
            </w:tcBorders>
            <w:shd w:val="clear" w:color="auto" w:fill="auto"/>
            <w:vAlign w:val="center"/>
          </w:tcPr>
          <w:p w14:paraId="1055D543">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18" w:type="dxa"/>
            <w:tcBorders>
              <w:top w:val="nil"/>
              <w:left w:val="nil"/>
              <w:bottom w:val="single" w:color="auto" w:sz="4" w:space="0"/>
              <w:right w:val="single" w:color="auto" w:sz="4" w:space="0"/>
            </w:tcBorders>
            <w:shd w:val="clear" w:color="auto" w:fill="auto"/>
            <w:vAlign w:val="center"/>
          </w:tcPr>
          <w:p w14:paraId="49BCAF47">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19" w:type="dxa"/>
            <w:tcBorders>
              <w:top w:val="nil"/>
              <w:left w:val="nil"/>
              <w:bottom w:val="single" w:color="auto" w:sz="4" w:space="0"/>
              <w:right w:val="single" w:color="auto" w:sz="4" w:space="0"/>
            </w:tcBorders>
            <w:shd w:val="clear" w:color="auto" w:fill="auto"/>
            <w:vAlign w:val="center"/>
          </w:tcPr>
          <w:p w14:paraId="2D0BFD45">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14:paraId="566B531C">
        <w:tblPrEx>
          <w:tblCellMar>
            <w:top w:w="0" w:type="dxa"/>
            <w:left w:w="108" w:type="dxa"/>
            <w:bottom w:w="0" w:type="dxa"/>
            <w:right w:w="108" w:type="dxa"/>
          </w:tblCellMar>
        </w:tblPrEx>
        <w:trPr>
          <w:trHeight w:val="381" w:hRule="atLeast"/>
          <w:jc w:val="center"/>
        </w:trPr>
        <w:tc>
          <w:tcPr>
            <w:tcW w:w="1183" w:type="dxa"/>
            <w:tcBorders>
              <w:top w:val="nil"/>
              <w:left w:val="single" w:color="auto" w:sz="4" w:space="0"/>
              <w:bottom w:val="single" w:color="auto" w:sz="4" w:space="0"/>
              <w:right w:val="single" w:color="auto" w:sz="4" w:space="0"/>
            </w:tcBorders>
            <w:shd w:val="clear" w:color="auto" w:fill="auto"/>
            <w:vAlign w:val="center"/>
          </w:tcPr>
          <w:p w14:paraId="69D86778">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1384" w:type="dxa"/>
            <w:tcBorders>
              <w:top w:val="nil"/>
              <w:left w:val="nil"/>
              <w:bottom w:val="single" w:color="auto" w:sz="4" w:space="0"/>
              <w:right w:val="single" w:color="auto" w:sz="4" w:space="0"/>
            </w:tcBorders>
            <w:shd w:val="clear" w:color="auto" w:fill="auto"/>
            <w:vAlign w:val="center"/>
          </w:tcPr>
          <w:p w14:paraId="186BEBD3">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2" w:type="dxa"/>
            <w:tcBorders>
              <w:top w:val="nil"/>
              <w:left w:val="nil"/>
              <w:bottom w:val="single" w:color="auto" w:sz="4" w:space="0"/>
              <w:right w:val="single" w:color="auto" w:sz="4" w:space="0"/>
            </w:tcBorders>
            <w:shd w:val="clear" w:color="auto" w:fill="auto"/>
            <w:vAlign w:val="center"/>
          </w:tcPr>
          <w:p w14:paraId="53218D53">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12" w:type="dxa"/>
            <w:tcBorders>
              <w:top w:val="nil"/>
              <w:left w:val="nil"/>
              <w:bottom w:val="single" w:color="auto" w:sz="4" w:space="0"/>
              <w:right w:val="single" w:color="auto" w:sz="4" w:space="0"/>
            </w:tcBorders>
            <w:shd w:val="clear" w:color="auto" w:fill="auto"/>
            <w:vAlign w:val="center"/>
          </w:tcPr>
          <w:p w14:paraId="74D48E32">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6" w:type="dxa"/>
            <w:gridSpan w:val="2"/>
            <w:tcBorders>
              <w:top w:val="nil"/>
              <w:left w:val="nil"/>
              <w:bottom w:val="single" w:color="auto" w:sz="4" w:space="0"/>
              <w:right w:val="single" w:color="auto" w:sz="4" w:space="0"/>
            </w:tcBorders>
            <w:shd w:val="clear" w:color="auto" w:fill="auto"/>
            <w:vAlign w:val="center"/>
          </w:tcPr>
          <w:p w14:paraId="13155079">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12" w:type="dxa"/>
            <w:tcBorders>
              <w:top w:val="nil"/>
              <w:left w:val="nil"/>
              <w:bottom w:val="single" w:color="auto" w:sz="4" w:space="0"/>
              <w:right w:val="single" w:color="auto" w:sz="4" w:space="0"/>
            </w:tcBorders>
            <w:shd w:val="clear" w:color="auto" w:fill="auto"/>
            <w:vAlign w:val="center"/>
          </w:tcPr>
          <w:p w14:paraId="26A45543">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29" w:type="dxa"/>
            <w:tcBorders>
              <w:top w:val="nil"/>
              <w:left w:val="nil"/>
              <w:bottom w:val="single" w:color="auto" w:sz="4" w:space="0"/>
              <w:right w:val="single" w:color="auto" w:sz="4" w:space="0"/>
            </w:tcBorders>
            <w:shd w:val="clear" w:color="auto" w:fill="auto"/>
            <w:vAlign w:val="center"/>
          </w:tcPr>
          <w:p w14:paraId="0960E379">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95" w:type="dxa"/>
            <w:tcBorders>
              <w:top w:val="nil"/>
              <w:left w:val="nil"/>
              <w:bottom w:val="single" w:color="auto" w:sz="4" w:space="0"/>
              <w:right w:val="single" w:color="auto" w:sz="4" w:space="0"/>
            </w:tcBorders>
            <w:shd w:val="clear" w:color="auto" w:fill="auto"/>
            <w:vAlign w:val="center"/>
          </w:tcPr>
          <w:p w14:paraId="6BCBFDF4">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30" w:type="dxa"/>
            <w:gridSpan w:val="2"/>
            <w:tcBorders>
              <w:top w:val="nil"/>
              <w:left w:val="nil"/>
              <w:bottom w:val="single" w:color="auto" w:sz="4" w:space="0"/>
              <w:right w:val="single" w:color="auto" w:sz="4" w:space="0"/>
            </w:tcBorders>
            <w:shd w:val="clear" w:color="auto" w:fill="auto"/>
            <w:vAlign w:val="center"/>
          </w:tcPr>
          <w:p w14:paraId="11309100">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18" w:type="dxa"/>
            <w:tcBorders>
              <w:top w:val="nil"/>
              <w:left w:val="nil"/>
              <w:bottom w:val="single" w:color="auto" w:sz="4" w:space="0"/>
              <w:right w:val="single" w:color="auto" w:sz="4" w:space="0"/>
            </w:tcBorders>
            <w:shd w:val="clear" w:color="auto" w:fill="auto"/>
            <w:vAlign w:val="center"/>
          </w:tcPr>
          <w:p w14:paraId="0AA7561F">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19" w:type="dxa"/>
            <w:tcBorders>
              <w:top w:val="nil"/>
              <w:left w:val="nil"/>
              <w:bottom w:val="single" w:color="auto" w:sz="4" w:space="0"/>
              <w:right w:val="single" w:color="auto" w:sz="4" w:space="0"/>
            </w:tcBorders>
            <w:shd w:val="clear" w:color="auto" w:fill="auto"/>
            <w:vAlign w:val="center"/>
          </w:tcPr>
          <w:p w14:paraId="105748F6">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14:paraId="3CF308D7">
        <w:tblPrEx>
          <w:tblCellMar>
            <w:top w:w="0" w:type="dxa"/>
            <w:left w:w="108" w:type="dxa"/>
            <w:bottom w:w="0" w:type="dxa"/>
            <w:right w:w="108" w:type="dxa"/>
          </w:tblCellMar>
        </w:tblPrEx>
        <w:trPr>
          <w:trHeight w:val="381" w:hRule="atLeast"/>
          <w:jc w:val="center"/>
        </w:trPr>
        <w:tc>
          <w:tcPr>
            <w:tcW w:w="1183" w:type="dxa"/>
            <w:tcBorders>
              <w:top w:val="nil"/>
              <w:left w:val="single" w:color="auto" w:sz="4" w:space="0"/>
              <w:bottom w:val="single" w:color="auto" w:sz="4" w:space="0"/>
              <w:right w:val="single" w:color="auto" w:sz="4" w:space="0"/>
            </w:tcBorders>
            <w:shd w:val="clear" w:color="auto" w:fill="auto"/>
            <w:vAlign w:val="center"/>
          </w:tcPr>
          <w:p w14:paraId="7B77ACF2">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1384" w:type="dxa"/>
            <w:tcBorders>
              <w:top w:val="nil"/>
              <w:left w:val="nil"/>
              <w:bottom w:val="single" w:color="auto" w:sz="4" w:space="0"/>
              <w:right w:val="single" w:color="auto" w:sz="4" w:space="0"/>
            </w:tcBorders>
            <w:shd w:val="clear" w:color="auto" w:fill="auto"/>
            <w:vAlign w:val="center"/>
          </w:tcPr>
          <w:p w14:paraId="4A3B26AF">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2" w:type="dxa"/>
            <w:tcBorders>
              <w:top w:val="nil"/>
              <w:left w:val="nil"/>
              <w:bottom w:val="single" w:color="auto" w:sz="4" w:space="0"/>
              <w:right w:val="single" w:color="auto" w:sz="4" w:space="0"/>
            </w:tcBorders>
            <w:shd w:val="clear" w:color="auto" w:fill="auto"/>
            <w:vAlign w:val="center"/>
          </w:tcPr>
          <w:p w14:paraId="6CB532B2">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12" w:type="dxa"/>
            <w:tcBorders>
              <w:top w:val="nil"/>
              <w:left w:val="nil"/>
              <w:bottom w:val="single" w:color="auto" w:sz="4" w:space="0"/>
              <w:right w:val="single" w:color="auto" w:sz="4" w:space="0"/>
            </w:tcBorders>
            <w:shd w:val="clear" w:color="auto" w:fill="auto"/>
            <w:vAlign w:val="center"/>
          </w:tcPr>
          <w:p w14:paraId="65125CAD">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6" w:type="dxa"/>
            <w:gridSpan w:val="2"/>
            <w:tcBorders>
              <w:top w:val="nil"/>
              <w:left w:val="nil"/>
              <w:bottom w:val="single" w:color="auto" w:sz="4" w:space="0"/>
              <w:right w:val="single" w:color="auto" w:sz="4" w:space="0"/>
            </w:tcBorders>
            <w:shd w:val="clear" w:color="auto" w:fill="auto"/>
            <w:vAlign w:val="center"/>
          </w:tcPr>
          <w:p w14:paraId="71E2A688">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12" w:type="dxa"/>
            <w:tcBorders>
              <w:top w:val="nil"/>
              <w:left w:val="nil"/>
              <w:bottom w:val="single" w:color="auto" w:sz="4" w:space="0"/>
              <w:right w:val="single" w:color="auto" w:sz="4" w:space="0"/>
            </w:tcBorders>
            <w:shd w:val="clear" w:color="auto" w:fill="auto"/>
            <w:vAlign w:val="center"/>
          </w:tcPr>
          <w:p w14:paraId="4DCB5A3E">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29" w:type="dxa"/>
            <w:tcBorders>
              <w:top w:val="nil"/>
              <w:left w:val="nil"/>
              <w:bottom w:val="single" w:color="auto" w:sz="4" w:space="0"/>
              <w:right w:val="single" w:color="auto" w:sz="4" w:space="0"/>
            </w:tcBorders>
            <w:shd w:val="clear" w:color="auto" w:fill="auto"/>
            <w:vAlign w:val="center"/>
          </w:tcPr>
          <w:p w14:paraId="1CC46EF6">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95" w:type="dxa"/>
            <w:tcBorders>
              <w:top w:val="nil"/>
              <w:left w:val="nil"/>
              <w:bottom w:val="single" w:color="auto" w:sz="4" w:space="0"/>
              <w:right w:val="single" w:color="auto" w:sz="4" w:space="0"/>
            </w:tcBorders>
            <w:shd w:val="clear" w:color="auto" w:fill="auto"/>
            <w:vAlign w:val="center"/>
          </w:tcPr>
          <w:p w14:paraId="7EEF09D1">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30" w:type="dxa"/>
            <w:gridSpan w:val="2"/>
            <w:tcBorders>
              <w:top w:val="nil"/>
              <w:left w:val="nil"/>
              <w:bottom w:val="single" w:color="auto" w:sz="4" w:space="0"/>
              <w:right w:val="single" w:color="auto" w:sz="4" w:space="0"/>
            </w:tcBorders>
            <w:shd w:val="clear" w:color="auto" w:fill="auto"/>
            <w:vAlign w:val="center"/>
          </w:tcPr>
          <w:p w14:paraId="231BADBC">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18" w:type="dxa"/>
            <w:tcBorders>
              <w:top w:val="nil"/>
              <w:left w:val="nil"/>
              <w:bottom w:val="single" w:color="auto" w:sz="4" w:space="0"/>
              <w:right w:val="single" w:color="auto" w:sz="4" w:space="0"/>
            </w:tcBorders>
            <w:shd w:val="clear" w:color="auto" w:fill="auto"/>
            <w:vAlign w:val="center"/>
          </w:tcPr>
          <w:p w14:paraId="11FE4619">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19" w:type="dxa"/>
            <w:tcBorders>
              <w:top w:val="nil"/>
              <w:left w:val="nil"/>
              <w:bottom w:val="single" w:color="auto" w:sz="4" w:space="0"/>
              <w:right w:val="single" w:color="auto" w:sz="4" w:space="0"/>
            </w:tcBorders>
            <w:shd w:val="clear" w:color="auto" w:fill="auto"/>
            <w:vAlign w:val="center"/>
          </w:tcPr>
          <w:p w14:paraId="2395BC3A">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14:paraId="37B227DF">
        <w:tblPrEx>
          <w:tblCellMar>
            <w:top w:w="0" w:type="dxa"/>
            <w:left w:w="108" w:type="dxa"/>
            <w:bottom w:w="0" w:type="dxa"/>
            <w:right w:w="108" w:type="dxa"/>
          </w:tblCellMar>
        </w:tblPrEx>
        <w:trPr>
          <w:trHeight w:val="416" w:hRule="atLeast"/>
          <w:jc w:val="center"/>
        </w:trPr>
        <w:tc>
          <w:tcPr>
            <w:tcW w:w="11393"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37AF2F6A">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30" w:type="dxa"/>
            <w:gridSpan w:val="2"/>
            <w:tcBorders>
              <w:top w:val="nil"/>
              <w:left w:val="nil"/>
              <w:bottom w:val="single" w:color="auto" w:sz="4" w:space="0"/>
              <w:right w:val="single" w:color="auto" w:sz="4" w:space="0"/>
            </w:tcBorders>
            <w:shd w:val="clear" w:color="auto" w:fill="auto"/>
            <w:vAlign w:val="center"/>
          </w:tcPr>
          <w:p w14:paraId="054E8AC6">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18" w:type="dxa"/>
            <w:tcBorders>
              <w:top w:val="nil"/>
              <w:left w:val="nil"/>
              <w:bottom w:val="single" w:color="auto" w:sz="4" w:space="0"/>
              <w:right w:val="single" w:color="auto" w:sz="4" w:space="0"/>
            </w:tcBorders>
            <w:shd w:val="clear" w:color="auto" w:fill="auto"/>
            <w:vAlign w:val="center"/>
          </w:tcPr>
          <w:p w14:paraId="3C60501C">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19" w:type="dxa"/>
            <w:tcBorders>
              <w:top w:val="nil"/>
              <w:left w:val="nil"/>
              <w:bottom w:val="single" w:color="auto" w:sz="4" w:space="0"/>
              <w:right w:val="single" w:color="auto" w:sz="4" w:space="0"/>
            </w:tcBorders>
            <w:shd w:val="clear" w:color="auto" w:fill="auto"/>
            <w:vAlign w:val="center"/>
          </w:tcPr>
          <w:p w14:paraId="5007E764">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14:paraId="3BF4E596">
        <w:tblPrEx>
          <w:tblCellMar>
            <w:top w:w="0" w:type="dxa"/>
            <w:left w:w="108" w:type="dxa"/>
            <w:bottom w:w="0" w:type="dxa"/>
            <w:right w:w="108" w:type="dxa"/>
          </w:tblCellMar>
        </w:tblPrEx>
        <w:trPr>
          <w:trHeight w:val="711" w:hRule="atLeast"/>
          <w:jc w:val="center"/>
        </w:trPr>
        <w:tc>
          <w:tcPr>
            <w:tcW w:w="1183" w:type="dxa"/>
            <w:tcBorders>
              <w:top w:val="nil"/>
              <w:left w:val="single" w:color="auto" w:sz="4" w:space="0"/>
              <w:bottom w:val="single" w:color="auto" w:sz="4" w:space="0"/>
              <w:right w:val="single" w:color="auto" w:sz="4" w:space="0"/>
            </w:tcBorders>
            <w:shd w:val="clear" w:color="auto" w:fill="auto"/>
            <w:vAlign w:val="center"/>
          </w:tcPr>
          <w:p w14:paraId="0ED5DB5C">
            <w:pPr>
              <w:widowControl/>
              <w:jc w:val="left"/>
              <w:rPr>
                <w:rFonts w:ascii="宋体" w:hAnsi="宋体" w:cs="宋体"/>
                <w:color w:val="000000"/>
                <w:kern w:val="0"/>
                <w:sz w:val="20"/>
                <w:szCs w:val="20"/>
              </w:rPr>
            </w:pPr>
            <w:r>
              <w:rPr>
                <w:rFonts w:hint="eastAsia" w:ascii="宋体" w:hAnsi="宋体" w:cs="宋体"/>
                <w:color w:val="000000"/>
                <w:kern w:val="0"/>
                <w:sz w:val="20"/>
                <w:szCs w:val="20"/>
              </w:rPr>
              <w:t>处置原因</w:t>
            </w:r>
          </w:p>
        </w:tc>
        <w:tc>
          <w:tcPr>
            <w:tcW w:w="1384" w:type="dxa"/>
            <w:tcBorders>
              <w:top w:val="nil"/>
              <w:left w:val="nil"/>
              <w:bottom w:val="single" w:color="auto" w:sz="4" w:space="0"/>
              <w:right w:val="single" w:color="auto" w:sz="4" w:space="0"/>
            </w:tcBorders>
            <w:shd w:val="clear" w:color="auto" w:fill="auto"/>
            <w:vAlign w:val="center"/>
          </w:tcPr>
          <w:p w14:paraId="57990932">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893" w:type="dxa"/>
            <w:gridSpan w:val="11"/>
            <w:tcBorders>
              <w:top w:val="single" w:color="auto" w:sz="4" w:space="0"/>
              <w:left w:val="nil"/>
              <w:bottom w:val="single" w:color="auto" w:sz="4" w:space="0"/>
              <w:right w:val="single" w:color="auto" w:sz="4" w:space="0"/>
            </w:tcBorders>
            <w:shd w:val="clear" w:color="auto" w:fill="auto"/>
            <w:vAlign w:val="center"/>
          </w:tcPr>
          <w:p w14:paraId="5B62F4CA">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14:paraId="7E60C2EF">
        <w:tblPrEx>
          <w:tblCellMar>
            <w:top w:w="0" w:type="dxa"/>
            <w:left w:w="108" w:type="dxa"/>
            <w:bottom w:w="0" w:type="dxa"/>
            <w:right w:w="108" w:type="dxa"/>
          </w:tblCellMar>
        </w:tblPrEx>
        <w:trPr>
          <w:trHeight w:val="365" w:hRule="atLeast"/>
          <w:jc w:val="center"/>
        </w:trPr>
        <w:tc>
          <w:tcPr>
            <w:tcW w:w="2567" w:type="dxa"/>
            <w:gridSpan w:val="2"/>
            <w:tcBorders>
              <w:top w:val="nil"/>
              <w:left w:val="nil"/>
              <w:bottom w:val="nil"/>
              <w:right w:val="nil"/>
            </w:tcBorders>
            <w:shd w:val="clear" w:color="auto" w:fill="auto"/>
            <w:vAlign w:val="center"/>
          </w:tcPr>
          <w:p w14:paraId="0C5419F7">
            <w:pPr>
              <w:widowControl/>
              <w:jc w:val="left"/>
              <w:rPr>
                <w:rFonts w:ascii="宋体" w:hAnsi="宋体" w:cs="宋体"/>
                <w:color w:val="000000"/>
                <w:kern w:val="0"/>
                <w:sz w:val="20"/>
                <w:szCs w:val="20"/>
              </w:rPr>
            </w:pPr>
            <w:r>
              <w:rPr>
                <w:rFonts w:hint="eastAsia" w:ascii="宋体" w:hAnsi="宋体" w:cs="宋体"/>
                <w:color w:val="000000"/>
                <w:kern w:val="0"/>
                <w:sz w:val="20"/>
                <w:szCs w:val="20"/>
              </w:rPr>
              <w:t>单位负责人：</w:t>
            </w:r>
          </w:p>
        </w:tc>
        <w:tc>
          <w:tcPr>
            <w:tcW w:w="2894" w:type="dxa"/>
            <w:gridSpan w:val="2"/>
            <w:tcBorders>
              <w:top w:val="nil"/>
              <w:left w:val="nil"/>
              <w:bottom w:val="nil"/>
              <w:right w:val="nil"/>
            </w:tcBorders>
            <w:shd w:val="clear" w:color="auto" w:fill="auto"/>
            <w:vAlign w:val="center"/>
          </w:tcPr>
          <w:p w14:paraId="4735B0EB">
            <w:pPr>
              <w:widowControl/>
              <w:jc w:val="left"/>
              <w:rPr>
                <w:rFonts w:ascii="宋体" w:hAnsi="宋体" w:cs="宋体"/>
                <w:color w:val="000000"/>
                <w:kern w:val="0"/>
                <w:sz w:val="20"/>
                <w:szCs w:val="20"/>
              </w:rPr>
            </w:pPr>
            <w:r>
              <w:rPr>
                <w:rFonts w:hint="eastAsia" w:ascii="宋体" w:hAnsi="宋体" w:cs="宋体"/>
                <w:color w:val="000000"/>
                <w:kern w:val="0"/>
                <w:sz w:val="20"/>
                <w:szCs w:val="20"/>
              </w:rPr>
              <w:t>资产或财务部门负责人：</w:t>
            </w:r>
          </w:p>
        </w:tc>
        <w:tc>
          <w:tcPr>
            <w:tcW w:w="2396" w:type="dxa"/>
            <w:gridSpan w:val="2"/>
            <w:tcBorders>
              <w:top w:val="nil"/>
              <w:left w:val="nil"/>
              <w:bottom w:val="nil"/>
              <w:right w:val="nil"/>
            </w:tcBorders>
            <w:shd w:val="clear" w:color="auto" w:fill="auto"/>
            <w:vAlign w:val="center"/>
          </w:tcPr>
          <w:p w14:paraId="36874AB6">
            <w:pPr>
              <w:widowControl/>
              <w:jc w:val="left"/>
              <w:rPr>
                <w:rFonts w:ascii="宋体" w:hAnsi="宋体" w:cs="宋体"/>
                <w:color w:val="000000"/>
                <w:kern w:val="0"/>
                <w:sz w:val="20"/>
                <w:szCs w:val="20"/>
              </w:rPr>
            </w:pPr>
          </w:p>
        </w:tc>
        <w:tc>
          <w:tcPr>
            <w:tcW w:w="1512" w:type="dxa"/>
            <w:tcBorders>
              <w:top w:val="nil"/>
              <w:left w:val="nil"/>
              <w:bottom w:val="nil"/>
              <w:right w:val="nil"/>
            </w:tcBorders>
            <w:shd w:val="clear" w:color="auto" w:fill="auto"/>
            <w:vAlign w:val="center"/>
          </w:tcPr>
          <w:p w14:paraId="0F2B933B">
            <w:pPr>
              <w:widowControl/>
              <w:jc w:val="left"/>
              <w:rPr>
                <w:rFonts w:ascii="宋体" w:hAnsi="宋体" w:cs="宋体"/>
                <w:color w:val="000000"/>
                <w:kern w:val="0"/>
                <w:sz w:val="20"/>
                <w:szCs w:val="20"/>
              </w:rPr>
            </w:pPr>
            <w:r>
              <w:rPr>
                <w:rFonts w:hint="eastAsia" w:ascii="宋体" w:hAnsi="宋体" w:cs="宋体"/>
                <w:color w:val="000000"/>
                <w:kern w:val="0"/>
                <w:sz w:val="20"/>
                <w:szCs w:val="20"/>
              </w:rPr>
              <w:t>经办人：</w:t>
            </w:r>
          </w:p>
        </w:tc>
        <w:tc>
          <w:tcPr>
            <w:tcW w:w="629" w:type="dxa"/>
            <w:tcBorders>
              <w:top w:val="nil"/>
              <w:left w:val="nil"/>
              <w:bottom w:val="nil"/>
              <w:right w:val="nil"/>
            </w:tcBorders>
            <w:shd w:val="clear" w:color="auto" w:fill="auto"/>
            <w:vAlign w:val="center"/>
          </w:tcPr>
          <w:p w14:paraId="4136B93D">
            <w:pPr>
              <w:widowControl/>
              <w:jc w:val="left"/>
              <w:rPr>
                <w:rFonts w:ascii="宋体" w:hAnsi="宋体" w:cs="宋体"/>
                <w:color w:val="000000"/>
                <w:kern w:val="0"/>
                <w:sz w:val="20"/>
                <w:szCs w:val="20"/>
              </w:rPr>
            </w:pPr>
          </w:p>
        </w:tc>
        <w:tc>
          <w:tcPr>
            <w:tcW w:w="1395" w:type="dxa"/>
            <w:tcBorders>
              <w:top w:val="nil"/>
              <w:left w:val="nil"/>
              <w:bottom w:val="nil"/>
              <w:right w:val="nil"/>
            </w:tcBorders>
            <w:shd w:val="clear" w:color="auto" w:fill="auto"/>
            <w:vAlign w:val="center"/>
          </w:tcPr>
          <w:p w14:paraId="24D3C3A4">
            <w:pPr>
              <w:widowControl/>
              <w:jc w:val="left"/>
              <w:rPr>
                <w:rFonts w:ascii="宋体" w:hAnsi="宋体" w:cs="宋体"/>
                <w:color w:val="000000"/>
                <w:kern w:val="0"/>
                <w:sz w:val="20"/>
                <w:szCs w:val="20"/>
              </w:rPr>
            </w:pPr>
          </w:p>
        </w:tc>
        <w:tc>
          <w:tcPr>
            <w:tcW w:w="1630" w:type="dxa"/>
            <w:gridSpan w:val="2"/>
            <w:tcBorders>
              <w:top w:val="nil"/>
              <w:left w:val="nil"/>
              <w:bottom w:val="nil"/>
              <w:right w:val="nil"/>
            </w:tcBorders>
            <w:shd w:val="clear" w:color="auto" w:fill="auto"/>
            <w:vAlign w:val="center"/>
          </w:tcPr>
          <w:p w14:paraId="0E3F7E0D">
            <w:pPr>
              <w:widowControl/>
              <w:jc w:val="left"/>
              <w:rPr>
                <w:rFonts w:ascii="宋体" w:hAnsi="宋体" w:cs="宋体"/>
                <w:color w:val="000000"/>
                <w:kern w:val="0"/>
                <w:sz w:val="20"/>
                <w:szCs w:val="20"/>
              </w:rPr>
            </w:pPr>
            <w:r>
              <w:rPr>
                <w:rFonts w:hint="eastAsia" w:ascii="宋体" w:hAnsi="宋体" w:cs="宋体"/>
                <w:color w:val="000000"/>
                <w:kern w:val="0"/>
                <w:sz w:val="20"/>
                <w:szCs w:val="20"/>
              </w:rPr>
              <w:t>联系方式：</w:t>
            </w:r>
          </w:p>
        </w:tc>
        <w:tc>
          <w:tcPr>
            <w:tcW w:w="1218" w:type="dxa"/>
            <w:tcBorders>
              <w:top w:val="nil"/>
              <w:left w:val="nil"/>
              <w:bottom w:val="nil"/>
              <w:right w:val="nil"/>
            </w:tcBorders>
            <w:shd w:val="clear" w:color="auto" w:fill="auto"/>
            <w:vAlign w:val="center"/>
          </w:tcPr>
          <w:p w14:paraId="301ED5E3">
            <w:pPr>
              <w:widowControl/>
              <w:jc w:val="left"/>
              <w:rPr>
                <w:rFonts w:ascii="宋体" w:hAnsi="宋体" w:cs="宋体"/>
                <w:color w:val="000000"/>
                <w:kern w:val="0"/>
                <w:sz w:val="20"/>
                <w:szCs w:val="20"/>
              </w:rPr>
            </w:pPr>
          </w:p>
        </w:tc>
        <w:tc>
          <w:tcPr>
            <w:tcW w:w="1219" w:type="dxa"/>
            <w:tcBorders>
              <w:top w:val="nil"/>
              <w:left w:val="nil"/>
              <w:bottom w:val="nil"/>
              <w:right w:val="nil"/>
            </w:tcBorders>
            <w:shd w:val="clear" w:color="auto" w:fill="auto"/>
            <w:vAlign w:val="center"/>
          </w:tcPr>
          <w:p w14:paraId="3FDE58FC">
            <w:pPr>
              <w:widowControl/>
              <w:jc w:val="left"/>
              <w:rPr>
                <w:rFonts w:ascii="宋体" w:hAnsi="宋体" w:cs="宋体"/>
                <w:color w:val="000000"/>
                <w:kern w:val="0"/>
                <w:sz w:val="20"/>
                <w:szCs w:val="20"/>
              </w:rPr>
            </w:pPr>
          </w:p>
        </w:tc>
      </w:tr>
      <w:tr w14:paraId="2E73A94A">
        <w:tblPrEx>
          <w:tblCellMar>
            <w:top w:w="0" w:type="dxa"/>
            <w:left w:w="108" w:type="dxa"/>
            <w:bottom w:w="0" w:type="dxa"/>
            <w:right w:w="108" w:type="dxa"/>
          </w:tblCellMar>
        </w:tblPrEx>
        <w:trPr>
          <w:trHeight w:val="312" w:hRule="atLeast"/>
          <w:jc w:val="center"/>
        </w:trPr>
        <w:tc>
          <w:tcPr>
            <w:tcW w:w="5461" w:type="dxa"/>
            <w:gridSpan w:val="4"/>
            <w:vMerge w:val="restart"/>
            <w:tcBorders>
              <w:top w:val="single" w:color="auto" w:sz="4" w:space="0"/>
              <w:left w:val="single" w:color="auto" w:sz="4" w:space="0"/>
              <w:bottom w:val="single" w:color="auto" w:sz="4" w:space="0"/>
              <w:right w:val="single" w:color="auto" w:sz="4" w:space="0"/>
            </w:tcBorders>
            <w:shd w:val="clear" w:color="auto" w:fill="auto"/>
            <w:vAlign w:val="top"/>
          </w:tcPr>
          <w:p w14:paraId="603DA3A7">
            <w:pPr>
              <w:widowControl/>
              <w:jc w:val="left"/>
              <w:rPr>
                <w:rFonts w:ascii="宋体" w:hAnsi="宋体" w:cs="宋体"/>
                <w:color w:val="000000"/>
                <w:kern w:val="0"/>
                <w:sz w:val="20"/>
                <w:szCs w:val="20"/>
              </w:rPr>
            </w:pPr>
            <w:r>
              <w:rPr>
                <w:rFonts w:hint="eastAsia" w:ascii="宋体" w:hAnsi="宋体" w:cs="宋体"/>
                <w:color w:val="000000"/>
                <w:kern w:val="0"/>
                <w:sz w:val="20"/>
                <w:szCs w:val="20"/>
              </w:rPr>
              <w:t>主管部门审核意见：</w:t>
            </w:r>
          </w:p>
        </w:tc>
        <w:tc>
          <w:tcPr>
            <w:tcW w:w="4537" w:type="dxa"/>
            <w:gridSpan w:val="4"/>
            <w:vMerge w:val="restart"/>
            <w:tcBorders>
              <w:top w:val="single" w:color="auto" w:sz="4" w:space="0"/>
              <w:left w:val="single" w:color="auto" w:sz="4" w:space="0"/>
              <w:bottom w:val="single" w:color="auto" w:sz="4" w:space="0"/>
              <w:right w:val="single" w:color="auto" w:sz="4" w:space="0"/>
            </w:tcBorders>
            <w:shd w:val="clear" w:color="auto" w:fill="auto"/>
            <w:vAlign w:val="top"/>
          </w:tcPr>
          <w:p w14:paraId="060D6604">
            <w:pPr>
              <w:widowControl/>
              <w:jc w:val="left"/>
              <w:rPr>
                <w:rFonts w:ascii="宋体" w:hAnsi="宋体" w:cs="宋体"/>
                <w:color w:val="000000"/>
                <w:kern w:val="0"/>
                <w:sz w:val="20"/>
                <w:szCs w:val="20"/>
              </w:rPr>
            </w:pPr>
            <w:r>
              <w:rPr>
                <w:rFonts w:hint="eastAsia" w:ascii="宋体" w:hAnsi="宋体" w:cs="宋体"/>
                <w:color w:val="000000"/>
                <w:kern w:val="0"/>
                <w:sz w:val="20"/>
                <w:szCs w:val="20"/>
              </w:rPr>
              <w:t>财政业务部门审核意见：</w:t>
            </w:r>
          </w:p>
        </w:tc>
        <w:tc>
          <w:tcPr>
            <w:tcW w:w="5462" w:type="dxa"/>
            <w:gridSpan w:val="5"/>
            <w:vMerge w:val="restart"/>
            <w:tcBorders>
              <w:top w:val="single" w:color="auto" w:sz="4" w:space="0"/>
              <w:left w:val="single" w:color="auto" w:sz="4" w:space="0"/>
              <w:bottom w:val="single" w:color="auto" w:sz="4" w:space="0"/>
              <w:right w:val="single" w:color="auto" w:sz="4" w:space="0"/>
            </w:tcBorders>
            <w:shd w:val="clear" w:color="auto" w:fill="auto"/>
            <w:vAlign w:val="top"/>
          </w:tcPr>
          <w:p w14:paraId="6B375C0E">
            <w:pPr>
              <w:widowControl/>
              <w:jc w:val="left"/>
              <w:rPr>
                <w:rFonts w:ascii="宋体" w:hAnsi="宋体" w:cs="宋体"/>
                <w:color w:val="000000"/>
                <w:kern w:val="0"/>
                <w:sz w:val="20"/>
                <w:szCs w:val="20"/>
              </w:rPr>
            </w:pPr>
            <w:r>
              <w:rPr>
                <w:rFonts w:hint="eastAsia" w:ascii="宋体" w:hAnsi="宋体" w:cs="宋体"/>
                <w:color w:val="000000"/>
                <w:kern w:val="0"/>
                <w:sz w:val="20"/>
                <w:szCs w:val="20"/>
              </w:rPr>
              <w:t>财政资产管理部门意见：</w:t>
            </w:r>
          </w:p>
        </w:tc>
      </w:tr>
      <w:tr w14:paraId="1112A7A3">
        <w:tblPrEx>
          <w:tblCellMar>
            <w:top w:w="0" w:type="dxa"/>
            <w:left w:w="108" w:type="dxa"/>
            <w:bottom w:w="0" w:type="dxa"/>
            <w:right w:w="108" w:type="dxa"/>
          </w:tblCellMar>
        </w:tblPrEx>
        <w:trPr>
          <w:trHeight w:val="312" w:hRule="atLeast"/>
          <w:jc w:val="center"/>
        </w:trPr>
        <w:tc>
          <w:tcPr>
            <w:tcW w:w="5461" w:type="dxa"/>
            <w:gridSpan w:val="4"/>
            <w:vMerge w:val="continue"/>
            <w:tcBorders>
              <w:top w:val="single" w:color="auto" w:sz="4" w:space="0"/>
              <w:left w:val="single" w:color="auto" w:sz="4" w:space="0"/>
              <w:bottom w:val="single" w:color="auto" w:sz="4" w:space="0"/>
              <w:right w:val="single" w:color="auto" w:sz="4" w:space="0"/>
            </w:tcBorders>
            <w:vAlign w:val="center"/>
          </w:tcPr>
          <w:p w14:paraId="193D8520">
            <w:pPr>
              <w:widowControl/>
              <w:jc w:val="left"/>
              <w:rPr>
                <w:rFonts w:ascii="宋体" w:hAnsi="宋体" w:cs="宋体"/>
                <w:color w:val="000000"/>
                <w:kern w:val="0"/>
                <w:sz w:val="20"/>
                <w:szCs w:val="20"/>
              </w:rPr>
            </w:pPr>
          </w:p>
        </w:tc>
        <w:tc>
          <w:tcPr>
            <w:tcW w:w="4537" w:type="dxa"/>
            <w:gridSpan w:val="4"/>
            <w:vMerge w:val="continue"/>
            <w:tcBorders>
              <w:top w:val="single" w:color="auto" w:sz="4" w:space="0"/>
              <w:left w:val="single" w:color="auto" w:sz="4" w:space="0"/>
              <w:bottom w:val="single" w:color="auto" w:sz="4" w:space="0"/>
              <w:right w:val="single" w:color="auto" w:sz="4" w:space="0"/>
            </w:tcBorders>
            <w:vAlign w:val="center"/>
          </w:tcPr>
          <w:p w14:paraId="7E3F5567">
            <w:pPr>
              <w:widowControl/>
              <w:jc w:val="left"/>
              <w:rPr>
                <w:rFonts w:ascii="宋体" w:hAnsi="宋体" w:cs="宋体"/>
                <w:color w:val="000000"/>
                <w:kern w:val="0"/>
                <w:sz w:val="20"/>
                <w:szCs w:val="20"/>
              </w:rPr>
            </w:pPr>
          </w:p>
        </w:tc>
        <w:tc>
          <w:tcPr>
            <w:tcW w:w="5462" w:type="dxa"/>
            <w:gridSpan w:val="5"/>
            <w:vMerge w:val="continue"/>
            <w:tcBorders>
              <w:top w:val="single" w:color="auto" w:sz="4" w:space="0"/>
              <w:left w:val="single" w:color="auto" w:sz="4" w:space="0"/>
              <w:bottom w:val="single" w:color="auto" w:sz="4" w:space="0"/>
              <w:right w:val="single" w:color="auto" w:sz="4" w:space="0"/>
            </w:tcBorders>
            <w:vAlign w:val="center"/>
          </w:tcPr>
          <w:p w14:paraId="4D4B2B59">
            <w:pPr>
              <w:widowControl/>
              <w:jc w:val="left"/>
              <w:rPr>
                <w:rFonts w:ascii="宋体" w:hAnsi="宋体" w:cs="宋体"/>
                <w:color w:val="000000"/>
                <w:kern w:val="0"/>
                <w:sz w:val="20"/>
                <w:szCs w:val="20"/>
              </w:rPr>
            </w:pPr>
          </w:p>
        </w:tc>
      </w:tr>
      <w:tr w14:paraId="6A698DAD">
        <w:tblPrEx>
          <w:tblCellMar>
            <w:top w:w="0" w:type="dxa"/>
            <w:left w:w="108" w:type="dxa"/>
            <w:bottom w:w="0" w:type="dxa"/>
            <w:right w:w="108" w:type="dxa"/>
          </w:tblCellMar>
        </w:tblPrEx>
        <w:trPr>
          <w:trHeight w:val="312" w:hRule="atLeast"/>
          <w:jc w:val="center"/>
        </w:trPr>
        <w:tc>
          <w:tcPr>
            <w:tcW w:w="5461" w:type="dxa"/>
            <w:gridSpan w:val="4"/>
            <w:vMerge w:val="continue"/>
            <w:tcBorders>
              <w:top w:val="single" w:color="auto" w:sz="4" w:space="0"/>
              <w:left w:val="single" w:color="auto" w:sz="4" w:space="0"/>
              <w:bottom w:val="single" w:color="auto" w:sz="4" w:space="0"/>
              <w:right w:val="single" w:color="auto" w:sz="4" w:space="0"/>
            </w:tcBorders>
            <w:vAlign w:val="center"/>
          </w:tcPr>
          <w:p w14:paraId="59E3A656">
            <w:pPr>
              <w:widowControl/>
              <w:jc w:val="left"/>
              <w:rPr>
                <w:rFonts w:ascii="宋体" w:hAnsi="宋体" w:cs="宋体"/>
                <w:color w:val="000000"/>
                <w:kern w:val="0"/>
                <w:sz w:val="20"/>
                <w:szCs w:val="20"/>
              </w:rPr>
            </w:pPr>
          </w:p>
        </w:tc>
        <w:tc>
          <w:tcPr>
            <w:tcW w:w="4537" w:type="dxa"/>
            <w:gridSpan w:val="4"/>
            <w:vMerge w:val="continue"/>
            <w:tcBorders>
              <w:top w:val="single" w:color="auto" w:sz="4" w:space="0"/>
              <w:left w:val="single" w:color="auto" w:sz="4" w:space="0"/>
              <w:bottom w:val="single" w:color="auto" w:sz="4" w:space="0"/>
              <w:right w:val="single" w:color="auto" w:sz="4" w:space="0"/>
            </w:tcBorders>
            <w:vAlign w:val="center"/>
          </w:tcPr>
          <w:p w14:paraId="66675FC3">
            <w:pPr>
              <w:widowControl/>
              <w:jc w:val="left"/>
              <w:rPr>
                <w:rFonts w:ascii="宋体" w:hAnsi="宋体" w:cs="宋体"/>
                <w:color w:val="000000"/>
                <w:kern w:val="0"/>
                <w:sz w:val="20"/>
                <w:szCs w:val="20"/>
              </w:rPr>
            </w:pPr>
          </w:p>
        </w:tc>
        <w:tc>
          <w:tcPr>
            <w:tcW w:w="5462" w:type="dxa"/>
            <w:gridSpan w:val="5"/>
            <w:vMerge w:val="continue"/>
            <w:tcBorders>
              <w:top w:val="single" w:color="auto" w:sz="4" w:space="0"/>
              <w:left w:val="single" w:color="auto" w:sz="4" w:space="0"/>
              <w:bottom w:val="single" w:color="auto" w:sz="4" w:space="0"/>
              <w:right w:val="single" w:color="auto" w:sz="4" w:space="0"/>
            </w:tcBorders>
            <w:vAlign w:val="center"/>
          </w:tcPr>
          <w:p w14:paraId="4B1294FF">
            <w:pPr>
              <w:widowControl/>
              <w:jc w:val="left"/>
              <w:rPr>
                <w:rFonts w:ascii="宋体" w:hAnsi="宋体" w:cs="宋体"/>
                <w:color w:val="000000"/>
                <w:kern w:val="0"/>
                <w:sz w:val="20"/>
                <w:szCs w:val="20"/>
              </w:rPr>
            </w:pPr>
          </w:p>
        </w:tc>
      </w:tr>
      <w:tr w14:paraId="4672B3B4">
        <w:tblPrEx>
          <w:tblCellMar>
            <w:top w:w="0" w:type="dxa"/>
            <w:left w:w="108" w:type="dxa"/>
            <w:bottom w:w="0" w:type="dxa"/>
            <w:right w:w="108" w:type="dxa"/>
          </w:tblCellMar>
        </w:tblPrEx>
        <w:trPr>
          <w:trHeight w:val="280" w:hRule="atLeast"/>
          <w:jc w:val="center"/>
        </w:trPr>
        <w:tc>
          <w:tcPr>
            <w:tcW w:w="1183" w:type="dxa"/>
            <w:tcBorders>
              <w:top w:val="nil"/>
              <w:left w:val="single" w:color="auto" w:sz="4" w:space="0"/>
              <w:bottom w:val="nil"/>
              <w:right w:val="nil"/>
            </w:tcBorders>
            <w:shd w:val="clear" w:color="auto" w:fill="auto"/>
            <w:vAlign w:val="center"/>
          </w:tcPr>
          <w:p w14:paraId="00CEA20C">
            <w:pPr>
              <w:widowControl/>
              <w:jc w:val="left"/>
              <w:rPr>
                <w:rFonts w:ascii="宋体" w:hAnsi="宋体" w:cs="宋体"/>
                <w:color w:val="000000"/>
                <w:kern w:val="0"/>
                <w:sz w:val="20"/>
                <w:szCs w:val="20"/>
              </w:rPr>
            </w:pPr>
            <w:r>
              <w:rPr>
                <w:rFonts w:hint="eastAsia" w:ascii="宋体" w:hAnsi="宋体" w:cs="宋体"/>
                <w:color w:val="000000"/>
                <w:kern w:val="0"/>
                <w:sz w:val="20"/>
                <w:szCs w:val="20"/>
              </w:rPr>
              <w:t>经办人：</w:t>
            </w:r>
          </w:p>
        </w:tc>
        <w:tc>
          <w:tcPr>
            <w:tcW w:w="4278" w:type="dxa"/>
            <w:gridSpan w:val="3"/>
            <w:tcBorders>
              <w:top w:val="nil"/>
              <w:left w:val="nil"/>
              <w:bottom w:val="nil"/>
              <w:right w:val="single" w:color="000000" w:sz="4" w:space="0"/>
            </w:tcBorders>
            <w:shd w:val="clear" w:color="auto" w:fill="auto"/>
            <w:vAlign w:val="center"/>
          </w:tcPr>
          <w:p w14:paraId="326DE3B0">
            <w:pPr>
              <w:widowControl/>
              <w:jc w:val="center"/>
              <w:rPr>
                <w:rFonts w:ascii="宋体" w:hAnsi="宋体" w:cs="宋体"/>
                <w:color w:val="000000"/>
                <w:kern w:val="0"/>
                <w:sz w:val="20"/>
                <w:szCs w:val="20"/>
              </w:rPr>
            </w:pPr>
          </w:p>
        </w:tc>
        <w:tc>
          <w:tcPr>
            <w:tcW w:w="2395" w:type="dxa"/>
            <w:tcBorders>
              <w:top w:val="nil"/>
              <w:left w:val="nil"/>
              <w:bottom w:val="nil"/>
              <w:right w:val="nil"/>
            </w:tcBorders>
            <w:shd w:val="clear" w:color="auto" w:fill="auto"/>
            <w:vAlign w:val="center"/>
          </w:tcPr>
          <w:p w14:paraId="634E966C">
            <w:pPr>
              <w:widowControl/>
              <w:jc w:val="left"/>
              <w:rPr>
                <w:rFonts w:ascii="宋体" w:hAnsi="宋体" w:cs="宋体"/>
                <w:color w:val="000000"/>
                <w:kern w:val="0"/>
                <w:sz w:val="20"/>
                <w:szCs w:val="20"/>
              </w:rPr>
            </w:pPr>
            <w:r>
              <w:rPr>
                <w:rFonts w:hint="eastAsia" w:ascii="宋体" w:hAnsi="宋体" w:cs="宋体"/>
                <w:color w:val="000000"/>
                <w:kern w:val="0"/>
                <w:sz w:val="20"/>
                <w:szCs w:val="20"/>
              </w:rPr>
              <w:t>经办人：</w:t>
            </w:r>
          </w:p>
        </w:tc>
        <w:tc>
          <w:tcPr>
            <w:tcW w:w="2142" w:type="dxa"/>
            <w:gridSpan w:val="3"/>
            <w:tcBorders>
              <w:top w:val="nil"/>
              <w:left w:val="nil"/>
              <w:bottom w:val="nil"/>
              <w:right w:val="single" w:color="000000" w:sz="4" w:space="0"/>
            </w:tcBorders>
            <w:shd w:val="clear" w:color="auto" w:fill="auto"/>
            <w:vAlign w:val="center"/>
          </w:tcPr>
          <w:p w14:paraId="1C7EC12B">
            <w:pPr>
              <w:widowControl/>
              <w:jc w:val="center"/>
              <w:rPr>
                <w:rFonts w:ascii="宋体" w:hAnsi="宋体" w:cs="宋体"/>
                <w:color w:val="000000"/>
                <w:kern w:val="0"/>
                <w:sz w:val="20"/>
                <w:szCs w:val="20"/>
              </w:rPr>
            </w:pPr>
          </w:p>
        </w:tc>
        <w:tc>
          <w:tcPr>
            <w:tcW w:w="1396" w:type="dxa"/>
            <w:gridSpan w:val="2"/>
            <w:tcBorders>
              <w:top w:val="nil"/>
              <w:left w:val="nil"/>
              <w:bottom w:val="nil"/>
              <w:right w:val="nil"/>
            </w:tcBorders>
            <w:shd w:val="clear" w:color="auto" w:fill="auto"/>
            <w:vAlign w:val="center"/>
          </w:tcPr>
          <w:p w14:paraId="276EFBE7">
            <w:pPr>
              <w:widowControl/>
              <w:jc w:val="left"/>
              <w:rPr>
                <w:rFonts w:ascii="宋体" w:hAnsi="宋体" w:cs="宋体"/>
                <w:color w:val="000000"/>
                <w:kern w:val="0"/>
                <w:sz w:val="20"/>
                <w:szCs w:val="20"/>
              </w:rPr>
            </w:pPr>
            <w:r>
              <w:rPr>
                <w:rFonts w:hint="eastAsia" w:ascii="宋体" w:hAnsi="宋体" w:cs="宋体"/>
                <w:color w:val="000000"/>
                <w:kern w:val="0"/>
                <w:sz w:val="20"/>
                <w:szCs w:val="20"/>
              </w:rPr>
              <w:t>经办人：</w:t>
            </w:r>
          </w:p>
        </w:tc>
        <w:tc>
          <w:tcPr>
            <w:tcW w:w="1629" w:type="dxa"/>
            <w:tcBorders>
              <w:top w:val="nil"/>
              <w:left w:val="nil"/>
              <w:bottom w:val="nil"/>
              <w:right w:val="nil"/>
            </w:tcBorders>
            <w:shd w:val="clear" w:color="auto" w:fill="auto"/>
            <w:vAlign w:val="center"/>
          </w:tcPr>
          <w:p w14:paraId="0459C0BD">
            <w:pPr>
              <w:widowControl/>
              <w:jc w:val="left"/>
              <w:rPr>
                <w:rFonts w:ascii="宋体" w:hAnsi="宋体" w:cs="宋体"/>
                <w:color w:val="000000"/>
                <w:kern w:val="0"/>
                <w:sz w:val="20"/>
                <w:szCs w:val="20"/>
              </w:rPr>
            </w:pPr>
          </w:p>
        </w:tc>
        <w:tc>
          <w:tcPr>
            <w:tcW w:w="1218" w:type="dxa"/>
            <w:tcBorders>
              <w:top w:val="nil"/>
              <w:left w:val="nil"/>
              <w:bottom w:val="nil"/>
              <w:right w:val="nil"/>
            </w:tcBorders>
            <w:shd w:val="clear" w:color="auto" w:fill="auto"/>
            <w:vAlign w:val="center"/>
          </w:tcPr>
          <w:p w14:paraId="618E63BE">
            <w:pPr>
              <w:widowControl/>
              <w:jc w:val="center"/>
              <w:rPr>
                <w:rFonts w:ascii="宋体" w:hAnsi="宋体" w:cs="宋体"/>
                <w:color w:val="000000"/>
                <w:kern w:val="0"/>
                <w:sz w:val="20"/>
                <w:szCs w:val="20"/>
              </w:rPr>
            </w:pPr>
          </w:p>
        </w:tc>
        <w:tc>
          <w:tcPr>
            <w:tcW w:w="1219" w:type="dxa"/>
            <w:tcBorders>
              <w:top w:val="nil"/>
              <w:left w:val="nil"/>
              <w:bottom w:val="nil"/>
              <w:right w:val="single" w:color="auto" w:sz="4" w:space="0"/>
            </w:tcBorders>
            <w:shd w:val="clear" w:color="auto" w:fill="auto"/>
            <w:vAlign w:val="center"/>
          </w:tcPr>
          <w:p w14:paraId="4449E8C5">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14:paraId="418B9BD7">
        <w:tblPrEx>
          <w:tblCellMar>
            <w:top w:w="0" w:type="dxa"/>
            <w:left w:w="108" w:type="dxa"/>
            <w:bottom w:w="0" w:type="dxa"/>
            <w:right w:w="108" w:type="dxa"/>
          </w:tblCellMar>
        </w:tblPrEx>
        <w:trPr>
          <w:trHeight w:val="271" w:hRule="atLeast"/>
          <w:jc w:val="center"/>
        </w:trPr>
        <w:tc>
          <w:tcPr>
            <w:tcW w:w="1183" w:type="dxa"/>
            <w:tcBorders>
              <w:top w:val="nil"/>
              <w:left w:val="single" w:color="auto" w:sz="4" w:space="0"/>
              <w:bottom w:val="nil"/>
              <w:right w:val="nil"/>
            </w:tcBorders>
            <w:shd w:val="clear" w:color="auto" w:fill="auto"/>
            <w:vAlign w:val="center"/>
          </w:tcPr>
          <w:p w14:paraId="58A3FCEC">
            <w:pPr>
              <w:widowControl/>
              <w:jc w:val="left"/>
              <w:rPr>
                <w:rFonts w:ascii="宋体" w:hAnsi="宋体" w:cs="宋体"/>
                <w:color w:val="000000"/>
                <w:kern w:val="0"/>
                <w:sz w:val="20"/>
                <w:szCs w:val="20"/>
              </w:rPr>
            </w:pPr>
            <w:r>
              <w:rPr>
                <w:rFonts w:hint="eastAsia" w:ascii="宋体" w:hAnsi="宋体" w:cs="宋体"/>
                <w:color w:val="000000"/>
                <w:kern w:val="0"/>
                <w:sz w:val="20"/>
                <w:szCs w:val="20"/>
              </w:rPr>
              <w:t>主管领导：</w:t>
            </w:r>
          </w:p>
        </w:tc>
        <w:tc>
          <w:tcPr>
            <w:tcW w:w="4278" w:type="dxa"/>
            <w:gridSpan w:val="3"/>
            <w:tcBorders>
              <w:top w:val="nil"/>
              <w:left w:val="nil"/>
              <w:bottom w:val="nil"/>
              <w:right w:val="single" w:color="000000" w:sz="4" w:space="0"/>
            </w:tcBorders>
            <w:shd w:val="clear" w:color="auto" w:fill="auto"/>
            <w:vAlign w:val="center"/>
          </w:tcPr>
          <w:p w14:paraId="47C9F22F">
            <w:pPr>
              <w:widowControl/>
              <w:jc w:val="center"/>
              <w:rPr>
                <w:rFonts w:ascii="宋体" w:hAnsi="宋体" w:cs="宋体"/>
                <w:color w:val="000000"/>
                <w:kern w:val="0"/>
                <w:sz w:val="20"/>
                <w:szCs w:val="20"/>
              </w:rPr>
            </w:pPr>
          </w:p>
        </w:tc>
        <w:tc>
          <w:tcPr>
            <w:tcW w:w="2395" w:type="dxa"/>
            <w:tcBorders>
              <w:top w:val="nil"/>
              <w:left w:val="nil"/>
              <w:bottom w:val="nil"/>
              <w:right w:val="nil"/>
            </w:tcBorders>
            <w:shd w:val="clear" w:color="auto" w:fill="auto"/>
            <w:vAlign w:val="center"/>
          </w:tcPr>
          <w:p w14:paraId="04A7ED73">
            <w:pPr>
              <w:widowControl/>
              <w:jc w:val="left"/>
              <w:rPr>
                <w:rFonts w:ascii="宋体" w:hAnsi="宋体" w:cs="宋体"/>
                <w:color w:val="000000"/>
                <w:kern w:val="0"/>
                <w:sz w:val="20"/>
                <w:szCs w:val="20"/>
              </w:rPr>
            </w:pPr>
            <w:r>
              <w:rPr>
                <w:rFonts w:hint="eastAsia" w:ascii="宋体" w:hAnsi="宋体" w:cs="宋体"/>
                <w:color w:val="000000"/>
                <w:kern w:val="0"/>
                <w:sz w:val="20"/>
                <w:szCs w:val="20"/>
              </w:rPr>
              <w:t>科室领导：</w:t>
            </w:r>
          </w:p>
        </w:tc>
        <w:tc>
          <w:tcPr>
            <w:tcW w:w="2142" w:type="dxa"/>
            <w:gridSpan w:val="3"/>
            <w:tcBorders>
              <w:top w:val="nil"/>
              <w:left w:val="nil"/>
              <w:bottom w:val="nil"/>
              <w:right w:val="single" w:color="000000" w:sz="4" w:space="0"/>
            </w:tcBorders>
            <w:shd w:val="clear" w:color="auto" w:fill="auto"/>
            <w:vAlign w:val="center"/>
          </w:tcPr>
          <w:p w14:paraId="2EBCA48E">
            <w:pPr>
              <w:widowControl/>
              <w:jc w:val="center"/>
              <w:rPr>
                <w:rFonts w:ascii="宋体" w:hAnsi="宋体" w:cs="宋体"/>
                <w:color w:val="000000"/>
                <w:kern w:val="0"/>
                <w:sz w:val="20"/>
                <w:szCs w:val="20"/>
              </w:rPr>
            </w:pPr>
          </w:p>
        </w:tc>
        <w:tc>
          <w:tcPr>
            <w:tcW w:w="1396" w:type="dxa"/>
            <w:gridSpan w:val="2"/>
            <w:tcBorders>
              <w:top w:val="nil"/>
              <w:left w:val="nil"/>
              <w:bottom w:val="nil"/>
              <w:right w:val="nil"/>
            </w:tcBorders>
            <w:shd w:val="clear" w:color="auto" w:fill="auto"/>
            <w:vAlign w:val="center"/>
          </w:tcPr>
          <w:p w14:paraId="0778C551">
            <w:pPr>
              <w:widowControl/>
              <w:jc w:val="left"/>
              <w:rPr>
                <w:rFonts w:ascii="宋体" w:hAnsi="宋体" w:cs="宋体"/>
                <w:color w:val="000000"/>
                <w:kern w:val="0"/>
                <w:sz w:val="20"/>
                <w:szCs w:val="20"/>
              </w:rPr>
            </w:pPr>
            <w:r>
              <w:rPr>
                <w:rFonts w:hint="eastAsia" w:ascii="宋体" w:hAnsi="宋体" w:cs="宋体"/>
                <w:color w:val="000000"/>
                <w:kern w:val="0"/>
                <w:sz w:val="20"/>
                <w:szCs w:val="20"/>
              </w:rPr>
              <w:t>科室领导：</w:t>
            </w:r>
          </w:p>
        </w:tc>
        <w:tc>
          <w:tcPr>
            <w:tcW w:w="1629" w:type="dxa"/>
            <w:tcBorders>
              <w:top w:val="nil"/>
              <w:left w:val="nil"/>
              <w:bottom w:val="nil"/>
              <w:right w:val="nil"/>
            </w:tcBorders>
            <w:shd w:val="clear" w:color="auto" w:fill="auto"/>
            <w:vAlign w:val="center"/>
          </w:tcPr>
          <w:p w14:paraId="094C95C8">
            <w:pPr>
              <w:widowControl/>
              <w:jc w:val="left"/>
              <w:rPr>
                <w:rFonts w:ascii="宋体" w:hAnsi="宋体" w:cs="宋体"/>
                <w:color w:val="000000"/>
                <w:kern w:val="0"/>
                <w:sz w:val="20"/>
                <w:szCs w:val="20"/>
              </w:rPr>
            </w:pPr>
          </w:p>
        </w:tc>
        <w:tc>
          <w:tcPr>
            <w:tcW w:w="1218" w:type="dxa"/>
            <w:tcBorders>
              <w:top w:val="nil"/>
              <w:left w:val="nil"/>
              <w:bottom w:val="nil"/>
              <w:right w:val="nil"/>
            </w:tcBorders>
            <w:shd w:val="clear" w:color="auto" w:fill="auto"/>
            <w:vAlign w:val="center"/>
          </w:tcPr>
          <w:p w14:paraId="7A851CD9">
            <w:pPr>
              <w:widowControl/>
              <w:jc w:val="center"/>
              <w:rPr>
                <w:rFonts w:ascii="宋体" w:hAnsi="宋体" w:cs="宋体"/>
                <w:color w:val="000000"/>
                <w:kern w:val="0"/>
                <w:sz w:val="20"/>
                <w:szCs w:val="20"/>
              </w:rPr>
            </w:pPr>
          </w:p>
        </w:tc>
        <w:tc>
          <w:tcPr>
            <w:tcW w:w="1219" w:type="dxa"/>
            <w:tcBorders>
              <w:top w:val="nil"/>
              <w:left w:val="nil"/>
              <w:bottom w:val="nil"/>
              <w:right w:val="single" w:color="auto" w:sz="4" w:space="0"/>
            </w:tcBorders>
            <w:shd w:val="clear" w:color="auto" w:fill="auto"/>
            <w:vAlign w:val="center"/>
          </w:tcPr>
          <w:p w14:paraId="70F0CE78">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14:paraId="20271083">
        <w:tblPrEx>
          <w:tblCellMar>
            <w:top w:w="0" w:type="dxa"/>
            <w:left w:w="108" w:type="dxa"/>
            <w:bottom w:w="0" w:type="dxa"/>
            <w:right w:w="108" w:type="dxa"/>
          </w:tblCellMar>
        </w:tblPrEx>
        <w:trPr>
          <w:trHeight w:val="271" w:hRule="atLeast"/>
          <w:jc w:val="center"/>
        </w:trPr>
        <w:tc>
          <w:tcPr>
            <w:tcW w:w="5461" w:type="dxa"/>
            <w:gridSpan w:val="4"/>
            <w:tcBorders>
              <w:top w:val="nil"/>
              <w:left w:val="single" w:color="auto" w:sz="4" w:space="0"/>
              <w:bottom w:val="nil"/>
              <w:right w:val="single" w:color="000000" w:sz="4" w:space="0"/>
            </w:tcBorders>
            <w:shd w:val="clear" w:color="auto" w:fill="auto"/>
            <w:vAlign w:val="center"/>
          </w:tcPr>
          <w:p w14:paraId="0A0C7982">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395" w:type="dxa"/>
            <w:tcBorders>
              <w:top w:val="nil"/>
              <w:left w:val="nil"/>
              <w:bottom w:val="nil"/>
              <w:right w:val="nil"/>
            </w:tcBorders>
            <w:shd w:val="clear" w:color="auto" w:fill="auto"/>
            <w:vAlign w:val="center"/>
          </w:tcPr>
          <w:p w14:paraId="048EAFCE">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42" w:type="dxa"/>
            <w:gridSpan w:val="3"/>
            <w:tcBorders>
              <w:top w:val="nil"/>
              <w:left w:val="nil"/>
              <w:bottom w:val="nil"/>
              <w:right w:val="single" w:color="000000" w:sz="4" w:space="0"/>
            </w:tcBorders>
            <w:shd w:val="clear" w:color="auto" w:fill="auto"/>
            <w:vAlign w:val="center"/>
          </w:tcPr>
          <w:p w14:paraId="35226BD0">
            <w:pPr>
              <w:widowControl/>
              <w:jc w:val="center"/>
              <w:rPr>
                <w:rFonts w:ascii="宋体" w:hAnsi="宋体" w:cs="宋体"/>
                <w:color w:val="000000"/>
                <w:kern w:val="0"/>
                <w:sz w:val="20"/>
                <w:szCs w:val="20"/>
              </w:rPr>
            </w:pPr>
          </w:p>
        </w:tc>
        <w:tc>
          <w:tcPr>
            <w:tcW w:w="3025" w:type="dxa"/>
            <w:gridSpan w:val="3"/>
            <w:tcBorders>
              <w:top w:val="nil"/>
              <w:left w:val="nil"/>
              <w:bottom w:val="nil"/>
              <w:right w:val="nil"/>
            </w:tcBorders>
            <w:shd w:val="clear" w:color="auto" w:fill="auto"/>
            <w:vAlign w:val="center"/>
          </w:tcPr>
          <w:p w14:paraId="47CB6D84">
            <w:pPr>
              <w:widowControl/>
              <w:jc w:val="left"/>
              <w:rPr>
                <w:rFonts w:ascii="宋体" w:hAnsi="宋体" w:cs="宋体"/>
                <w:color w:val="000000"/>
                <w:kern w:val="0"/>
                <w:sz w:val="20"/>
                <w:szCs w:val="20"/>
              </w:rPr>
            </w:pPr>
            <w:r>
              <w:rPr>
                <w:rFonts w:hint="eastAsia" w:ascii="宋体" w:hAnsi="宋体" w:cs="宋体"/>
                <w:color w:val="000000"/>
                <w:kern w:val="0"/>
                <w:sz w:val="20"/>
                <w:szCs w:val="20"/>
              </w:rPr>
              <w:t>局分管领导：</w:t>
            </w:r>
          </w:p>
        </w:tc>
        <w:tc>
          <w:tcPr>
            <w:tcW w:w="1218" w:type="dxa"/>
            <w:tcBorders>
              <w:top w:val="nil"/>
              <w:left w:val="nil"/>
              <w:bottom w:val="nil"/>
              <w:right w:val="nil"/>
            </w:tcBorders>
            <w:shd w:val="clear" w:color="auto" w:fill="auto"/>
            <w:vAlign w:val="center"/>
          </w:tcPr>
          <w:p w14:paraId="172F3F0B">
            <w:pPr>
              <w:widowControl/>
              <w:jc w:val="center"/>
              <w:rPr>
                <w:rFonts w:ascii="宋体" w:hAnsi="宋体" w:cs="宋体"/>
                <w:color w:val="000000"/>
                <w:kern w:val="0"/>
                <w:sz w:val="20"/>
                <w:szCs w:val="20"/>
              </w:rPr>
            </w:pPr>
          </w:p>
        </w:tc>
        <w:tc>
          <w:tcPr>
            <w:tcW w:w="1219" w:type="dxa"/>
            <w:tcBorders>
              <w:top w:val="nil"/>
              <w:left w:val="nil"/>
              <w:bottom w:val="nil"/>
              <w:right w:val="single" w:color="auto" w:sz="4" w:space="0"/>
            </w:tcBorders>
            <w:shd w:val="clear" w:color="auto" w:fill="auto"/>
            <w:vAlign w:val="center"/>
          </w:tcPr>
          <w:p w14:paraId="21103218">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14:paraId="2CB46FE7">
        <w:tblPrEx>
          <w:tblCellMar>
            <w:top w:w="0" w:type="dxa"/>
            <w:left w:w="108" w:type="dxa"/>
            <w:bottom w:w="0" w:type="dxa"/>
            <w:right w:w="108" w:type="dxa"/>
          </w:tblCellMar>
        </w:tblPrEx>
        <w:trPr>
          <w:trHeight w:val="280" w:hRule="atLeast"/>
          <w:jc w:val="center"/>
        </w:trPr>
        <w:tc>
          <w:tcPr>
            <w:tcW w:w="5461" w:type="dxa"/>
            <w:gridSpan w:val="4"/>
            <w:tcBorders>
              <w:top w:val="nil"/>
              <w:left w:val="single" w:color="auto" w:sz="4" w:space="0"/>
              <w:bottom w:val="single" w:color="auto" w:sz="4" w:space="0"/>
              <w:right w:val="single" w:color="000000" w:sz="4" w:space="0"/>
            </w:tcBorders>
            <w:shd w:val="clear" w:color="auto" w:fill="auto"/>
            <w:vAlign w:val="center"/>
          </w:tcPr>
          <w:p w14:paraId="7B385E31">
            <w:pPr>
              <w:widowControl/>
              <w:jc w:val="right"/>
              <w:rPr>
                <w:rFonts w:ascii="宋体" w:hAnsi="宋体" w:cs="宋体"/>
                <w:color w:val="000000"/>
                <w:kern w:val="0"/>
                <w:sz w:val="20"/>
                <w:szCs w:val="20"/>
              </w:rPr>
            </w:pPr>
            <w:r>
              <w:rPr>
                <w:rFonts w:hint="eastAsia" w:ascii="宋体" w:hAnsi="宋体" w:cs="宋体"/>
                <w:color w:val="000000"/>
                <w:kern w:val="0"/>
                <w:sz w:val="20"/>
                <w:szCs w:val="20"/>
              </w:rPr>
              <w:t>年    月   日</w:t>
            </w:r>
          </w:p>
        </w:tc>
        <w:tc>
          <w:tcPr>
            <w:tcW w:w="4537" w:type="dxa"/>
            <w:gridSpan w:val="4"/>
            <w:tcBorders>
              <w:top w:val="nil"/>
              <w:left w:val="nil"/>
              <w:bottom w:val="single" w:color="auto" w:sz="4" w:space="0"/>
              <w:right w:val="single" w:color="000000" w:sz="4" w:space="0"/>
            </w:tcBorders>
            <w:shd w:val="clear" w:color="auto" w:fill="auto"/>
            <w:vAlign w:val="center"/>
          </w:tcPr>
          <w:p w14:paraId="51A7B2D0">
            <w:pPr>
              <w:widowControl/>
              <w:jc w:val="right"/>
              <w:rPr>
                <w:rFonts w:ascii="宋体" w:hAnsi="宋体" w:cs="宋体"/>
                <w:color w:val="000000"/>
                <w:kern w:val="0"/>
                <w:sz w:val="20"/>
                <w:szCs w:val="20"/>
              </w:rPr>
            </w:pPr>
            <w:r>
              <w:rPr>
                <w:rFonts w:hint="eastAsia" w:ascii="宋体" w:hAnsi="宋体" w:cs="宋体"/>
                <w:color w:val="000000"/>
                <w:kern w:val="0"/>
                <w:sz w:val="20"/>
                <w:szCs w:val="20"/>
              </w:rPr>
              <w:t>年    月   日</w:t>
            </w:r>
          </w:p>
        </w:tc>
        <w:tc>
          <w:tcPr>
            <w:tcW w:w="5462" w:type="dxa"/>
            <w:gridSpan w:val="5"/>
            <w:tcBorders>
              <w:top w:val="nil"/>
              <w:left w:val="nil"/>
              <w:bottom w:val="single" w:color="auto" w:sz="4" w:space="0"/>
              <w:right w:val="single" w:color="000000" w:sz="4" w:space="0"/>
            </w:tcBorders>
            <w:shd w:val="clear" w:color="auto" w:fill="auto"/>
            <w:vAlign w:val="center"/>
          </w:tcPr>
          <w:p w14:paraId="0D59BB0F">
            <w:pPr>
              <w:widowControl/>
              <w:jc w:val="right"/>
              <w:rPr>
                <w:rFonts w:ascii="宋体" w:hAnsi="宋体" w:cs="宋体"/>
                <w:color w:val="000000"/>
                <w:kern w:val="0"/>
                <w:sz w:val="20"/>
                <w:szCs w:val="20"/>
              </w:rPr>
            </w:pPr>
            <w:r>
              <w:rPr>
                <w:rFonts w:hint="eastAsia" w:ascii="宋体" w:hAnsi="宋体" w:cs="宋体"/>
                <w:color w:val="000000"/>
                <w:kern w:val="0"/>
                <w:sz w:val="20"/>
                <w:szCs w:val="20"/>
              </w:rPr>
              <w:t>年    月   日</w:t>
            </w:r>
          </w:p>
        </w:tc>
      </w:tr>
    </w:tbl>
    <w:p w14:paraId="3BE572B1">
      <w:pPr>
        <w:widowControl w:val="0"/>
        <w:spacing w:beforeLines="0" w:after="0" w:afterLines="0" w:line="640" w:lineRule="exact"/>
        <w:jc w:val="both"/>
        <w:rPr>
          <w:rFonts w:hint="eastAsia" w:ascii="仿宋_GB2312" w:hAnsi="仿宋_GB2312" w:eastAsia="仿宋_GB2312" w:cs="仿宋_GB2312"/>
          <w:color w:val="000000"/>
          <w:kern w:val="0"/>
          <w:sz w:val="32"/>
          <w:szCs w:val="32"/>
          <w:lang w:eastAsia="zh-CN"/>
        </w:rPr>
        <w:sectPr>
          <w:pgSz w:w="16838" w:h="11906" w:orient="landscape"/>
          <w:pgMar w:top="1800" w:right="1440" w:bottom="1800" w:left="1440" w:header="851" w:footer="992" w:gutter="0"/>
          <w:cols w:space="425" w:num="1"/>
          <w:docGrid w:type="lines" w:linePitch="312" w:charSpace="0"/>
        </w:sectPr>
        <w:pPrChange w:id="1731" w:author="黎琦/资产管理处（征管办）/湖北省财政厅" w:date="2024-05-25T14:03:39Z">
          <w:pPr>
            <w:widowControl/>
            <w:spacing w:after="240" w:line="432" w:lineRule="atLeast"/>
            <w:jc w:val="left"/>
          </w:pPr>
        </w:pPrChange>
      </w:pPr>
    </w:p>
    <w:p w14:paraId="5E49B85B">
      <w:pPr>
        <w:widowControl w:val="0"/>
        <w:spacing w:beforeLines="0" w:after="0" w:afterLines="0" w:line="640" w:lineRule="exact"/>
        <w:ind w:firstLine="640" w:firstLineChars="200"/>
        <w:jc w:val="both"/>
        <w:rPr>
          <w:del w:id="1733" w:author="黎琦/资产管理处（征管办）/湖北省财政厅" w:date="2024-05-25T14:02:19Z"/>
          <w:rFonts w:hint="eastAsia" w:ascii="仿宋_GB2312" w:hAnsi="仿宋_GB2312" w:eastAsia="仿宋_GB2312" w:cs="仿宋_GB2312"/>
          <w:color w:val="000000"/>
          <w:kern w:val="0"/>
          <w:sz w:val="32"/>
          <w:szCs w:val="32"/>
          <w:rPrChange w:id="1734" w:author="黎琦/资产管理处（征管办）/湖北省财政厅" w:date="2024-02-22T16:51:33Z">
            <w:rPr>
              <w:del w:id="1735" w:author="黎琦/资产管理处（征管办）/湖北省财政厅" w:date="2024-05-25T14:02:19Z"/>
              <w:rFonts w:hint="eastAsia" w:ascii="宋体" w:hAnsi="宋体" w:eastAsia="宋体" w:cs="宋体"/>
              <w:color w:val="000000"/>
              <w:kern w:val="0"/>
              <w:sz w:val="24"/>
              <w:szCs w:val="24"/>
            </w:rPr>
          </w:rPrChange>
        </w:rPr>
        <w:pPrChange w:id="1732" w:author="黎琦/资产管理处（征管办）/湖北省财政厅" w:date="2024-05-25T14:03:39Z">
          <w:pPr>
            <w:widowControl/>
            <w:spacing w:after="240" w:line="432" w:lineRule="atLeast"/>
            <w:jc w:val="left"/>
          </w:pPr>
        </w:pPrChange>
      </w:pPr>
    </w:p>
    <w:p w14:paraId="5121B2F4">
      <w:pPr>
        <w:spacing w:beforeLines="0" w:afterLines="0" w:line="640" w:lineRule="exact"/>
        <w:ind w:firstLine="640" w:firstLineChars="200"/>
        <w:rPr>
          <w:rFonts w:hint="eastAsia" w:ascii="仿宋_GB2312" w:hAnsi="仿宋_GB2312" w:eastAsia="仿宋_GB2312" w:cs="仿宋_GB2312"/>
          <w:color w:val="000000"/>
          <w:kern w:val="0"/>
          <w:sz w:val="32"/>
          <w:szCs w:val="32"/>
          <w:rPrChange w:id="1737" w:author="黎琦/资产管理处（征管办）/湖北省财政厅" w:date="2024-02-22T16:51:33Z">
            <w:rPr/>
          </w:rPrChange>
        </w:rPr>
        <w:pPrChange w:id="1736" w:author="黎琦/资产管理处（征管办）/湖北省财政厅" w:date="2024-05-25T14:03:39Z">
          <w:pPr/>
        </w:pPrChange>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sans-serif">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72ABD2">
    <w:pPr>
      <w:pStyle w:val="3"/>
    </w:pPr>
    <w:ins w:id="0" w:author="黎琦/资产管理处（征管办）/湖北省财政厅" w:date="2024-05-25T14:02:38Z">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6776C1">
                            <w:pPr>
                              <w:snapToGrid w:val="0"/>
                              <w:spacing w:beforeLines="0" w:afterLines="0"/>
                              <w:ind w:left="210" w:leftChars="100" w:right="210" w:rightChars="100"/>
                              <w:rPr>
                                <w:rFonts w:hint="eastAsia" w:ascii="仿宋_GB2312" w:hAnsi="仿宋_GB2312" w:eastAsia="仿宋_GB2312" w:cs="仿宋_GB2312"/>
                                <w:sz w:val="28"/>
                                <w:szCs w:val="28"/>
                                <w:lang w:eastAsia="zh-CN"/>
                                <w:rPrChange w:id="3" w:author="黎琦/资产管理处（征管办）/湖北省财政厅" w:date="2024-05-25T14:03:00Z">
                                  <w:rPr>
                                    <w:rFonts w:hint="eastAsia" w:eastAsiaTheme="minorEastAsia"/>
                                    <w:sz w:val="18"/>
                                    <w:lang w:eastAsia="zh-CN"/>
                                  </w:rPr>
                                </w:rPrChange>
                              </w:rPr>
                              <w:pPrChange w:id="2" w:author="黎琦/资产管理处（征管办）/湖北省财政厅" w:date="2024-05-25T14:02:53Z">
                                <w:pPr>
                                  <w:snapToGrid w:val="0"/>
                                </w:pPr>
                              </w:pPrChange>
                            </w:pPr>
                            <w:ins w:id="4" w:author="黎琦/资产管理处（征管办）/湖北省财政厅" w:date="2024-05-25T14:03:03Z">
                              <w:r>
                                <w:rPr>
                                  <w:rFonts w:hint="eastAsia" w:ascii="仿宋_GB2312" w:hAnsi="仿宋_GB2312" w:eastAsia="仿宋_GB2312" w:cs="仿宋_GB2312"/>
                                  <w:sz w:val="28"/>
                                  <w:szCs w:val="28"/>
                                  <w:lang w:eastAsia="zh-CN"/>
                                </w:rPr>
                                <w:t>—</w:t>
                              </w:r>
                            </w:ins>
                            <w:ins w:id="5" w:author="黎琦/资产管理处（征管办）/湖北省财政厅" w:date="2024-05-25T14:03:11Z">
                              <w:r>
                                <w:rPr>
                                  <w:rFonts w:hint="eastAsia" w:ascii="仿宋_GB2312" w:hAnsi="仿宋_GB2312" w:eastAsia="仿宋_GB2312" w:cs="仿宋_GB2312"/>
                                  <w:sz w:val="28"/>
                                  <w:szCs w:val="28"/>
                                  <w:lang w:val="en-US" w:eastAsia="zh-CN"/>
                                </w:rPr>
                                <w:t xml:space="preserve"> </w:t>
                              </w:r>
                            </w:ins>
                            <w:r>
                              <w:rPr>
                                <w:rFonts w:hint="eastAsia" w:ascii="仿宋_GB2312" w:hAnsi="仿宋_GB2312" w:eastAsia="仿宋_GB2312" w:cs="仿宋_GB2312"/>
                                <w:sz w:val="28"/>
                                <w:szCs w:val="28"/>
                                <w:lang w:eastAsia="zh-CN"/>
                                <w:rPrChange w:id="6" w:author="黎琦/资产管理处（征管办）/湖北省财政厅" w:date="2024-05-25T14:03:00Z">
                                  <w:rPr>
                                    <w:rFonts w:hint="eastAsia"/>
                                    <w:sz w:val="18"/>
                                    <w:lang w:eastAsia="zh-CN"/>
                                  </w:rPr>
                                </w:rPrChange>
                              </w:rPr>
                              <w:fldChar w:fldCharType="begin"/>
                            </w:r>
                            <w:r>
                              <w:rPr>
                                <w:rFonts w:hint="eastAsia" w:ascii="仿宋_GB2312" w:hAnsi="仿宋_GB2312" w:eastAsia="仿宋_GB2312" w:cs="仿宋_GB2312"/>
                                <w:sz w:val="28"/>
                                <w:szCs w:val="28"/>
                                <w:lang w:eastAsia="zh-CN"/>
                                <w:rPrChange w:id="7" w:author="黎琦/资产管理处（征管办）/湖北省财政厅" w:date="2024-05-25T14:03:00Z">
                                  <w:rPr>
                                    <w:rFonts w:hint="eastAsia"/>
                                    <w:sz w:val="18"/>
                                    <w:lang w:eastAsia="zh-CN"/>
                                  </w:rPr>
                                </w:rPrChange>
                              </w:rPr>
                              <w:instrText xml:space="preserve"> PAGE  \* MERGEFORMAT </w:instrText>
                            </w:r>
                            <w:r>
                              <w:rPr>
                                <w:rFonts w:hint="eastAsia" w:ascii="仿宋_GB2312" w:hAnsi="仿宋_GB2312" w:eastAsia="仿宋_GB2312" w:cs="仿宋_GB2312"/>
                                <w:sz w:val="28"/>
                                <w:szCs w:val="28"/>
                                <w:lang w:eastAsia="zh-CN"/>
                                <w:rPrChange w:id="8" w:author="黎琦/资产管理处（征管办）/湖北省财政厅" w:date="2024-05-25T14:03:00Z">
                                  <w:rPr>
                                    <w:rFonts w:hint="eastAsia"/>
                                    <w:sz w:val="18"/>
                                    <w:lang w:eastAsia="zh-CN"/>
                                  </w:rPr>
                                </w:rPrChange>
                              </w:rPr>
                              <w:fldChar w:fldCharType="separate"/>
                            </w:r>
                            <w:r>
                              <w:rPr>
                                <w:rFonts w:hint="eastAsia" w:ascii="仿宋_GB2312" w:hAnsi="仿宋_GB2312" w:eastAsia="仿宋_GB2312" w:cs="仿宋_GB2312"/>
                                <w:sz w:val="28"/>
                                <w:szCs w:val="28"/>
                                <w:lang w:eastAsia="zh-CN"/>
                                <w:rPrChange w:id="9" w:author="黎琦/资产管理处（征管办）/湖北省财政厅" w:date="2024-05-25T14:03:00Z">
                                  <w:rPr>
                                    <w:rFonts w:hint="eastAsia"/>
                                    <w:sz w:val="18"/>
                                    <w:lang w:eastAsia="zh-CN"/>
                                  </w:rPr>
                                </w:rPrChange>
                              </w:rPr>
                              <w:t>1</w:t>
                            </w:r>
                            <w:r>
                              <w:rPr>
                                <w:rFonts w:hint="eastAsia" w:ascii="仿宋_GB2312" w:hAnsi="仿宋_GB2312" w:eastAsia="仿宋_GB2312" w:cs="仿宋_GB2312"/>
                                <w:sz w:val="28"/>
                                <w:szCs w:val="28"/>
                                <w:lang w:eastAsia="zh-CN"/>
                                <w:rPrChange w:id="10" w:author="黎琦/资产管理处（征管办）/湖北省财政厅" w:date="2024-05-25T14:03:00Z">
                                  <w:rPr>
                                    <w:rFonts w:hint="eastAsia"/>
                                    <w:sz w:val="18"/>
                                    <w:lang w:eastAsia="zh-CN"/>
                                  </w:rPr>
                                </w:rPrChange>
                              </w:rPr>
                              <w:fldChar w:fldCharType="end"/>
                            </w:r>
                            <w:ins w:id="11" w:author="黎琦/资产管理处（征管办）/湖北省财政厅" w:date="2024-05-25T14:03:09Z">
                              <w:r>
                                <w:rPr>
                                  <w:rFonts w:hint="eastAsia" w:ascii="仿宋_GB2312" w:hAnsi="仿宋_GB2312" w:eastAsia="仿宋_GB2312" w:cs="仿宋_GB2312"/>
                                  <w:sz w:val="28"/>
                                  <w:szCs w:val="28"/>
                                  <w:lang w:val="en-US" w:eastAsia="zh-CN"/>
                                </w:rPr>
                                <w:t xml:space="preserve"> </w:t>
                              </w:r>
                            </w:ins>
                            <w:ins w:id="12" w:author="黎琦/资产管理处（征管办）/湖北省财政厅" w:date="2024-05-25T14:03:08Z">
                              <w:r>
                                <w:rPr>
                                  <w:rFonts w:hint="eastAsia" w:ascii="仿宋_GB2312" w:hAnsi="仿宋_GB2312" w:eastAsia="仿宋_GB2312" w:cs="仿宋_GB2312"/>
                                  <w:sz w:val="28"/>
                                  <w:szCs w:val="28"/>
                                  <w:lang w:eastAsia="zh-CN"/>
                                </w:rPr>
                                <w:t>—</w:t>
                              </w:r>
                            </w:ins>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26776C1">
                      <w:pPr>
                        <w:snapToGrid w:val="0"/>
                        <w:spacing w:beforeLines="0" w:afterLines="0"/>
                        <w:ind w:left="210" w:leftChars="100" w:right="210" w:rightChars="100"/>
                        <w:rPr>
                          <w:rFonts w:hint="eastAsia" w:ascii="仿宋_GB2312" w:hAnsi="仿宋_GB2312" w:eastAsia="仿宋_GB2312" w:cs="仿宋_GB2312"/>
                          <w:sz w:val="28"/>
                          <w:szCs w:val="28"/>
                          <w:lang w:eastAsia="zh-CN"/>
                          <w:rPrChange w:id="14" w:author="黎琦/资产管理处（征管办）/湖北省财政厅" w:date="2024-05-25T14:03:00Z">
                            <w:rPr>
                              <w:rFonts w:hint="eastAsia" w:eastAsiaTheme="minorEastAsia"/>
                              <w:sz w:val="18"/>
                              <w:lang w:eastAsia="zh-CN"/>
                            </w:rPr>
                          </w:rPrChange>
                        </w:rPr>
                        <w:pPrChange w:id="13" w:author="黎琦/资产管理处（征管办）/湖北省财政厅" w:date="2024-05-25T14:02:53Z">
                          <w:pPr>
                            <w:snapToGrid w:val="0"/>
                          </w:pPr>
                        </w:pPrChange>
                      </w:pPr>
                      <w:ins w:id="15" w:author="黎琦/资产管理处（征管办）/湖北省财政厅" w:date="2024-05-25T14:03:03Z">
                        <w:r>
                          <w:rPr>
                            <w:rFonts w:hint="eastAsia" w:ascii="仿宋_GB2312" w:hAnsi="仿宋_GB2312" w:eastAsia="仿宋_GB2312" w:cs="仿宋_GB2312"/>
                            <w:sz w:val="28"/>
                            <w:szCs w:val="28"/>
                            <w:lang w:eastAsia="zh-CN"/>
                          </w:rPr>
                          <w:t>—</w:t>
                        </w:r>
                      </w:ins>
                      <w:ins w:id="16" w:author="黎琦/资产管理处（征管办）/湖北省财政厅" w:date="2024-05-25T14:03:11Z">
                        <w:r>
                          <w:rPr>
                            <w:rFonts w:hint="eastAsia" w:ascii="仿宋_GB2312" w:hAnsi="仿宋_GB2312" w:eastAsia="仿宋_GB2312" w:cs="仿宋_GB2312"/>
                            <w:sz w:val="28"/>
                            <w:szCs w:val="28"/>
                            <w:lang w:val="en-US" w:eastAsia="zh-CN"/>
                          </w:rPr>
                          <w:t xml:space="preserve"> </w:t>
                        </w:r>
                      </w:ins>
                      <w:r>
                        <w:rPr>
                          <w:rFonts w:hint="eastAsia" w:ascii="仿宋_GB2312" w:hAnsi="仿宋_GB2312" w:eastAsia="仿宋_GB2312" w:cs="仿宋_GB2312"/>
                          <w:sz w:val="28"/>
                          <w:szCs w:val="28"/>
                          <w:lang w:eastAsia="zh-CN"/>
                          <w:rPrChange w:id="17" w:author="黎琦/资产管理处（征管办）/湖北省财政厅" w:date="2024-05-25T14:03:00Z">
                            <w:rPr>
                              <w:rFonts w:hint="eastAsia"/>
                              <w:sz w:val="18"/>
                              <w:lang w:eastAsia="zh-CN"/>
                            </w:rPr>
                          </w:rPrChange>
                        </w:rPr>
                        <w:fldChar w:fldCharType="begin"/>
                      </w:r>
                      <w:r>
                        <w:rPr>
                          <w:rFonts w:hint="eastAsia" w:ascii="仿宋_GB2312" w:hAnsi="仿宋_GB2312" w:eastAsia="仿宋_GB2312" w:cs="仿宋_GB2312"/>
                          <w:sz w:val="28"/>
                          <w:szCs w:val="28"/>
                          <w:lang w:eastAsia="zh-CN"/>
                          <w:rPrChange w:id="18" w:author="黎琦/资产管理处（征管办）/湖北省财政厅" w:date="2024-05-25T14:03:00Z">
                            <w:rPr>
                              <w:rFonts w:hint="eastAsia"/>
                              <w:sz w:val="18"/>
                              <w:lang w:eastAsia="zh-CN"/>
                            </w:rPr>
                          </w:rPrChange>
                        </w:rPr>
                        <w:instrText xml:space="preserve"> PAGE  \* MERGEFORMAT </w:instrText>
                      </w:r>
                      <w:r>
                        <w:rPr>
                          <w:rFonts w:hint="eastAsia" w:ascii="仿宋_GB2312" w:hAnsi="仿宋_GB2312" w:eastAsia="仿宋_GB2312" w:cs="仿宋_GB2312"/>
                          <w:sz w:val="28"/>
                          <w:szCs w:val="28"/>
                          <w:lang w:eastAsia="zh-CN"/>
                          <w:rPrChange w:id="19" w:author="黎琦/资产管理处（征管办）/湖北省财政厅" w:date="2024-05-25T14:03:00Z">
                            <w:rPr>
                              <w:rFonts w:hint="eastAsia"/>
                              <w:sz w:val="18"/>
                              <w:lang w:eastAsia="zh-CN"/>
                            </w:rPr>
                          </w:rPrChange>
                        </w:rPr>
                        <w:fldChar w:fldCharType="separate"/>
                      </w:r>
                      <w:r>
                        <w:rPr>
                          <w:rFonts w:hint="eastAsia" w:ascii="仿宋_GB2312" w:hAnsi="仿宋_GB2312" w:eastAsia="仿宋_GB2312" w:cs="仿宋_GB2312"/>
                          <w:sz w:val="28"/>
                          <w:szCs w:val="28"/>
                          <w:lang w:eastAsia="zh-CN"/>
                          <w:rPrChange w:id="20" w:author="黎琦/资产管理处（征管办）/湖北省财政厅" w:date="2024-05-25T14:03:00Z">
                            <w:rPr>
                              <w:rFonts w:hint="eastAsia"/>
                              <w:sz w:val="18"/>
                              <w:lang w:eastAsia="zh-CN"/>
                            </w:rPr>
                          </w:rPrChange>
                        </w:rPr>
                        <w:t>1</w:t>
                      </w:r>
                      <w:r>
                        <w:rPr>
                          <w:rFonts w:hint="eastAsia" w:ascii="仿宋_GB2312" w:hAnsi="仿宋_GB2312" w:eastAsia="仿宋_GB2312" w:cs="仿宋_GB2312"/>
                          <w:sz w:val="28"/>
                          <w:szCs w:val="28"/>
                          <w:lang w:eastAsia="zh-CN"/>
                          <w:rPrChange w:id="21" w:author="黎琦/资产管理处（征管办）/湖北省财政厅" w:date="2024-05-25T14:03:00Z">
                            <w:rPr>
                              <w:rFonts w:hint="eastAsia"/>
                              <w:sz w:val="18"/>
                              <w:lang w:eastAsia="zh-CN"/>
                            </w:rPr>
                          </w:rPrChange>
                        </w:rPr>
                        <w:fldChar w:fldCharType="end"/>
                      </w:r>
                      <w:ins w:id="22" w:author="黎琦/资产管理处（征管办）/湖北省财政厅" w:date="2024-05-25T14:03:09Z">
                        <w:r>
                          <w:rPr>
                            <w:rFonts w:hint="eastAsia" w:ascii="仿宋_GB2312" w:hAnsi="仿宋_GB2312" w:eastAsia="仿宋_GB2312" w:cs="仿宋_GB2312"/>
                            <w:sz w:val="28"/>
                            <w:szCs w:val="28"/>
                            <w:lang w:val="en-US" w:eastAsia="zh-CN"/>
                          </w:rPr>
                          <w:t xml:space="preserve"> </w:t>
                        </w:r>
                      </w:ins>
                      <w:ins w:id="23" w:author="黎琦/资产管理处（征管办）/湖北省财政厅" w:date="2024-05-25T14:03:08Z">
                        <w:r>
                          <w:rPr>
                            <w:rFonts w:hint="eastAsia" w:ascii="仿宋_GB2312" w:hAnsi="仿宋_GB2312" w:eastAsia="仿宋_GB2312" w:cs="仿宋_GB2312"/>
                            <w:sz w:val="28"/>
                            <w:szCs w:val="28"/>
                            <w:lang w:eastAsia="zh-CN"/>
                          </w:rPr>
                          <w:t>—</w:t>
                        </w:r>
                      </w:ins>
                    </w:p>
                  </w:txbxContent>
                </v:textbox>
              </v:shape>
            </w:pict>
          </mc:Fallback>
        </mc:AlternateContent>
      </w:r>
    </w:ins>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黎琦/资产管理处（征管办）/湖北省财政厅">
    <w15:presenceInfo w15:providerId="None" w15:userId="黎琦/资产管理处（征管办）/湖北省财政厅"/>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revisionView w:markup="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0ZDEwMjAyNWE4MDRlZmM1YjhlMjkxZTQ1YTJiYmMifQ=="/>
  </w:docVars>
  <w:rsids>
    <w:rsidRoot w:val="0E9911E3"/>
    <w:rsid w:val="0E9911E3"/>
    <w:rsid w:val="111B4B2D"/>
    <w:rsid w:val="17063665"/>
    <w:rsid w:val="17E9221D"/>
    <w:rsid w:val="18DA43C7"/>
    <w:rsid w:val="18F63927"/>
    <w:rsid w:val="1DD139A2"/>
    <w:rsid w:val="1E0210BC"/>
    <w:rsid w:val="216D2330"/>
    <w:rsid w:val="24190AD3"/>
    <w:rsid w:val="2B8516C9"/>
    <w:rsid w:val="2CC751B5"/>
    <w:rsid w:val="32F90341"/>
    <w:rsid w:val="3D7863C4"/>
    <w:rsid w:val="4551735F"/>
    <w:rsid w:val="4AA641A9"/>
    <w:rsid w:val="4C9D1B8D"/>
    <w:rsid w:val="4D46554A"/>
    <w:rsid w:val="4D7A3850"/>
    <w:rsid w:val="519F0ED2"/>
    <w:rsid w:val="5B5E313D"/>
    <w:rsid w:val="5CA0717A"/>
    <w:rsid w:val="628B18AF"/>
    <w:rsid w:val="6768412D"/>
    <w:rsid w:val="67C822BE"/>
    <w:rsid w:val="68090CBB"/>
    <w:rsid w:val="6C814246"/>
    <w:rsid w:val="6E870BC4"/>
    <w:rsid w:val="71CC49BD"/>
    <w:rsid w:val="733D7097"/>
    <w:rsid w:val="775F59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7058</Words>
  <Characters>7087</Characters>
  <Lines>0</Lines>
  <Paragraphs>0</Paragraphs>
  <TotalTime>0</TotalTime>
  <ScaleCrop>false</ScaleCrop>
  <LinksUpToDate>false</LinksUpToDate>
  <CharactersWithSpaces>7418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2024-01-29T03:34:00Z</dcterms:created>
  <dc:creator>黎琦/资产管理处（征管办）/湖北省财政厅</dc:creator>
  <cp:lastModifiedBy>质真若渝</cp:lastModifiedBy>
  <cp:lastPrinted>2024-06-11T03:16:00Z</cp:lastPrinted>
  <dcterms:modified xsi:type="dcterms:W3CDTF">2024-06-12T02:25:52Z</dcterms:modified>
  <dc:title>湖北省行政事业单位国有资产处置管理办法</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198871F040EE4F93B41DC053B76E1C1F_12</vt:lpwstr>
  </property>
</Properties>
</file>